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79526" w14:textId="77777777" w:rsidR="00001F79" w:rsidRPr="003810C5" w:rsidRDefault="00001F79" w:rsidP="00011ED9">
      <w:pPr>
        <w:spacing w:after="0"/>
        <w:ind w:left="6804"/>
        <w:jc w:val="left"/>
        <w:rPr>
          <w:b/>
          <w:sz w:val="22"/>
          <w:szCs w:val="22"/>
        </w:rPr>
      </w:pPr>
      <w:r w:rsidRPr="003810C5">
        <w:rPr>
          <w:b/>
          <w:sz w:val="22"/>
          <w:szCs w:val="22"/>
        </w:rPr>
        <w:t>УТВЕРЖДАЮ:</w:t>
      </w:r>
    </w:p>
    <w:p w14:paraId="31B17A38" w14:textId="77777777" w:rsidR="00001F79" w:rsidRPr="003810C5" w:rsidRDefault="00001F79" w:rsidP="00011ED9">
      <w:pPr>
        <w:spacing w:after="0"/>
        <w:ind w:left="6804"/>
        <w:jc w:val="left"/>
        <w:rPr>
          <w:b/>
          <w:sz w:val="22"/>
          <w:szCs w:val="22"/>
        </w:rPr>
      </w:pPr>
    </w:p>
    <w:p w14:paraId="00AA7EA7" w14:textId="77777777" w:rsidR="00001F79" w:rsidRPr="003810C5" w:rsidRDefault="00001F79" w:rsidP="00011ED9">
      <w:pPr>
        <w:tabs>
          <w:tab w:val="left" w:pos="5245"/>
          <w:tab w:val="left" w:pos="5387"/>
          <w:tab w:val="left" w:pos="5954"/>
        </w:tabs>
        <w:spacing w:after="0"/>
        <w:ind w:left="6804"/>
        <w:jc w:val="left"/>
        <w:rPr>
          <w:b/>
          <w:sz w:val="22"/>
          <w:szCs w:val="22"/>
        </w:rPr>
      </w:pPr>
      <w:r w:rsidRPr="003810C5">
        <w:rPr>
          <w:b/>
          <w:sz w:val="22"/>
          <w:szCs w:val="22"/>
        </w:rPr>
        <w:t xml:space="preserve">Директор по производству – </w:t>
      </w:r>
    </w:p>
    <w:p w14:paraId="27C98B03" w14:textId="77777777" w:rsidR="00001F79" w:rsidRPr="003810C5" w:rsidRDefault="00001F79" w:rsidP="00011ED9">
      <w:pPr>
        <w:tabs>
          <w:tab w:val="left" w:pos="5245"/>
          <w:tab w:val="left" w:pos="5387"/>
          <w:tab w:val="left" w:pos="5954"/>
        </w:tabs>
        <w:spacing w:after="0"/>
        <w:ind w:left="6804"/>
        <w:jc w:val="left"/>
        <w:rPr>
          <w:b/>
          <w:sz w:val="22"/>
          <w:szCs w:val="22"/>
        </w:rPr>
      </w:pPr>
      <w:r w:rsidRPr="003810C5">
        <w:rPr>
          <w:b/>
          <w:sz w:val="22"/>
          <w:szCs w:val="22"/>
        </w:rPr>
        <w:t xml:space="preserve">первый заместитель </w:t>
      </w:r>
    </w:p>
    <w:p w14:paraId="79E6AA5C" w14:textId="77777777" w:rsidR="00001F79" w:rsidRPr="003810C5" w:rsidRDefault="00001F79" w:rsidP="00011ED9">
      <w:pPr>
        <w:tabs>
          <w:tab w:val="left" w:pos="5245"/>
          <w:tab w:val="left" w:pos="5387"/>
          <w:tab w:val="left" w:pos="5954"/>
        </w:tabs>
        <w:spacing w:after="0"/>
        <w:ind w:left="6804"/>
        <w:jc w:val="left"/>
        <w:rPr>
          <w:b/>
          <w:sz w:val="22"/>
          <w:szCs w:val="22"/>
        </w:rPr>
      </w:pPr>
      <w:r w:rsidRPr="003810C5">
        <w:rPr>
          <w:b/>
          <w:sz w:val="22"/>
          <w:szCs w:val="22"/>
        </w:rPr>
        <w:t>генерального директора</w:t>
      </w:r>
    </w:p>
    <w:p w14:paraId="21228093" w14:textId="77777777" w:rsidR="00001F79" w:rsidRPr="003810C5" w:rsidRDefault="00001F79" w:rsidP="00011ED9">
      <w:pPr>
        <w:tabs>
          <w:tab w:val="left" w:pos="5245"/>
          <w:tab w:val="left" w:pos="5387"/>
          <w:tab w:val="left" w:pos="5954"/>
        </w:tabs>
        <w:spacing w:after="0"/>
        <w:ind w:left="6804"/>
        <w:jc w:val="left"/>
        <w:rPr>
          <w:b/>
          <w:sz w:val="22"/>
          <w:szCs w:val="22"/>
        </w:rPr>
      </w:pPr>
      <w:r w:rsidRPr="003810C5">
        <w:rPr>
          <w:b/>
          <w:sz w:val="22"/>
          <w:szCs w:val="22"/>
        </w:rPr>
        <w:t>АО «Аэропорт Сургут»</w:t>
      </w:r>
    </w:p>
    <w:p w14:paraId="43AB4DE9" w14:textId="77777777" w:rsidR="00001F79" w:rsidRPr="003810C5" w:rsidRDefault="00001F79" w:rsidP="00011ED9">
      <w:pPr>
        <w:tabs>
          <w:tab w:val="left" w:pos="5245"/>
          <w:tab w:val="left" w:pos="5387"/>
          <w:tab w:val="left" w:pos="5954"/>
        </w:tabs>
        <w:spacing w:after="0"/>
        <w:ind w:left="6804"/>
        <w:jc w:val="left"/>
        <w:rPr>
          <w:b/>
          <w:sz w:val="22"/>
          <w:szCs w:val="22"/>
        </w:rPr>
      </w:pPr>
    </w:p>
    <w:p w14:paraId="1DD8BA90" w14:textId="77777777" w:rsidR="00001F79" w:rsidRPr="003810C5" w:rsidRDefault="00001F79" w:rsidP="00011ED9">
      <w:pPr>
        <w:tabs>
          <w:tab w:val="left" w:pos="5245"/>
          <w:tab w:val="left" w:pos="5387"/>
          <w:tab w:val="left" w:pos="5954"/>
        </w:tabs>
        <w:spacing w:after="0"/>
        <w:ind w:left="6804"/>
        <w:jc w:val="left"/>
        <w:rPr>
          <w:b/>
          <w:sz w:val="22"/>
          <w:szCs w:val="22"/>
        </w:rPr>
      </w:pPr>
      <w:r w:rsidRPr="003810C5">
        <w:rPr>
          <w:b/>
          <w:sz w:val="22"/>
          <w:szCs w:val="22"/>
        </w:rPr>
        <w:t>________________</w:t>
      </w:r>
      <w:r w:rsidR="00CE642F" w:rsidRPr="003810C5">
        <w:rPr>
          <w:b/>
          <w:sz w:val="22"/>
          <w:szCs w:val="22"/>
        </w:rPr>
        <w:t>___</w:t>
      </w:r>
      <w:r w:rsidR="00194B2C" w:rsidRPr="003810C5">
        <w:rPr>
          <w:b/>
          <w:sz w:val="22"/>
          <w:szCs w:val="22"/>
        </w:rPr>
        <w:t>_ Прийма</w:t>
      </w:r>
      <w:r w:rsidR="00CE642F" w:rsidRPr="003810C5">
        <w:rPr>
          <w:b/>
          <w:sz w:val="22"/>
          <w:szCs w:val="22"/>
        </w:rPr>
        <w:t xml:space="preserve"> С.В.</w:t>
      </w:r>
    </w:p>
    <w:p w14:paraId="1E79F4C4" w14:textId="77777777" w:rsidR="00001F79" w:rsidRPr="003810C5" w:rsidRDefault="00001F79" w:rsidP="00011ED9">
      <w:pPr>
        <w:tabs>
          <w:tab w:val="left" w:pos="5103"/>
          <w:tab w:val="left" w:pos="5245"/>
        </w:tabs>
        <w:spacing w:after="0"/>
        <w:ind w:left="6804"/>
        <w:jc w:val="left"/>
        <w:rPr>
          <w:b/>
          <w:sz w:val="22"/>
          <w:szCs w:val="22"/>
        </w:rPr>
      </w:pPr>
    </w:p>
    <w:p w14:paraId="47AFBD7F" w14:textId="2D069B36" w:rsidR="00001F79" w:rsidRPr="003810C5" w:rsidRDefault="00001F79" w:rsidP="00011ED9">
      <w:pPr>
        <w:tabs>
          <w:tab w:val="left" w:pos="5103"/>
          <w:tab w:val="left" w:pos="5245"/>
        </w:tabs>
        <w:spacing w:after="0"/>
        <w:ind w:left="6804"/>
        <w:jc w:val="left"/>
        <w:rPr>
          <w:b/>
          <w:sz w:val="22"/>
          <w:szCs w:val="22"/>
        </w:rPr>
      </w:pPr>
      <w:r w:rsidRPr="003810C5">
        <w:rPr>
          <w:b/>
          <w:sz w:val="22"/>
          <w:szCs w:val="22"/>
        </w:rPr>
        <w:t>____ _______________ 20</w:t>
      </w:r>
      <w:r w:rsidR="00A76B20" w:rsidRPr="003810C5">
        <w:rPr>
          <w:b/>
          <w:sz w:val="22"/>
          <w:szCs w:val="22"/>
        </w:rPr>
        <w:t>2</w:t>
      </w:r>
      <w:r w:rsidR="00F310A5" w:rsidRPr="003810C5">
        <w:rPr>
          <w:b/>
          <w:sz w:val="22"/>
          <w:szCs w:val="22"/>
        </w:rPr>
        <w:t>5</w:t>
      </w:r>
      <w:r w:rsidRPr="003810C5">
        <w:rPr>
          <w:b/>
          <w:sz w:val="22"/>
          <w:szCs w:val="22"/>
        </w:rPr>
        <w:t xml:space="preserve"> года</w:t>
      </w:r>
    </w:p>
    <w:p w14:paraId="3C05971D" w14:textId="77777777" w:rsidR="00001F79" w:rsidRPr="003810C5" w:rsidRDefault="00001F79" w:rsidP="00011ED9">
      <w:pPr>
        <w:spacing w:after="0"/>
        <w:ind w:left="6804"/>
        <w:rPr>
          <w:b/>
          <w:sz w:val="22"/>
          <w:szCs w:val="22"/>
        </w:rPr>
      </w:pPr>
    </w:p>
    <w:p w14:paraId="3D83158B" w14:textId="77777777" w:rsidR="00001F79" w:rsidRPr="003810C5" w:rsidRDefault="00001F79" w:rsidP="00001F79">
      <w:pPr>
        <w:spacing w:after="0"/>
        <w:ind w:firstLine="567"/>
        <w:jc w:val="center"/>
        <w:rPr>
          <w:b/>
          <w:sz w:val="22"/>
          <w:szCs w:val="22"/>
        </w:rPr>
      </w:pPr>
    </w:p>
    <w:p w14:paraId="68DE3F73" w14:textId="77777777" w:rsidR="00001F79" w:rsidRPr="003810C5" w:rsidRDefault="00001F79" w:rsidP="00001F79">
      <w:pPr>
        <w:spacing w:after="0"/>
        <w:ind w:firstLine="567"/>
        <w:jc w:val="center"/>
        <w:rPr>
          <w:b/>
          <w:sz w:val="22"/>
          <w:szCs w:val="22"/>
        </w:rPr>
      </w:pPr>
    </w:p>
    <w:p w14:paraId="31350355" w14:textId="77777777" w:rsidR="00001F79" w:rsidRPr="003810C5" w:rsidRDefault="00001F79" w:rsidP="00001F79">
      <w:pPr>
        <w:spacing w:after="0"/>
        <w:ind w:firstLine="567"/>
        <w:jc w:val="center"/>
        <w:rPr>
          <w:b/>
          <w:sz w:val="22"/>
          <w:szCs w:val="22"/>
        </w:rPr>
      </w:pPr>
    </w:p>
    <w:p w14:paraId="59CDA493" w14:textId="77777777" w:rsidR="00001F79" w:rsidRPr="003810C5" w:rsidRDefault="00001F79" w:rsidP="00001F79">
      <w:pPr>
        <w:spacing w:after="0"/>
        <w:ind w:firstLine="567"/>
        <w:jc w:val="center"/>
        <w:rPr>
          <w:b/>
          <w:sz w:val="22"/>
          <w:szCs w:val="22"/>
        </w:rPr>
      </w:pPr>
    </w:p>
    <w:p w14:paraId="412F8D4B" w14:textId="77777777" w:rsidR="00001F79" w:rsidRPr="003810C5" w:rsidRDefault="00001F79" w:rsidP="00001F79">
      <w:pPr>
        <w:spacing w:after="0"/>
        <w:ind w:firstLine="567"/>
        <w:jc w:val="center"/>
        <w:rPr>
          <w:b/>
          <w:sz w:val="22"/>
          <w:szCs w:val="22"/>
        </w:rPr>
      </w:pPr>
    </w:p>
    <w:p w14:paraId="584C53AE" w14:textId="77777777" w:rsidR="00001F79" w:rsidRPr="003810C5" w:rsidRDefault="00001F79" w:rsidP="00001F79">
      <w:pPr>
        <w:spacing w:after="0"/>
        <w:ind w:firstLine="567"/>
        <w:jc w:val="center"/>
        <w:rPr>
          <w:b/>
          <w:sz w:val="22"/>
          <w:szCs w:val="22"/>
        </w:rPr>
      </w:pPr>
    </w:p>
    <w:p w14:paraId="03332776" w14:textId="77777777" w:rsidR="00001F79" w:rsidRPr="003810C5" w:rsidRDefault="00001F79" w:rsidP="00001F79">
      <w:pPr>
        <w:spacing w:after="0"/>
        <w:ind w:firstLine="567"/>
        <w:rPr>
          <w:b/>
          <w:sz w:val="22"/>
          <w:szCs w:val="22"/>
        </w:rPr>
      </w:pPr>
    </w:p>
    <w:p w14:paraId="5C7D86E6" w14:textId="77777777" w:rsidR="00001F79" w:rsidRPr="003810C5" w:rsidRDefault="00001F79" w:rsidP="00001F79">
      <w:pPr>
        <w:spacing w:after="0"/>
        <w:ind w:firstLine="567"/>
        <w:rPr>
          <w:b/>
          <w:sz w:val="22"/>
          <w:szCs w:val="22"/>
        </w:rPr>
      </w:pPr>
    </w:p>
    <w:p w14:paraId="56AD05C4" w14:textId="77777777" w:rsidR="00001F79" w:rsidRPr="003810C5" w:rsidRDefault="00001F79" w:rsidP="00001F79">
      <w:pPr>
        <w:spacing w:after="0"/>
        <w:ind w:firstLine="567"/>
        <w:rPr>
          <w:b/>
          <w:sz w:val="22"/>
          <w:szCs w:val="22"/>
        </w:rPr>
      </w:pPr>
    </w:p>
    <w:p w14:paraId="46C30360" w14:textId="77777777" w:rsidR="00001F79" w:rsidRPr="003810C5" w:rsidRDefault="00001F79" w:rsidP="00001F79">
      <w:pPr>
        <w:spacing w:after="0"/>
        <w:ind w:firstLine="567"/>
        <w:jc w:val="center"/>
        <w:rPr>
          <w:b/>
          <w:sz w:val="22"/>
          <w:szCs w:val="22"/>
        </w:rPr>
      </w:pPr>
    </w:p>
    <w:p w14:paraId="4265452E" w14:textId="77777777" w:rsidR="00001F79" w:rsidRPr="003810C5" w:rsidRDefault="00001F79" w:rsidP="00001F79">
      <w:pPr>
        <w:spacing w:after="0"/>
        <w:ind w:firstLine="567"/>
        <w:jc w:val="center"/>
        <w:rPr>
          <w:b/>
          <w:sz w:val="22"/>
          <w:szCs w:val="22"/>
        </w:rPr>
      </w:pPr>
    </w:p>
    <w:p w14:paraId="421BBE3E" w14:textId="77777777" w:rsidR="00001F79" w:rsidRPr="003810C5" w:rsidRDefault="00001F79" w:rsidP="00001F79">
      <w:pPr>
        <w:spacing w:after="0"/>
        <w:ind w:firstLine="567"/>
        <w:jc w:val="center"/>
        <w:rPr>
          <w:b/>
          <w:sz w:val="22"/>
          <w:szCs w:val="22"/>
        </w:rPr>
      </w:pPr>
    </w:p>
    <w:p w14:paraId="3D5E23C5" w14:textId="77777777" w:rsidR="00001F79" w:rsidRPr="003810C5" w:rsidRDefault="00001F79" w:rsidP="00001F79">
      <w:pPr>
        <w:spacing w:after="0"/>
        <w:ind w:firstLine="567"/>
        <w:jc w:val="center"/>
        <w:rPr>
          <w:b/>
          <w:sz w:val="22"/>
          <w:szCs w:val="22"/>
        </w:rPr>
      </w:pPr>
      <w:r w:rsidRPr="003810C5">
        <w:rPr>
          <w:b/>
          <w:sz w:val="22"/>
          <w:szCs w:val="22"/>
        </w:rPr>
        <w:t xml:space="preserve">КОНКУРЕНТНАЯ ЗАКУПКА ПУТЕМ ПРОВЕДЕНИЯ </w:t>
      </w:r>
    </w:p>
    <w:p w14:paraId="5F8F0ED6" w14:textId="77777777" w:rsidR="00001F79" w:rsidRPr="003810C5" w:rsidRDefault="00001F79" w:rsidP="00001F79">
      <w:pPr>
        <w:spacing w:after="0"/>
        <w:ind w:firstLine="567"/>
        <w:jc w:val="center"/>
        <w:rPr>
          <w:b/>
          <w:sz w:val="22"/>
          <w:szCs w:val="22"/>
        </w:rPr>
      </w:pPr>
      <w:r w:rsidRPr="003810C5">
        <w:rPr>
          <w:b/>
          <w:sz w:val="22"/>
          <w:szCs w:val="22"/>
        </w:rPr>
        <w:t>ЗАПРОСА ПРЕДЛОЖЕНИЙ В ЭЛЕКТРОННОЙ ФОРМЕ</w:t>
      </w:r>
    </w:p>
    <w:p w14:paraId="0E391285" w14:textId="77777777" w:rsidR="00001F79" w:rsidRPr="003810C5" w:rsidRDefault="00001F79" w:rsidP="00001F79">
      <w:pPr>
        <w:spacing w:after="0"/>
        <w:ind w:firstLine="567"/>
        <w:jc w:val="center"/>
        <w:rPr>
          <w:b/>
          <w:sz w:val="22"/>
          <w:szCs w:val="22"/>
        </w:rPr>
      </w:pPr>
    </w:p>
    <w:p w14:paraId="3E882593" w14:textId="77777777" w:rsidR="00001F79" w:rsidRPr="003810C5" w:rsidRDefault="00001F79" w:rsidP="00001F79">
      <w:pPr>
        <w:spacing w:after="0"/>
        <w:rPr>
          <w:b/>
          <w:sz w:val="22"/>
          <w:szCs w:val="22"/>
        </w:rPr>
      </w:pPr>
    </w:p>
    <w:p w14:paraId="08164728" w14:textId="7CFC619E" w:rsidR="00001F79" w:rsidRPr="003810C5" w:rsidRDefault="00001F79" w:rsidP="00001F79">
      <w:pPr>
        <w:spacing w:after="0"/>
        <w:ind w:firstLine="567"/>
        <w:jc w:val="center"/>
        <w:rPr>
          <w:b/>
          <w:sz w:val="22"/>
          <w:szCs w:val="22"/>
        </w:rPr>
      </w:pPr>
      <w:r w:rsidRPr="003810C5">
        <w:rPr>
          <w:b/>
          <w:sz w:val="22"/>
          <w:szCs w:val="22"/>
        </w:rPr>
        <w:t xml:space="preserve">Номер закупки: </w:t>
      </w:r>
      <w:r w:rsidR="000D6449">
        <w:rPr>
          <w:b/>
          <w:sz w:val="22"/>
          <w:szCs w:val="22"/>
        </w:rPr>
        <w:t>32</w:t>
      </w:r>
      <w:r w:rsidR="00434D03" w:rsidRPr="003810C5">
        <w:rPr>
          <w:b/>
          <w:sz w:val="22"/>
          <w:szCs w:val="22"/>
        </w:rPr>
        <w:t>/</w:t>
      </w:r>
      <w:r w:rsidRPr="003810C5">
        <w:rPr>
          <w:b/>
          <w:sz w:val="22"/>
          <w:szCs w:val="22"/>
        </w:rPr>
        <w:t>202</w:t>
      </w:r>
      <w:r w:rsidR="00F310A5" w:rsidRPr="003810C5">
        <w:rPr>
          <w:b/>
          <w:sz w:val="22"/>
          <w:szCs w:val="22"/>
        </w:rPr>
        <w:t>5</w:t>
      </w:r>
      <w:r w:rsidRPr="003810C5">
        <w:rPr>
          <w:b/>
          <w:sz w:val="22"/>
          <w:szCs w:val="22"/>
        </w:rPr>
        <w:t xml:space="preserve"> ЗП</w:t>
      </w:r>
    </w:p>
    <w:p w14:paraId="59B47956" w14:textId="77777777" w:rsidR="00001F79" w:rsidRPr="003810C5" w:rsidRDefault="00001F79" w:rsidP="00001F79">
      <w:pPr>
        <w:spacing w:after="0"/>
        <w:ind w:firstLine="567"/>
        <w:rPr>
          <w:b/>
          <w:sz w:val="22"/>
          <w:szCs w:val="22"/>
        </w:rPr>
      </w:pPr>
    </w:p>
    <w:p w14:paraId="7B9FADBB" w14:textId="77777777" w:rsidR="00001F79" w:rsidRPr="003810C5" w:rsidRDefault="00001F79" w:rsidP="00001F79">
      <w:pPr>
        <w:spacing w:after="0"/>
        <w:ind w:firstLine="567"/>
        <w:jc w:val="center"/>
        <w:rPr>
          <w:b/>
          <w:sz w:val="22"/>
          <w:szCs w:val="22"/>
        </w:rPr>
      </w:pPr>
    </w:p>
    <w:p w14:paraId="37D8E8CD" w14:textId="77777777" w:rsidR="00001F79" w:rsidRPr="003810C5" w:rsidRDefault="00001F79" w:rsidP="00001F79">
      <w:pPr>
        <w:spacing w:after="0"/>
        <w:ind w:firstLine="567"/>
        <w:jc w:val="center"/>
        <w:rPr>
          <w:sz w:val="22"/>
          <w:szCs w:val="22"/>
        </w:rPr>
      </w:pPr>
    </w:p>
    <w:p w14:paraId="1767E2B5" w14:textId="77777777" w:rsidR="00001F79" w:rsidRPr="003810C5" w:rsidRDefault="00001F79" w:rsidP="00001F79">
      <w:pPr>
        <w:spacing w:after="0"/>
        <w:ind w:firstLine="567"/>
        <w:rPr>
          <w:sz w:val="22"/>
          <w:szCs w:val="22"/>
        </w:rPr>
      </w:pPr>
    </w:p>
    <w:p w14:paraId="0770F241" w14:textId="77777777" w:rsidR="00001F79" w:rsidRPr="003810C5" w:rsidRDefault="00001F79" w:rsidP="00001F79">
      <w:pPr>
        <w:spacing w:after="0"/>
        <w:ind w:firstLine="567"/>
        <w:rPr>
          <w:sz w:val="22"/>
          <w:szCs w:val="22"/>
        </w:rPr>
      </w:pPr>
    </w:p>
    <w:p w14:paraId="130A5972" w14:textId="77777777" w:rsidR="00001F79" w:rsidRPr="003810C5" w:rsidRDefault="00001F79" w:rsidP="00001F79">
      <w:pPr>
        <w:spacing w:after="0"/>
        <w:ind w:firstLine="567"/>
        <w:rPr>
          <w:sz w:val="22"/>
          <w:szCs w:val="22"/>
        </w:rPr>
      </w:pPr>
    </w:p>
    <w:p w14:paraId="0F1615E0" w14:textId="77777777" w:rsidR="00001F79" w:rsidRPr="003810C5" w:rsidRDefault="00001F79" w:rsidP="00001F79">
      <w:pPr>
        <w:spacing w:after="0"/>
        <w:ind w:firstLine="567"/>
        <w:rPr>
          <w:sz w:val="22"/>
          <w:szCs w:val="22"/>
        </w:rPr>
      </w:pPr>
    </w:p>
    <w:p w14:paraId="5D51F356" w14:textId="77777777" w:rsidR="00001F79" w:rsidRPr="003810C5" w:rsidRDefault="00001F79" w:rsidP="00001F79">
      <w:pPr>
        <w:spacing w:after="0"/>
        <w:ind w:firstLine="567"/>
        <w:rPr>
          <w:sz w:val="22"/>
          <w:szCs w:val="22"/>
        </w:rPr>
      </w:pPr>
    </w:p>
    <w:p w14:paraId="2BF11697" w14:textId="77777777" w:rsidR="00001F79" w:rsidRPr="003810C5" w:rsidRDefault="00001F79" w:rsidP="00001F79">
      <w:pPr>
        <w:spacing w:after="0"/>
        <w:ind w:firstLine="567"/>
        <w:rPr>
          <w:sz w:val="22"/>
          <w:szCs w:val="22"/>
        </w:rPr>
      </w:pPr>
    </w:p>
    <w:p w14:paraId="5AFC6B5B" w14:textId="77777777" w:rsidR="00001F79" w:rsidRPr="003810C5" w:rsidRDefault="00001F79" w:rsidP="00001F79">
      <w:pPr>
        <w:spacing w:after="0"/>
        <w:ind w:firstLine="567"/>
        <w:rPr>
          <w:sz w:val="22"/>
          <w:szCs w:val="22"/>
        </w:rPr>
      </w:pPr>
    </w:p>
    <w:p w14:paraId="20AF6D5C" w14:textId="77777777" w:rsidR="00001F79" w:rsidRPr="003810C5" w:rsidRDefault="00001F79" w:rsidP="00001F79">
      <w:pPr>
        <w:spacing w:after="0"/>
        <w:ind w:firstLine="567"/>
        <w:rPr>
          <w:sz w:val="22"/>
          <w:szCs w:val="22"/>
        </w:rPr>
      </w:pPr>
    </w:p>
    <w:p w14:paraId="05031A19" w14:textId="77777777" w:rsidR="00001F79" w:rsidRPr="003810C5" w:rsidRDefault="00001F79" w:rsidP="00001F79">
      <w:pPr>
        <w:spacing w:after="0"/>
        <w:ind w:firstLine="567"/>
        <w:jc w:val="center"/>
        <w:rPr>
          <w:sz w:val="22"/>
          <w:szCs w:val="22"/>
        </w:rPr>
      </w:pPr>
    </w:p>
    <w:p w14:paraId="630CE2FC" w14:textId="77777777" w:rsidR="00001F79" w:rsidRPr="003810C5" w:rsidRDefault="00001F79" w:rsidP="00001F79">
      <w:pPr>
        <w:spacing w:after="0"/>
        <w:ind w:firstLine="567"/>
        <w:rPr>
          <w:sz w:val="22"/>
          <w:szCs w:val="22"/>
        </w:rPr>
      </w:pPr>
    </w:p>
    <w:p w14:paraId="006CB657" w14:textId="77777777" w:rsidR="00001F79" w:rsidRPr="003810C5" w:rsidRDefault="00001F79" w:rsidP="00001F79">
      <w:pPr>
        <w:spacing w:after="0"/>
        <w:ind w:firstLine="567"/>
        <w:jc w:val="center"/>
        <w:rPr>
          <w:sz w:val="22"/>
          <w:szCs w:val="22"/>
        </w:rPr>
      </w:pPr>
    </w:p>
    <w:p w14:paraId="659BE472" w14:textId="77777777" w:rsidR="00001F79" w:rsidRPr="003810C5" w:rsidRDefault="00001F79" w:rsidP="00001F79">
      <w:pPr>
        <w:spacing w:after="0"/>
        <w:ind w:firstLine="567"/>
        <w:jc w:val="center"/>
        <w:rPr>
          <w:sz w:val="22"/>
          <w:szCs w:val="22"/>
        </w:rPr>
      </w:pPr>
    </w:p>
    <w:p w14:paraId="2897D623" w14:textId="77777777" w:rsidR="00001F79" w:rsidRPr="003810C5" w:rsidRDefault="00001F79" w:rsidP="00001F79">
      <w:pPr>
        <w:spacing w:after="0"/>
        <w:ind w:firstLine="567"/>
        <w:rPr>
          <w:sz w:val="22"/>
          <w:szCs w:val="22"/>
        </w:rPr>
      </w:pPr>
    </w:p>
    <w:p w14:paraId="63FED128" w14:textId="77777777" w:rsidR="00B71345" w:rsidRPr="003810C5" w:rsidRDefault="00B71345" w:rsidP="00001F79">
      <w:pPr>
        <w:spacing w:after="0"/>
        <w:ind w:firstLine="567"/>
        <w:rPr>
          <w:sz w:val="22"/>
          <w:szCs w:val="22"/>
        </w:rPr>
      </w:pPr>
    </w:p>
    <w:p w14:paraId="41AAE092" w14:textId="77777777" w:rsidR="00B71345" w:rsidRPr="003810C5" w:rsidRDefault="00B71345" w:rsidP="00001F79">
      <w:pPr>
        <w:spacing w:after="0"/>
        <w:ind w:firstLine="567"/>
        <w:rPr>
          <w:sz w:val="22"/>
          <w:szCs w:val="22"/>
        </w:rPr>
      </w:pPr>
    </w:p>
    <w:p w14:paraId="5376103D" w14:textId="77777777" w:rsidR="00B71345" w:rsidRPr="003810C5" w:rsidRDefault="00B71345" w:rsidP="00001F79">
      <w:pPr>
        <w:spacing w:after="0"/>
        <w:ind w:firstLine="567"/>
        <w:rPr>
          <w:sz w:val="22"/>
          <w:szCs w:val="22"/>
        </w:rPr>
      </w:pPr>
    </w:p>
    <w:p w14:paraId="7359CDC6" w14:textId="77777777" w:rsidR="00001F79" w:rsidRPr="003810C5" w:rsidRDefault="00001F79" w:rsidP="00001F79">
      <w:pPr>
        <w:spacing w:after="0"/>
        <w:ind w:firstLine="567"/>
        <w:rPr>
          <w:sz w:val="22"/>
          <w:szCs w:val="22"/>
        </w:rPr>
      </w:pPr>
    </w:p>
    <w:p w14:paraId="5738080F" w14:textId="77777777" w:rsidR="00001F79" w:rsidRPr="003810C5" w:rsidRDefault="00001F79" w:rsidP="00001F79">
      <w:pPr>
        <w:spacing w:after="0"/>
        <w:ind w:firstLine="567"/>
        <w:rPr>
          <w:sz w:val="22"/>
          <w:szCs w:val="22"/>
        </w:rPr>
      </w:pPr>
    </w:p>
    <w:p w14:paraId="1B9A0D48" w14:textId="77777777" w:rsidR="00001F79" w:rsidRPr="003810C5" w:rsidRDefault="00001F79" w:rsidP="00001F79">
      <w:pPr>
        <w:spacing w:after="0"/>
        <w:ind w:firstLine="567"/>
        <w:rPr>
          <w:sz w:val="22"/>
          <w:szCs w:val="22"/>
        </w:rPr>
      </w:pPr>
    </w:p>
    <w:p w14:paraId="7FFC30DC" w14:textId="77777777" w:rsidR="00001F79" w:rsidRPr="003810C5" w:rsidRDefault="00001F79" w:rsidP="00001F79">
      <w:pPr>
        <w:spacing w:after="0"/>
        <w:ind w:firstLine="567"/>
        <w:rPr>
          <w:sz w:val="22"/>
          <w:szCs w:val="22"/>
        </w:rPr>
      </w:pPr>
    </w:p>
    <w:p w14:paraId="08EB607C" w14:textId="77777777" w:rsidR="00001F79" w:rsidRPr="003810C5" w:rsidRDefault="00001F79" w:rsidP="00001F79">
      <w:pPr>
        <w:spacing w:after="0"/>
        <w:ind w:firstLine="567"/>
        <w:rPr>
          <w:sz w:val="22"/>
          <w:szCs w:val="22"/>
        </w:rPr>
      </w:pPr>
    </w:p>
    <w:p w14:paraId="48E13290" w14:textId="77777777" w:rsidR="00001F79" w:rsidRPr="003810C5" w:rsidRDefault="00001F79" w:rsidP="00001F79">
      <w:pPr>
        <w:spacing w:after="0"/>
        <w:ind w:firstLine="567"/>
        <w:rPr>
          <w:sz w:val="22"/>
          <w:szCs w:val="22"/>
        </w:rPr>
      </w:pPr>
    </w:p>
    <w:p w14:paraId="025D9D07" w14:textId="56120871" w:rsidR="00001F79" w:rsidRPr="003810C5" w:rsidRDefault="00A76B20" w:rsidP="00001F79">
      <w:pPr>
        <w:spacing w:after="0"/>
        <w:ind w:firstLine="567"/>
        <w:jc w:val="center"/>
        <w:rPr>
          <w:sz w:val="22"/>
          <w:szCs w:val="22"/>
        </w:rPr>
      </w:pPr>
      <w:r w:rsidRPr="003810C5">
        <w:rPr>
          <w:sz w:val="22"/>
          <w:szCs w:val="22"/>
        </w:rPr>
        <w:t>Сургут, 202</w:t>
      </w:r>
      <w:r w:rsidR="00F310A5" w:rsidRPr="003810C5">
        <w:rPr>
          <w:sz w:val="22"/>
          <w:szCs w:val="22"/>
        </w:rPr>
        <w:t>5</w:t>
      </w:r>
    </w:p>
    <w:p w14:paraId="5C5DB96F" w14:textId="77777777" w:rsidR="00001F79" w:rsidRPr="003810C5" w:rsidRDefault="00001F79" w:rsidP="00001F79">
      <w:pPr>
        <w:spacing w:after="0"/>
        <w:ind w:firstLine="567"/>
        <w:jc w:val="center"/>
        <w:rPr>
          <w:b/>
          <w:sz w:val="22"/>
          <w:szCs w:val="22"/>
        </w:rPr>
      </w:pPr>
      <w:r w:rsidRPr="003810C5">
        <w:rPr>
          <w:sz w:val="22"/>
          <w:szCs w:val="22"/>
        </w:rPr>
        <w:br w:type="page"/>
      </w:r>
      <w:r w:rsidRPr="003810C5">
        <w:rPr>
          <w:b/>
          <w:sz w:val="22"/>
          <w:szCs w:val="22"/>
        </w:rPr>
        <w:lastRenderedPageBreak/>
        <w:t>РАЗДЕЛ 1. ИЗВЕЩЕНИЕ</w:t>
      </w:r>
    </w:p>
    <w:p w14:paraId="129FB165" w14:textId="77777777" w:rsidR="00001F79" w:rsidRPr="003810C5" w:rsidRDefault="00001F79" w:rsidP="00001F79">
      <w:pPr>
        <w:autoSpaceDE w:val="0"/>
        <w:autoSpaceDN w:val="0"/>
        <w:adjustRightInd w:val="0"/>
        <w:spacing w:after="0"/>
        <w:ind w:firstLine="567"/>
        <w:jc w:val="center"/>
        <w:outlineLvl w:val="0"/>
        <w:rPr>
          <w:b/>
          <w:sz w:val="22"/>
          <w:szCs w:val="22"/>
        </w:rPr>
      </w:pPr>
      <w:r w:rsidRPr="003810C5">
        <w:rPr>
          <w:b/>
          <w:sz w:val="22"/>
          <w:szCs w:val="22"/>
        </w:rPr>
        <w:t xml:space="preserve">о проведении запроса предложений в электронной форме  </w:t>
      </w:r>
    </w:p>
    <w:p w14:paraId="1365208C" w14:textId="77777777" w:rsidR="00001F79" w:rsidRPr="003810C5" w:rsidRDefault="00001F79" w:rsidP="00001F79">
      <w:pPr>
        <w:autoSpaceDE w:val="0"/>
        <w:autoSpaceDN w:val="0"/>
        <w:adjustRightInd w:val="0"/>
        <w:spacing w:after="0"/>
        <w:ind w:firstLine="567"/>
        <w:jc w:val="center"/>
        <w:outlineLvl w:val="0"/>
        <w:rPr>
          <w:b/>
          <w:sz w:val="22"/>
          <w:szCs w:val="22"/>
        </w:rPr>
      </w:pPr>
      <w:r w:rsidRPr="003810C5">
        <w:rPr>
          <w:b/>
          <w:bCs/>
          <w:sz w:val="22"/>
          <w:szCs w:val="22"/>
        </w:rPr>
        <w:t>для целей осуществления конкурентной закупки</w:t>
      </w:r>
    </w:p>
    <w:p w14:paraId="299E5ED2" w14:textId="77777777" w:rsidR="00001F79" w:rsidRPr="003810C5" w:rsidRDefault="00001F79" w:rsidP="00001F79">
      <w:pPr>
        <w:autoSpaceDE w:val="0"/>
        <w:autoSpaceDN w:val="0"/>
        <w:adjustRightInd w:val="0"/>
        <w:spacing w:after="0"/>
        <w:ind w:firstLine="567"/>
        <w:outlineLvl w:val="0"/>
        <w:rPr>
          <w:sz w:val="22"/>
          <w:szCs w:val="22"/>
        </w:rPr>
      </w:pPr>
    </w:p>
    <w:p w14:paraId="3BA86E77" w14:textId="77777777" w:rsidR="00001F79" w:rsidRPr="003810C5" w:rsidRDefault="00001F79" w:rsidP="009914B2">
      <w:pPr>
        <w:autoSpaceDE w:val="0"/>
        <w:autoSpaceDN w:val="0"/>
        <w:adjustRightInd w:val="0"/>
        <w:spacing w:after="0"/>
        <w:ind w:firstLine="567"/>
        <w:outlineLvl w:val="0"/>
        <w:rPr>
          <w:sz w:val="22"/>
          <w:szCs w:val="22"/>
        </w:rPr>
      </w:pPr>
      <w:r w:rsidRPr="003810C5">
        <w:rPr>
          <w:sz w:val="22"/>
          <w:szCs w:val="22"/>
        </w:rPr>
        <w:t>Заказчик – Акционерное общество «Аэропорт Сургут» (АО «Аэропорт Сургут») (далее – Заказчик).</w:t>
      </w:r>
    </w:p>
    <w:p w14:paraId="47A28C58" w14:textId="77777777" w:rsidR="00CC1380" w:rsidRPr="003810C5" w:rsidRDefault="00001F79" w:rsidP="00CC1380">
      <w:pPr>
        <w:spacing w:after="0"/>
        <w:ind w:firstLine="567"/>
        <w:rPr>
          <w:sz w:val="22"/>
          <w:szCs w:val="22"/>
        </w:rPr>
      </w:pPr>
      <w:r w:rsidRPr="003810C5">
        <w:rPr>
          <w:b/>
          <w:sz w:val="22"/>
          <w:szCs w:val="22"/>
        </w:rPr>
        <w:t>Юридический адрес Заказчика:</w:t>
      </w:r>
      <w:r w:rsidRPr="003810C5">
        <w:rPr>
          <w:sz w:val="22"/>
          <w:szCs w:val="22"/>
        </w:rPr>
        <w:t xml:space="preserve"> 628422, Ханты-Мансийский автономный округ – Югра, город Сургут, ул. </w:t>
      </w:r>
      <w:r w:rsidR="00CC1380" w:rsidRPr="003810C5">
        <w:rPr>
          <w:b/>
          <w:sz w:val="22"/>
          <w:szCs w:val="22"/>
        </w:rPr>
        <w:t>Адрес юридического лица:</w:t>
      </w:r>
      <w:r w:rsidR="00CC1380" w:rsidRPr="003810C5">
        <w:rPr>
          <w:sz w:val="22"/>
          <w:szCs w:val="22"/>
        </w:rPr>
        <w:t xml:space="preserve"> 628422, Ханты-Мансийский автономный округ – Югра, город Сургут.</w:t>
      </w:r>
    </w:p>
    <w:p w14:paraId="41EEDFE3" w14:textId="7BC92C21" w:rsidR="00CC1380" w:rsidRPr="003810C5" w:rsidRDefault="00CC1380" w:rsidP="00CC1380">
      <w:pPr>
        <w:spacing w:after="0"/>
        <w:ind w:firstLine="567"/>
        <w:rPr>
          <w:sz w:val="22"/>
          <w:szCs w:val="22"/>
        </w:rPr>
      </w:pPr>
      <w:r w:rsidRPr="003810C5">
        <w:rPr>
          <w:b/>
          <w:sz w:val="22"/>
          <w:szCs w:val="22"/>
        </w:rPr>
        <w:t xml:space="preserve">Адрес для направления корреспонденции: </w:t>
      </w:r>
      <w:r w:rsidRPr="003810C5">
        <w:rPr>
          <w:sz w:val="22"/>
          <w:szCs w:val="22"/>
        </w:rPr>
        <w:t xml:space="preserve">628408, Россия, ХМАО - Югра, г. Сургут, </w:t>
      </w:r>
      <w:r w:rsidR="00654106" w:rsidRPr="003810C5">
        <w:rPr>
          <w:sz w:val="22"/>
          <w:szCs w:val="22"/>
        </w:rPr>
        <w:t xml:space="preserve">а/я </w:t>
      </w:r>
      <w:r w:rsidRPr="003810C5">
        <w:rPr>
          <w:sz w:val="22"/>
          <w:szCs w:val="22"/>
        </w:rPr>
        <w:t>Бокс № 11.</w:t>
      </w:r>
    </w:p>
    <w:p w14:paraId="040FF217" w14:textId="0227E582" w:rsidR="00CC1380" w:rsidRPr="003810C5" w:rsidRDefault="00654106" w:rsidP="00CC1380">
      <w:pPr>
        <w:spacing w:after="0"/>
        <w:ind w:firstLine="567"/>
        <w:rPr>
          <w:sz w:val="22"/>
          <w:szCs w:val="22"/>
        </w:rPr>
      </w:pPr>
      <w:r w:rsidRPr="003810C5">
        <w:rPr>
          <w:sz w:val="22"/>
          <w:szCs w:val="22"/>
        </w:rPr>
        <w:t>Т</w:t>
      </w:r>
      <w:r w:rsidR="00CC1380" w:rsidRPr="003810C5">
        <w:rPr>
          <w:sz w:val="22"/>
          <w:szCs w:val="22"/>
        </w:rPr>
        <w:t>ел./факс приемной (3462)28-00-74/(3462)28-00-79</w:t>
      </w:r>
      <w:r w:rsidRPr="003810C5">
        <w:rPr>
          <w:sz w:val="22"/>
          <w:szCs w:val="22"/>
        </w:rPr>
        <w:t>.</w:t>
      </w:r>
    </w:p>
    <w:p w14:paraId="72C72209" w14:textId="2C802E8A" w:rsidR="00CC1380" w:rsidRPr="003810C5" w:rsidRDefault="00CC1380" w:rsidP="00CC1380">
      <w:pPr>
        <w:spacing w:after="0"/>
        <w:ind w:firstLine="567"/>
        <w:rPr>
          <w:sz w:val="22"/>
          <w:szCs w:val="22"/>
        </w:rPr>
      </w:pPr>
      <w:r w:rsidRPr="003810C5">
        <w:rPr>
          <w:sz w:val="22"/>
          <w:szCs w:val="22"/>
        </w:rPr>
        <w:t>Е-</w:t>
      </w:r>
      <w:r w:rsidRPr="003810C5">
        <w:rPr>
          <w:sz w:val="22"/>
          <w:szCs w:val="22"/>
          <w:lang w:val="en-US"/>
        </w:rPr>
        <w:t>mail</w:t>
      </w:r>
      <w:r w:rsidRPr="003810C5">
        <w:rPr>
          <w:sz w:val="22"/>
          <w:szCs w:val="22"/>
        </w:rPr>
        <w:t xml:space="preserve">: </w:t>
      </w:r>
      <w:hyperlink r:id="rId8" w:history="1">
        <w:r w:rsidRPr="003810C5">
          <w:rPr>
            <w:sz w:val="22"/>
            <w:szCs w:val="22"/>
            <w:lang w:val="en-US"/>
          </w:rPr>
          <w:t>office</w:t>
        </w:r>
        <w:r w:rsidRPr="003810C5">
          <w:rPr>
            <w:sz w:val="22"/>
            <w:szCs w:val="22"/>
          </w:rPr>
          <w:t>@</w:t>
        </w:r>
        <w:r w:rsidRPr="003810C5">
          <w:rPr>
            <w:sz w:val="22"/>
            <w:szCs w:val="22"/>
            <w:lang w:val="en-US"/>
          </w:rPr>
          <w:t>airsurgut</w:t>
        </w:r>
        <w:r w:rsidRPr="003810C5">
          <w:rPr>
            <w:sz w:val="22"/>
            <w:szCs w:val="22"/>
          </w:rPr>
          <w:t>.</w:t>
        </w:r>
        <w:r w:rsidRPr="003810C5">
          <w:rPr>
            <w:sz w:val="22"/>
            <w:szCs w:val="22"/>
            <w:lang w:val="en-US"/>
          </w:rPr>
          <w:t>ru</w:t>
        </w:r>
      </w:hyperlink>
      <w:r w:rsidR="00654106" w:rsidRPr="003810C5">
        <w:rPr>
          <w:sz w:val="22"/>
          <w:szCs w:val="22"/>
        </w:rPr>
        <w:t>.</w:t>
      </w:r>
    </w:p>
    <w:p w14:paraId="5C71B0A0" w14:textId="77777777" w:rsidR="00001F79" w:rsidRPr="003810C5" w:rsidRDefault="00001F79" w:rsidP="00CC1380">
      <w:pPr>
        <w:spacing w:after="0"/>
        <w:ind w:firstLine="567"/>
        <w:rPr>
          <w:sz w:val="22"/>
          <w:szCs w:val="22"/>
        </w:rPr>
      </w:pPr>
    </w:p>
    <w:p w14:paraId="1091BF9F" w14:textId="77777777" w:rsidR="00001F79" w:rsidRPr="003810C5" w:rsidRDefault="00001F79" w:rsidP="009914B2">
      <w:pPr>
        <w:spacing w:after="0"/>
        <w:ind w:firstLine="567"/>
        <w:rPr>
          <w:sz w:val="22"/>
          <w:szCs w:val="22"/>
        </w:rPr>
      </w:pPr>
      <w:r w:rsidRPr="003810C5">
        <w:rPr>
          <w:sz w:val="22"/>
          <w:szCs w:val="22"/>
        </w:rPr>
        <w:t xml:space="preserve">Настоящее Извещение и Документация о конкурентной закупке размещаются согласно Федеральному закону «О закупках товаров, работ, </w:t>
      </w:r>
      <w:r w:rsidR="002F37EE" w:rsidRPr="003810C5">
        <w:rPr>
          <w:sz w:val="22"/>
          <w:szCs w:val="22"/>
        </w:rPr>
        <w:t>р</w:t>
      </w:r>
      <w:r w:rsidR="000B5148" w:rsidRPr="003810C5">
        <w:rPr>
          <w:sz w:val="22"/>
          <w:szCs w:val="22"/>
        </w:rPr>
        <w:t>абот</w:t>
      </w:r>
      <w:r w:rsidRPr="003810C5">
        <w:rPr>
          <w:sz w:val="22"/>
          <w:szCs w:val="22"/>
        </w:rPr>
        <w:t xml:space="preserve"> отдельными видами юридических лиц» от 18.07.2011 №223-ФЗ):</w:t>
      </w:r>
    </w:p>
    <w:p w14:paraId="4270F3E7" w14:textId="1F2E8C18" w:rsidR="00001F79" w:rsidRPr="003810C5" w:rsidRDefault="00001F79" w:rsidP="009914B2">
      <w:pPr>
        <w:spacing w:after="0"/>
        <w:ind w:firstLine="567"/>
        <w:rPr>
          <w:sz w:val="22"/>
          <w:szCs w:val="22"/>
        </w:rPr>
      </w:pPr>
      <w:r w:rsidRPr="003810C5">
        <w:rPr>
          <w:sz w:val="22"/>
          <w:szCs w:val="22"/>
        </w:rPr>
        <w:t xml:space="preserve">- в Единой информационной системе: </w:t>
      </w:r>
      <w:hyperlink r:id="rId9" w:history="1">
        <w:r w:rsidRPr="003810C5">
          <w:rPr>
            <w:sz w:val="22"/>
            <w:szCs w:val="22"/>
            <w:lang w:val="en-US"/>
          </w:rPr>
          <w:t>zakupki</w:t>
        </w:r>
        <w:r w:rsidRPr="003810C5">
          <w:rPr>
            <w:sz w:val="22"/>
            <w:szCs w:val="22"/>
          </w:rPr>
          <w:t>.</w:t>
        </w:r>
        <w:r w:rsidRPr="003810C5">
          <w:rPr>
            <w:sz w:val="22"/>
            <w:szCs w:val="22"/>
            <w:lang w:val="en-US"/>
          </w:rPr>
          <w:t>gov</w:t>
        </w:r>
        <w:r w:rsidRPr="003810C5">
          <w:rPr>
            <w:sz w:val="22"/>
            <w:szCs w:val="22"/>
          </w:rPr>
          <w:t>.ru</w:t>
        </w:r>
      </w:hyperlink>
      <w:r w:rsidRPr="003810C5">
        <w:rPr>
          <w:sz w:val="22"/>
          <w:szCs w:val="22"/>
        </w:rPr>
        <w:t>, далее – Единая информационная система.</w:t>
      </w:r>
    </w:p>
    <w:p w14:paraId="0249C727" w14:textId="77777777" w:rsidR="00001F79" w:rsidRPr="003810C5" w:rsidRDefault="00001F79" w:rsidP="00CC1380">
      <w:pPr>
        <w:spacing w:after="0"/>
        <w:ind w:firstLine="567"/>
        <w:rPr>
          <w:sz w:val="22"/>
          <w:szCs w:val="22"/>
        </w:rPr>
      </w:pPr>
      <w:r w:rsidRPr="003810C5">
        <w:rPr>
          <w:sz w:val="22"/>
          <w:szCs w:val="22"/>
        </w:rPr>
        <w:t xml:space="preserve">- на сайте оператора электронной торговой площадки АО «Единая электронная торговая площадка» </w:t>
      </w:r>
      <w:bookmarkStart w:id="0" w:name="_Hlk167881133"/>
      <w:r w:rsidR="00CC1380" w:rsidRPr="003810C5">
        <w:fldChar w:fldCharType="begin"/>
      </w:r>
      <w:r w:rsidR="00CC1380" w:rsidRPr="003810C5">
        <w:rPr>
          <w:sz w:val="22"/>
          <w:szCs w:val="22"/>
        </w:rPr>
        <w:instrText>HYPERLINK "http://www.roseltorg.ru"</w:instrText>
      </w:r>
      <w:r w:rsidR="00CC1380" w:rsidRPr="003810C5">
        <w:fldChar w:fldCharType="separate"/>
      </w:r>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r w:rsidR="00CC1380" w:rsidRPr="003810C5">
        <w:rPr>
          <w:rStyle w:val="ab"/>
          <w:sz w:val="22"/>
          <w:szCs w:val="22"/>
          <w:lang w:val="en-US"/>
        </w:rPr>
        <w:fldChar w:fldCharType="end"/>
      </w:r>
      <w:bookmarkEnd w:id="0"/>
      <w:r w:rsidRPr="003810C5">
        <w:rPr>
          <w:sz w:val="22"/>
          <w:szCs w:val="22"/>
        </w:rPr>
        <w:t>.</w:t>
      </w:r>
    </w:p>
    <w:p w14:paraId="6369DBA9" w14:textId="73C24849" w:rsidR="00001F79" w:rsidRPr="003810C5" w:rsidRDefault="00001F79" w:rsidP="009914B2">
      <w:pPr>
        <w:spacing w:after="0"/>
        <w:ind w:firstLine="567"/>
        <w:rPr>
          <w:sz w:val="22"/>
          <w:szCs w:val="22"/>
        </w:rPr>
      </w:pPr>
      <w:r w:rsidRPr="003810C5">
        <w:rPr>
          <w:sz w:val="22"/>
          <w:szCs w:val="22"/>
        </w:rPr>
        <w:t xml:space="preserve"> На сайте Заказчика </w:t>
      </w:r>
      <w:r w:rsidR="00CF6DF6">
        <w:rPr>
          <w:sz w:val="22"/>
          <w:szCs w:val="22"/>
          <w:lang w:val="en-US"/>
        </w:rPr>
        <w:t>www</w:t>
      </w:r>
      <w:r w:rsidR="00CF6DF6" w:rsidRPr="00CF6DF6">
        <w:rPr>
          <w:sz w:val="22"/>
          <w:szCs w:val="22"/>
        </w:rPr>
        <w:t>.</w:t>
      </w:r>
      <w:hyperlink r:id="rId10" w:history="1">
        <w:r w:rsidRPr="003810C5">
          <w:rPr>
            <w:sz w:val="22"/>
            <w:szCs w:val="22"/>
          </w:rPr>
          <w:t>airport-surgut.ru</w:t>
        </w:r>
      </w:hyperlink>
      <w:r w:rsidRPr="003810C5">
        <w:rPr>
          <w:sz w:val="22"/>
          <w:szCs w:val="22"/>
        </w:rPr>
        <w:t xml:space="preserve"> Извещение и Документация размещаются информационно.</w:t>
      </w:r>
    </w:p>
    <w:p w14:paraId="6F1CE0F3" w14:textId="77777777" w:rsidR="00001F79" w:rsidRPr="003810C5" w:rsidRDefault="00001F79" w:rsidP="009914B2">
      <w:pPr>
        <w:spacing w:after="0"/>
        <w:ind w:firstLine="567"/>
        <w:rPr>
          <w:sz w:val="22"/>
          <w:szCs w:val="22"/>
        </w:rPr>
      </w:pPr>
    </w:p>
    <w:p w14:paraId="41EEB31A" w14:textId="77777777" w:rsidR="00001F79" w:rsidRPr="003810C5" w:rsidRDefault="00001F79" w:rsidP="009914B2">
      <w:pPr>
        <w:spacing w:after="0"/>
        <w:ind w:firstLine="567"/>
        <w:rPr>
          <w:sz w:val="22"/>
          <w:szCs w:val="22"/>
        </w:rPr>
      </w:pPr>
      <w:r w:rsidRPr="003810C5">
        <w:rPr>
          <w:b/>
          <w:sz w:val="22"/>
          <w:szCs w:val="22"/>
        </w:rPr>
        <w:t xml:space="preserve">Контактные лица Заказчика: </w:t>
      </w:r>
    </w:p>
    <w:p w14:paraId="7D59CAC7" w14:textId="77777777" w:rsidR="00001F79" w:rsidRPr="003810C5" w:rsidRDefault="00001F79" w:rsidP="009914B2">
      <w:pPr>
        <w:spacing w:after="0"/>
        <w:ind w:firstLine="567"/>
        <w:rPr>
          <w:b/>
          <w:sz w:val="22"/>
          <w:szCs w:val="22"/>
        </w:rPr>
      </w:pPr>
      <w:r w:rsidRPr="003810C5">
        <w:rPr>
          <w:b/>
          <w:sz w:val="22"/>
          <w:szCs w:val="22"/>
        </w:rPr>
        <w:t>в части регламента проведения закупки</w:t>
      </w:r>
      <w:r w:rsidR="00CE642F" w:rsidRPr="003810C5">
        <w:rPr>
          <w:b/>
          <w:sz w:val="22"/>
          <w:szCs w:val="22"/>
        </w:rPr>
        <w:t>:</w:t>
      </w:r>
    </w:p>
    <w:p w14:paraId="0B5132A9" w14:textId="77777777" w:rsidR="00654106" w:rsidRPr="003810C5" w:rsidRDefault="00654106" w:rsidP="00654106">
      <w:pPr>
        <w:spacing w:after="0"/>
        <w:ind w:firstLine="567"/>
        <w:rPr>
          <w:sz w:val="22"/>
          <w:szCs w:val="22"/>
        </w:rPr>
      </w:pPr>
      <w:r w:rsidRPr="003810C5">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3810C5">
        <w:rPr>
          <w:sz w:val="22"/>
          <w:szCs w:val="22"/>
          <w:lang w:val="en-US"/>
        </w:rPr>
        <w:t>nikitina</w:t>
      </w:r>
      <w:r w:rsidRPr="003810C5">
        <w:rPr>
          <w:sz w:val="22"/>
          <w:szCs w:val="22"/>
        </w:rPr>
        <w:t>_</w:t>
      </w:r>
      <w:r w:rsidRPr="003810C5">
        <w:rPr>
          <w:sz w:val="22"/>
          <w:szCs w:val="22"/>
          <w:lang w:val="en-US"/>
        </w:rPr>
        <w:t>ea</w:t>
      </w:r>
      <w:r w:rsidRPr="003810C5">
        <w:rPr>
          <w:sz w:val="22"/>
          <w:szCs w:val="22"/>
        </w:rPr>
        <w:t>@</w:t>
      </w:r>
      <w:r w:rsidRPr="003810C5">
        <w:rPr>
          <w:sz w:val="22"/>
          <w:szCs w:val="22"/>
          <w:lang w:val="en-US"/>
        </w:rPr>
        <w:t>airsurgut</w:t>
      </w:r>
      <w:r w:rsidRPr="003810C5">
        <w:rPr>
          <w:sz w:val="22"/>
          <w:szCs w:val="22"/>
        </w:rPr>
        <w:t>.</w:t>
      </w:r>
      <w:r w:rsidRPr="003810C5">
        <w:rPr>
          <w:sz w:val="22"/>
          <w:szCs w:val="22"/>
          <w:lang w:val="en-US"/>
        </w:rPr>
        <w:t>ru</w:t>
      </w:r>
      <w:r w:rsidRPr="003810C5">
        <w:rPr>
          <w:sz w:val="22"/>
          <w:szCs w:val="22"/>
        </w:rPr>
        <w:t>;</w:t>
      </w:r>
    </w:p>
    <w:p w14:paraId="4D6A9E0C" w14:textId="77777777" w:rsidR="00654106" w:rsidRPr="003810C5" w:rsidRDefault="00001F79" w:rsidP="009914B2">
      <w:pPr>
        <w:spacing w:after="0"/>
        <w:ind w:firstLine="567"/>
        <w:rPr>
          <w:sz w:val="22"/>
          <w:szCs w:val="22"/>
        </w:rPr>
      </w:pPr>
      <w:r w:rsidRPr="003810C5">
        <w:rPr>
          <w:sz w:val="22"/>
          <w:szCs w:val="22"/>
        </w:rPr>
        <w:t xml:space="preserve">Добрынина Марина Владимировна, секретарь Комиссии по закупкам АО «Аэропорт Сургут», </w:t>
      </w:r>
    </w:p>
    <w:p w14:paraId="3EACF2C8" w14:textId="22D12AFB" w:rsidR="00001F79" w:rsidRPr="003810C5" w:rsidRDefault="00001F79" w:rsidP="00654106">
      <w:pPr>
        <w:spacing w:after="0"/>
        <w:rPr>
          <w:sz w:val="22"/>
          <w:szCs w:val="22"/>
        </w:rPr>
      </w:pPr>
      <w:r w:rsidRPr="003810C5">
        <w:rPr>
          <w:sz w:val="22"/>
          <w:szCs w:val="22"/>
        </w:rPr>
        <w:t>8 (3462) 770-226;</w:t>
      </w:r>
    </w:p>
    <w:p w14:paraId="0BEAAF03" w14:textId="77777777" w:rsidR="00001F79" w:rsidRPr="003810C5" w:rsidRDefault="00001F79" w:rsidP="009914B2">
      <w:pPr>
        <w:spacing w:after="0"/>
        <w:ind w:firstLine="567"/>
        <w:rPr>
          <w:b/>
          <w:sz w:val="22"/>
          <w:szCs w:val="22"/>
        </w:rPr>
      </w:pPr>
      <w:r w:rsidRPr="003810C5">
        <w:rPr>
          <w:b/>
          <w:sz w:val="22"/>
          <w:szCs w:val="22"/>
        </w:rPr>
        <w:t>в части проведения консультаций по техническим вопросам</w:t>
      </w:r>
      <w:r w:rsidR="00CE642F" w:rsidRPr="003810C5">
        <w:rPr>
          <w:b/>
          <w:sz w:val="22"/>
          <w:szCs w:val="22"/>
        </w:rPr>
        <w:t>:</w:t>
      </w:r>
    </w:p>
    <w:p w14:paraId="4548BD16" w14:textId="3F3584FA" w:rsidR="002564E0" w:rsidRPr="003810C5" w:rsidRDefault="00CC1380" w:rsidP="009914B2">
      <w:pPr>
        <w:spacing w:after="0"/>
        <w:ind w:right="-142" w:firstLine="567"/>
        <w:rPr>
          <w:sz w:val="22"/>
          <w:szCs w:val="22"/>
        </w:rPr>
      </w:pPr>
      <w:r w:rsidRPr="00A81DA5">
        <w:rPr>
          <w:sz w:val="22"/>
          <w:szCs w:val="22"/>
        </w:rPr>
        <w:t xml:space="preserve">Карачёв Владимир Анатольевич, </w:t>
      </w:r>
      <w:r w:rsidR="002F37EE" w:rsidRPr="00A81DA5">
        <w:rPr>
          <w:bCs/>
          <w:sz w:val="22"/>
          <w:szCs w:val="22"/>
        </w:rPr>
        <w:t xml:space="preserve">заместитель </w:t>
      </w:r>
      <w:r w:rsidR="002F37EE" w:rsidRPr="00A81DA5">
        <w:rPr>
          <w:sz w:val="22"/>
          <w:szCs w:val="22"/>
        </w:rPr>
        <w:t xml:space="preserve">начальника службы информационных технологий </w:t>
      </w:r>
      <w:r w:rsidR="009D379D" w:rsidRPr="00A81DA5">
        <w:rPr>
          <w:sz w:val="22"/>
          <w:szCs w:val="22"/>
        </w:rPr>
        <w:t>АО </w:t>
      </w:r>
      <w:r w:rsidRPr="00A81DA5">
        <w:rPr>
          <w:sz w:val="22"/>
          <w:szCs w:val="22"/>
        </w:rPr>
        <w:t>«Аэропорт Сургут», 8 (3462) 770-000</w:t>
      </w:r>
      <w:r w:rsidR="00B32D29" w:rsidRPr="00A81DA5">
        <w:rPr>
          <w:sz w:val="22"/>
          <w:szCs w:val="22"/>
        </w:rPr>
        <w:t>, karachev@airsurgut.ru.</w:t>
      </w:r>
    </w:p>
    <w:p w14:paraId="128ADB46" w14:textId="77777777" w:rsidR="00E06224" w:rsidRPr="003810C5" w:rsidRDefault="00E06224" w:rsidP="009914B2">
      <w:pPr>
        <w:tabs>
          <w:tab w:val="left" w:pos="6795"/>
        </w:tabs>
        <w:spacing w:after="0"/>
        <w:ind w:firstLine="567"/>
        <w:rPr>
          <w:b/>
          <w:sz w:val="22"/>
          <w:szCs w:val="22"/>
        </w:rPr>
      </w:pPr>
    </w:p>
    <w:p w14:paraId="740ABD94" w14:textId="6823F9C5" w:rsidR="00001F79" w:rsidRPr="003810C5" w:rsidRDefault="00001F79" w:rsidP="00AF20AF">
      <w:pPr>
        <w:spacing w:after="0"/>
        <w:ind w:firstLine="709"/>
        <w:rPr>
          <w:sz w:val="22"/>
          <w:szCs w:val="22"/>
        </w:rPr>
      </w:pPr>
      <w:r w:rsidRPr="003810C5">
        <w:rPr>
          <w:b/>
          <w:sz w:val="22"/>
          <w:szCs w:val="22"/>
        </w:rPr>
        <w:t>Форма заявки на участие в закупке:</w:t>
      </w:r>
      <w:r w:rsidRPr="003810C5">
        <w:rPr>
          <w:sz w:val="22"/>
          <w:szCs w:val="22"/>
        </w:rPr>
        <w:t xml:space="preserve"> электронная, размещена на сайте </w:t>
      </w:r>
      <w:hyperlink r:id="rId11"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w:t>
      </w:r>
      <w:r w:rsidR="009D379D" w:rsidRPr="003810C5">
        <w:rPr>
          <w:sz w:val="22"/>
          <w:szCs w:val="22"/>
        </w:rPr>
        <w:t>, адрес: 127006, г. Москва, ул. </w:t>
      </w:r>
      <w:r w:rsidRPr="003810C5">
        <w:rPr>
          <w:sz w:val="22"/>
          <w:szCs w:val="22"/>
        </w:rPr>
        <w:t>Каретный ряд д.2/1, тел.: 8 (495) 276-16-26, факс: 8 (495) 542-40-20.</w:t>
      </w:r>
    </w:p>
    <w:p w14:paraId="5B17DCF6" w14:textId="77777777" w:rsidR="00001F79" w:rsidRPr="003810C5" w:rsidRDefault="00001F79" w:rsidP="009914B2">
      <w:pPr>
        <w:spacing w:after="0"/>
        <w:ind w:firstLine="567"/>
        <w:rPr>
          <w:b/>
          <w:sz w:val="22"/>
          <w:szCs w:val="22"/>
        </w:rPr>
      </w:pPr>
    </w:p>
    <w:p w14:paraId="2EE7CF9D" w14:textId="13525DE0" w:rsidR="00001F79" w:rsidRPr="003810C5" w:rsidRDefault="00425C08" w:rsidP="00654106">
      <w:pPr>
        <w:spacing w:after="0"/>
        <w:ind w:firstLine="709"/>
        <w:rPr>
          <w:sz w:val="22"/>
          <w:szCs w:val="22"/>
        </w:rPr>
      </w:pPr>
      <w:r>
        <w:rPr>
          <w:b/>
          <w:sz w:val="22"/>
          <w:szCs w:val="22"/>
        </w:rPr>
        <w:t>Предмет Д</w:t>
      </w:r>
      <w:r w:rsidR="00001F79" w:rsidRPr="003810C5">
        <w:rPr>
          <w:b/>
          <w:sz w:val="22"/>
          <w:szCs w:val="22"/>
        </w:rPr>
        <w:t xml:space="preserve">оговора: </w:t>
      </w:r>
      <w:r w:rsidR="008F782B">
        <w:rPr>
          <w:sz w:val="22"/>
          <w:szCs w:val="22"/>
        </w:rPr>
        <w:t xml:space="preserve">Выполнение работ </w:t>
      </w:r>
      <w:r w:rsidR="00654106" w:rsidRPr="003810C5">
        <w:rPr>
          <w:sz w:val="22"/>
          <w:szCs w:val="22"/>
        </w:rPr>
        <w:t>по техническому обслуживанию и планово-предупредительному ремонту системы пожарной сигнализации, системы оповещения и управления эвакуацией, автоматических с</w:t>
      </w:r>
      <w:r w:rsidR="0043441A">
        <w:rPr>
          <w:sz w:val="22"/>
          <w:szCs w:val="22"/>
        </w:rPr>
        <w:t>истем пожаротушения на объектах.</w:t>
      </w:r>
    </w:p>
    <w:p w14:paraId="76D3FE09" w14:textId="76096983" w:rsidR="009D379D" w:rsidRPr="003810C5" w:rsidRDefault="009D379D" w:rsidP="00654106">
      <w:pPr>
        <w:spacing w:after="0"/>
        <w:ind w:firstLine="709"/>
        <w:rPr>
          <w:sz w:val="22"/>
          <w:szCs w:val="22"/>
        </w:rPr>
      </w:pPr>
    </w:p>
    <w:p w14:paraId="5986A386" w14:textId="212C5272" w:rsidR="009D379D" w:rsidRPr="00B32D29" w:rsidRDefault="009D379D" w:rsidP="009D379D">
      <w:pPr>
        <w:spacing w:after="0"/>
        <w:ind w:firstLine="567"/>
      </w:pPr>
      <w:r w:rsidRPr="003810C5">
        <w:t xml:space="preserve">Код товара, работы, услуги по Общероссийскому </w:t>
      </w:r>
      <w:hyperlink r:id="rId12" w:history="1">
        <w:r w:rsidRPr="003810C5">
          <w:rPr>
            <w:color w:val="0000FF"/>
            <w:u w:val="single"/>
          </w:rPr>
          <w:t>классификатору</w:t>
        </w:r>
      </w:hyperlink>
      <w:r w:rsidRPr="003810C5">
        <w:t xml:space="preserve"> продукции по видам экономической деятельности ОК 034-2014 (КПЕС </w:t>
      </w:r>
      <w:r w:rsidRPr="008F782B">
        <w:t xml:space="preserve">2008) – </w:t>
      </w:r>
      <w:r w:rsidR="008F782B" w:rsidRPr="008F782B">
        <w:rPr>
          <w:lang w:val="en-US"/>
        </w:rPr>
        <w:t>N</w:t>
      </w:r>
      <w:r w:rsidRPr="008F782B">
        <w:t>.80.20.10</w:t>
      </w:r>
      <w:r w:rsidR="00B32D29" w:rsidRPr="008F782B">
        <w:t>.000</w:t>
      </w:r>
    </w:p>
    <w:p w14:paraId="1D3C3841" w14:textId="77777777" w:rsidR="009D379D" w:rsidRPr="003810C5" w:rsidRDefault="009D379D" w:rsidP="009D379D">
      <w:pPr>
        <w:rPr>
          <w:b/>
          <w:sz w:val="22"/>
          <w:szCs w:val="22"/>
        </w:rPr>
      </w:pPr>
    </w:p>
    <w:tbl>
      <w:tblPr>
        <w:tblStyle w:val="af6"/>
        <w:tblW w:w="10485" w:type="dxa"/>
        <w:tblLook w:val="04A0" w:firstRow="1" w:lastRow="0" w:firstColumn="1" w:lastColumn="0" w:noHBand="0" w:noVBand="1"/>
      </w:tblPr>
      <w:tblGrid>
        <w:gridCol w:w="6232"/>
        <w:gridCol w:w="4253"/>
      </w:tblGrid>
      <w:tr w:rsidR="009D379D" w:rsidRPr="003810C5" w14:paraId="46CF31E4" w14:textId="77777777" w:rsidTr="009D379D">
        <w:tc>
          <w:tcPr>
            <w:tcW w:w="6232" w:type="dxa"/>
            <w:vAlign w:val="center"/>
          </w:tcPr>
          <w:p w14:paraId="2A46D0A9" w14:textId="77777777" w:rsidR="009D379D" w:rsidRPr="003810C5" w:rsidRDefault="009D379D" w:rsidP="009D379D">
            <w:pPr>
              <w:spacing w:after="0"/>
              <w:contextualSpacing/>
              <w:jc w:val="center"/>
              <w:rPr>
                <w:b/>
                <w:sz w:val="22"/>
                <w:szCs w:val="22"/>
              </w:rPr>
            </w:pPr>
            <w:r w:rsidRPr="003810C5">
              <w:rPr>
                <w:b/>
                <w:sz w:val="22"/>
                <w:szCs w:val="22"/>
              </w:rPr>
              <w:t>Применение национального режима</w:t>
            </w:r>
          </w:p>
        </w:tc>
        <w:tc>
          <w:tcPr>
            <w:tcW w:w="4253" w:type="dxa"/>
            <w:vAlign w:val="center"/>
          </w:tcPr>
          <w:p w14:paraId="79BF9BF6" w14:textId="77777777" w:rsidR="009D379D" w:rsidRPr="003810C5" w:rsidRDefault="009D379D" w:rsidP="009D379D">
            <w:pPr>
              <w:spacing w:after="0"/>
              <w:contextualSpacing/>
              <w:jc w:val="center"/>
              <w:rPr>
                <w:b/>
                <w:sz w:val="22"/>
                <w:szCs w:val="22"/>
              </w:rPr>
            </w:pPr>
            <w:r w:rsidRPr="003810C5">
              <w:rPr>
                <w:b/>
                <w:sz w:val="22"/>
                <w:szCs w:val="22"/>
              </w:rPr>
              <w:t>Да/нет</w:t>
            </w:r>
          </w:p>
        </w:tc>
      </w:tr>
      <w:tr w:rsidR="009D379D" w:rsidRPr="003810C5" w14:paraId="6E183CA1" w14:textId="77777777" w:rsidTr="009D379D">
        <w:tc>
          <w:tcPr>
            <w:tcW w:w="6232" w:type="dxa"/>
            <w:vAlign w:val="center"/>
          </w:tcPr>
          <w:p w14:paraId="15B9C5AE" w14:textId="3AA13A9A" w:rsidR="009D379D" w:rsidRPr="003810C5" w:rsidRDefault="009D379D" w:rsidP="009D379D">
            <w:pPr>
              <w:rPr>
                <w:b/>
                <w:sz w:val="22"/>
                <w:szCs w:val="22"/>
              </w:rPr>
            </w:pPr>
            <w:bookmarkStart w:id="1" w:name="_Hlk188368606"/>
            <w:r w:rsidRPr="003810C5">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3810C5">
              <w:rPr>
                <w:sz w:val="22"/>
                <w:szCs w:val="22"/>
              </w:rPr>
              <w:t xml:space="preserve"> установлен запрет приобретения товаров, работ, услуг иностранного происхождения </w:t>
            </w:r>
          </w:p>
        </w:tc>
        <w:tc>
          <w:tcPr>
            <w:tcW w:w="4253" w:type="dxa"/>
            <w:vAlign w:val="center"/>
          </w:tcPr>
          <w:p w14:paraId="12E1737D" w14:textId="77777777" w:rsidR="009D379D" w:rsidRPr="003810C5" w:rsidRDefault="009D379D" w:rsidP="009D379D">
            <w:pPr>
              <w:spacing w:after="0"/>
              <w:contextualSpacing/>
              <w:jc w:val="center"/>
              <w:rPr>
                <w:sz w:val="22"/>
                <w:szCs w:val="22"/>
              </w:rPr>
            </w:pPr>
            <w:r w:rsidRPr="003810C5">
              <w:rPr>
                <w:sz w:val="22"/>
                <w:szCs w:val="22"/>
              </w:rPr>
              <w:t>нет</w:t>
            </w:r>
          </w:p>
        </w:tc>
      </w:tr>
      <w:tr w:rsidR="009D379D" w:rsidRPr="003810C5" w14:paraId="1DACD349" w14:textId="77777777" w:rsidTr="009D379D">
        <w:tc>
          <w:tcPr>
            <w:tcW w:w="6232" w:type="dxa"/>
            <w:vAlign w:val="center"/>
          </w:tcPr>
          <w:p w14:paraId="32DACB80" w14:textId="77777777" w:rsidR="009D379D" w:rsidRPr="003810C5" w:rsidRDefault="009D379D" w:rsidP="009D379D">
            <w:pPr>
              <w:spacing w:after="0"/>
              <w:contextualSpacing/>
              <w:rPr>
                <w:bCs/>
                <w:sz w:val="22"/>
                <w:szCs w:val="22"/>
              </w:rPr>
            </w:pPr>
            <w:r w:rsidRPr="003810C5">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4253" w:type="dxa"/>
            <w:vAlign w:val="center"/>
          </w:tcPr>
          <w:p w14:paraId="0EBDAD44" w14:textId="77777777" w:rsidR="009D379D" w:rsidRPr="003810C5" w:rsidRDefault="009D379D" w:rsidP="009D379D">
            <w:pPr>
              <w:spacing w:after="0"/>
              <w:contextualSpacing/>
              <w:jc w:val="center"/>
              <w:rPr>
                <w:bCs/>
                <w:sz w:val="22"/>
                <w:szCs w:val="22"/>
              </w:rPr>
            </w:pPr>
            <w:r w:rsidRPr="003810C5">
              <w:rPr>
                <w:bCs/>
                <w:sz w:val="22"/>
                <w:szCs w:val="22"/>
              </w:rPr>
              <w:t>нет</w:t>
            </w:r>
          </w:p>
        </w:tc>
      </w:tr>
    </w:tbl>
    <w:p w14:paraId="6221C48B" w14:textId="195DD347" w:rsidR="009D379D" w:rsidRPr="003810C5" w:rsidRDefault="009D379D" w:rsidP="00654106">
      <w:pPr>
        <w:spacing w:after="0"/>
        <w:ind w:firstLine="709"/>
        <w:rPr>
          <w:sz w:val="22"/>
          <w:szCs w:val="22"/>
        </w:rPr>
      </w:pPr>
    </w:p>
    <w:p w14:paraId="387FF5C2" w14:textId="59DCA7EB" w:rsidR="00654106" w:rsidRPr="003810C5" w:rsidRDefault="00654106" w:rsidP="00B71053">
      <w:pPr>
        <w:spacing w:after="0"/>
        <w:rPr>
          <w:i/>
          <w:sz w:val="22"/>
          <w:szCs w:val="22"/>
        </w:rPr>
      </w:pPr>
    </w:p>
    <w:p w14:paraId="0E147BE7" w14:textId="536613E5" w:rsidR="00001F79" w:rsidRPr="004D1F80" w:rsidRDefault="00001F79" w:rsidP="004D1F80">
      <w:pPr>
        <w:tabs>
          <w:tab w:val="left" w:leader="underscore" w:pos="0"/>
          <w:tab w:val="left" w:pos="426"/>
          <w:tab w:val="left" w:pos="709"/>
        </w:tabs>
        <w:spacing w:after="0"/>
        <w:ind w:firstLine="567"/>
        <w:rPr>
          <w:b/>
          <w:sz w:val="22"/>
          <w:szCs w:val="22"/>
        </w:rPr>
      </w:pPr>
      <w:r w:rsidRPr="003810C5">
        <w:rPr>
          <w:b/>
          <w:sz w:val="22"/>
          <w:szCs w:val="22"/>
        </w:rPr>
        <w:lastRenderedPageBreak/>
        <w:t>Срок</w:t>
      </w:r>
      <w:r w:rsidR="00E176C0">
        <w:rPr>
          <w:b/>
          <w:sz w:val="22"/>
          <w:szCs w:val="22"/>
        </w:rPr>
        <w:t xml:space="preserve"> </w:t>
      </w:r>
      <w:r w:rsidR="00C60C4C">
        <w:rPr>
          <w:b/>
          <w:sz w:val="22"/>
          <w:szCs w:val="22"/>
        </w:rPr>
        <w:t xml:space="preserve">выполнения работ: </w:t>
      </w:r>
      <w:r w:rsidR="004D1F80" w:rsidRPr="003F07F1">
        <w:rPr>
          <w:b/>
          <w:sz w:val="22"/>
          <w:szCs w:val="22"/>
        </w:rPr>
        <w:t>ежемесячно</w:t>
      </w:r>
      <w:r w:rsidR="003D043F">
        <w:rPr>
          <w:b/>
          <w:sz w:val="22"/>
          <w:szCs w:val="22"/>
        </w:rPr>
        <w:t>,</w:t>
      </w:r>
      <w:r w:rsidR="004D1F80" w:rsidRPr="003F07F1">
        <w:rPr>
          <w:b/>
          <w:sz w:val="22"/>
          <w:szCs w:val="22"/>
        </w:rPr>
        <w:t xml:space="preserve"> </w:t>
      </w:r>
      <w:r w:rsidR="003D043F" w:rsidRPr="003F07F1">
        <w:rPr>
          <w:b/>
          <w:sz w:val="22"/>
          <w:szCs w:val="22"/>
        </w:rPr>
        <w:t>в течение</w:t>
      </w:r>
      <w:r w:rsidR="004D1F80" w:rsidRPr="003F07F1">
        <w:rPr>
          <w:b/>
          <w:sz w:val="22"/>
          <w:szCs w:val="22"/>
        </w:rPr>
        <w:t xml:space="preserve"> 12 месяцев с даты заключения Договора</w:t>
      </w:r>
    </w:p>
    <w:p w14:paraId="49996D22" w14:textId="77777777" w:rsidR="00615F5F" w:rsidRPr="003810C5" w:rsidRDefault="00615F5F" w:rsidP="00615F5F">
      <w:pPr>
        <w:tabs>
          <w:tab w:val="left" w:leader="underscore" w:pos="0"/>
          <w:tab w:val="left" w:pos="426"/>
          <w:tab w:val="left" w:pos="709"/>
        </w:tabs>
        <w:spacing w:after="0"/>
        <w:ind w:firstLine="567"/>
        <w:rPr>
          <w:b/>
          <w:sz w:val="22"/>
          <w:szCs w:val="22"/>
        </w:rPr>
      </w:pPr>
    </w:p>
    <w:p w14:paraId="0992F27F" w14:textId="6A7EFC9B" w:rsidR="00541FC7" w:rsidRPr="003810C5" w:rsidRDefault="00001F79" w:rsidP="00654106">
      <w:pPr>
        <w:spacing w:after="0"/>
        <w:ind w:firstLine="567"/>
        <w:rPr>
          <w:b/>
          <w:bCs/>
          <w:i/>
          <w:sz w:val="22"/>
          <w:szCs w:val="22"/>
        </w:rPr>
      </w:pPr>
      <w:r w:rsidRPr="003810C5">
        <w:rPr>
          <w:b/>
          <w:sz w:val="22"/>
          <w:szCs w:val="22"/>
        </w:rPr>
        <w:t xml:space="preserve">Сведения о начальной </w:t>
      </w:r>
      <w:r w:rsidR="00425C08">
        <w:rPr>
          <w:b/>
          <w:sz w:val="22"/>
          <w:szCs w:val="22"/>
        </w:rPr>
        <w:t>(максимальной) цене Д</w:t>
      </w:r>
      <w:r w:rsidRPr="003810C5">
        <w:rPr>
          <w:b/>
          <w:sz w:val="22"/>
          <w:szCs w:val="22"/>
        </w:rPr>
        <w:t>оговора:</w:t>
      </w:r>
      <w:r w:rsidR="00E24C50" w:rsidRPr="003810C5">
        <w:rPr>
          <w:b/>
          <w:sz w:val="22"/>
          <w:szCs w:val="22"/>
        </w:rPr>
        <w:t xml:space="preserve"> </w:t>
      </w:r>
      <w:r w:rsidR="00654106" w:rsidRPr="003810C5">
        <w:rPr>
          <w:b/>
          <w:bCs/>
          <w:sz w:val="22"/>
          <w:szCs w:val="22"/>
        </w:rPr>
        <w:t>1 825 656,00 (</w:t>
      </w:r>
      <w:r w:rsidR="00814FF5">
        <w:rPr>
          <w:b/>
          <w:bCs/>
          <w:sz w:val="22"/>
          <w:szCs w:val="22"/>
        </w:rPr>
        <w:t>О</w:t>
      </w:r>
      <w:r w:rsidR="00654106" w:rsidRPr="003810C5">
        <w:rPr>
          <w:b/>
          <w:bCs/>
          <w:sz w:val="22"/>
          <w:szCs w:val="22"/>
        </w:rPr>
        <w:t>дин миллион восемьсот двадцать пять тысяч шестьсот пятьдесят шесть рублей 0</w:t>
      </w:r>
      <w:r w:rsidR="009D379D" w:rsidRPr="003810C5">
        <w:rPr>
          <w:b/>
          <w:bCs/>
          <w:sz w:val="22"/>
          <w:szCs w:val="22"/>
        </w:rPr>
        <w:t>0</w:t>
      </w:r>
      <w:r w:rsidR="00654106" w:rsidRPr="003810C5">
        <w:rPr>
          <w:b/>
          <w:bCs/>
          <w:sz w:val="22"/>
          <w:szCs w:val="22"/>
        </w:rPr>
        <w:t xml:space="preserve"> копеек) </w:t>
      </w:r>
      <w:r w:rsidR="00541FC7" w:rsidRPr="003810C5">
        <w:rPr>
          <w:sz w:val="22"/>
          <w:szCs w:val="22"/>
        </w:rPr>
        <w:t>без учета НДС. НДС оплачивается в соответствии с действующим законодательством РФ.</w:t>
      </w:r>
    </w:p>
    <w:p w14:paraId="656DB964" w14:textId="77777777" w:rsidR="00E06224" w:rsidRPr="003810C5" w:rsidRDefault="00E06224" w:rsidP="009914B2">
      <w:pPr>
        <w:spacing w:after="0"/>
        <w:ind w:firstLine="567"/>
        <w:rPr>
          <w:sz w:val="22"/>
          <w:szCs w:val="22"/>
        </w:rPr>
      </w:pPr>
      <w:r w:rsidRPr="003810C5">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5F0B147" w14:textId="6E3DF0A5" w:rsidR="00001F79" w:rsidRPr="003810C5" w:rsidRDefault="00001F79" w:rsidP="00CC1380">
      <w:pPr>
        <w:spacing w:after="0"/>
        <w:ind w:firstLine="567"/>
        <w:rPr>
          <w:sz w:val="22"/>
          <w:szCs w:val="22"/>
        </w:rPr>
      </w:pPr>
      <w:r w:rsidRPr="003810C5">
        <w:rPr>
          <w:b/>
          <w:sz w:val="22"/>
          <w:szCs w:val="22"/>
        </w:rPr>
        <w:t xml:space="preserve">Срок, место и порядок предоставления Документации о закупке: </w:t>
      </w:r>
      <w:r w:rsidRPr="003810C5">
        <w:rPr>
          <w:sz w:val="22"/>
          <w:szCs w:val="22"/>
        </w:rPr>
        <w:t xml:space="preserve">размещена в открытом доступе в Единой информационной системе </w:t>
      </w:r>
      <w:r w:rsidRPr="003810C5">
        <w:rPr>
          <w:sz w:val="22"/>
          <w:szCs w:val="22"/>
          <w:lang w:val="en-US"/>
        </w:rPr>
        <w:t>zakupki</w:t>
      </w:r>
      <w:r w:rsidRPr="003810C5">
        <w:rPr>
          <w:sz w:val="22"/>
          <w:szCs w:val="22"/>
        </w:rPr>
        <w:t>.</w:t>
      </w:r>
      <w:r w:rsidRPr="003810C5">
        <w:rPr>
          <w:sz w:val="22"/>
          <w:szCs w:val="22"/>
          <w:lang w:val="en-US"/>
        </w:rPr>
        <w:t>gov</w:t>
      </w:r>
      <w:r w:rsidRPr="003810C5">
        <w:rPr>
          <w:sz w:val="22"/>
          <w:szCs w:val="22"/>
        </w:rPr>
        <w:t xml:space="preserve">.ru, сайте электронной торговой площадки </w:t>
      </w:r>
      <w:r w:rsidR="00CC1380" w:rsidRPr="003810C5">
        <w:rPr>
          <w:sz w:val="22"/>
          <w:szCs w:val="22"/>
          <w:lang w:val="en-US"/>
        </w:rPr>
        <w:t>corp</w:t>
      </w:r>
      <w:r w:rsidR="00CC1380" w:rsidRPr="003810C5">
        <w:rPr>
          <w:sz w:val="22"/>
          <w:szCs w:val="22"/>
        </w:rPr>
        <w:t>.</w:t>
      </w:r>
      <w:r w:rsidR="00CC1380" w:rsidRPr="003810C5">
        <w:rPr>
          <w:sz w:val="22"/>
          <w:szCs w:val="22"/>
          <w:lang w:val="en-US"/>
        </w:rPr>
        <w:t>roseltorg</w:t>
      </w:r>
      <w:r w:rsidR="00CC1380" w:rsidRPr="003810C5">
        <w:rPr>
          <w:sz w:val="22"/>
          <w:szCs w:val="22"/>
        </w:rPr>
        <w:t>.</w:t>
      </w:r>
      <w:r w:rsidR="00CC1380" w:rsidRPr="003810C5">
        <w:rPr>
          <w:sz w:val="22"/>
          <w:szCs w:val="22"/>
          <w:lang w:val="en-US"/>
        </w:rPr>
        <w:t>ru</w:t>
      </w:r>
      <w:r w:rsidRPr="003810C5">
        <w:rPr>
          <w:sz w:val="22"/>
          <w:szCs w:val="22"/>
        </w:rPr>
        <w:t xml:space="preserve"> и на сайте Заказчика (информационно) </w:t>
      </w:r>
      <w:r w:rsidR="00CF6DF6" w:rsidRPr="00CF6DF6">
        <w:rPr>
          <w:sz w:val="22"/>
          <w:szCs w:val="22"/>
          <w:lang w:val="en-US"/>
        </w:rPr>
        <w:t>www</w:t>
      </w:r>
      <w:r w:rsidR="00CF6DF6" w:rsidRPr="00CF6DF6">
        <w:rPr>
          <w:sz w:val="22"/>
          <w:szCs w:val="22"/>
        </w:rPr>
        <w:t>.</w:t>
      </w:r>
      <w:hyperlink r:id="rId13" w:history="1">
        <w:r w:rsidRPr="003810C5">
          <w:rPr>
            <w:sz w:val="22"/>
            <w:szCs w:val="22"/>
          </w:rPr>
          <w:t>airport-surgut.ru</w:t>
        </w:r>
      </w:hyperlink>
      <w:r w:rsidRPr="003810C5">
        <w:rPr>
          <w:sz w:val="22"/>
          <w:szCs w:val="22"/>
        </w:rPr>
        <w:t xml:space="preserve"> для всеобщего ознакомления.</w:t>
      </w:r>
    </w:p>
    <w:p w14:paraId="3DCDD533" w14:textId="77777777" w:rsidR="00001F79" w:rsidRPr="003810C5" w:rsidRDefault="00001F79" w:rsidP="009914B2">
      <w:pPr>
        <w:spacing w:after="0"/>
        <w:ind w:firstLine="567"/>
        <w:rPr>
          <w:b/>
          <w:sz w:val="22"/>
          <w:szCs w:val="22"/>
        </w:rPr>
      </w:pPr>
    </w:p>
    <w:p w14:paraId="1C78C84A" w14:textId="77777777" w:rsidR="00001F79" w:rsidRPr="003810C5" w:rsidRDefault="00001F79" w:rsidP="009914B2">
      <w:pPr>
        <w:spacing w:after="0"/>
        <w:ind w:firstLine="567"/>
        <w:rPr>
          <w:sz w:val="22"/>
          <w:szCs w:val="22"/>
        </w:rPr>
      </w:pPr>
      <w:r w:rsidRPr="003810C5">
        <w:rPr>
          <w:b/>
          <w:sz w:val="22"/>
          <w:szCs w:val="22"/>
        </w:rPr>
        <w:t>Размер, порядок и сроки внесения платы, взимаемой Заказчиком за предоставление документации:</w:t>
      </w:r>
      <w:r w:rsidRPr="003810C5">
        <w:rPr>
          <w:sz w:val="22"/>
          <w:szCs w:val="22"/>
        </w:rPr>
        <w:t xml:space="preserve"> не предусмотрены.</w:t>
      </w:r>
    </w:p>
    <w:p w14:paraId="60A892A7" w14:textId="77777777" w:rsidR="00001F79" w:rsidRPr="003810C5" w:rsidRDefault="00001F79" w:rsidP="00001F79">
      <w:pPr>
        <w:spacing w:after="0"/>
        <w:ind w:firstLine="567"/>
        <w:rPr>
          <w:sz w:val="22"/>
          <w:szCs w:val="22"/>
        </w:rPr>
      </w:pPr>
      <w:r w:rsidRPr="003810C5">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E0EED5B" w14:textId="77777777" w:rsidR="00001F79" w:rsidRPr="003810C5" w:rsidRDefault="00001F79" w:rsidP="00001F79">
      <w:pPr>
        <w:spacing w:after="0"/>
        <w:rPr>
          <w:b/>
          <w:sz w:val="22"/>
          <w:szCs w:val="22"/>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812"/>
      </w:tblGrid>
      <w:tr w:rsidR="00001F79" w:rsidRPr="003810C5" w14:paraId="122747D9"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hideMark/>
          </w:tcPr>
          <w:p w14:paraId="5DB489FC" w14:textId="77777777" w:rsidR="00001F79" w:rsidRPr="003810C5" w:rsidRDefault="00001F79" w:rsidP="00001F79">
            <w:pPr>
              <w:spacing w:after="0"/>
              <w:rPr>
                <w:sz w:val="22"/>
                <w:szCs w:val="22"/>
              </w:rPr>
            </w:pPr>
            <w:r w:rsidRPr="003810C5">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721E5EC9" w14:textId="77777777" w:rsidR="00001F79" w:rsidRPr="003810C5" w:rsidRDefault="00001F79" w:rsidP="00CC1380">
            <w:pPr>
              <w:spacing w:after="0"/>
              <w:rPr>
                <w:sz w:val="22"/>
                <w:szCs w:val="22"/>
              </w:rPr>
            </w:pPr>
            <w:r w:rsidRPr="003810C5">
              <w:rPr>
                <w:sz w:val="22"/>
                <w:szCs w:val="22"/>
              </w:rPr>
              <w:t xml:space="preserve">Сайт электронной торговой площадки: </w:t>
            </w:r>
            <w:hyperlink r:id="rId14"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p>
        </w:tc>
      </w:tr>
      <w:tr w:rsidR="00001F79" w:rsidRPr="003810C5" w14:paraId="68FCE897" w14:textId="77777777" w:rsidTr="009D379D">
        <w:trPr>
          <w:trHeight w:val="406"/>
        </w:trPr>
        <w:tc>
          <w:tcPr>
            <w:tcW w:w="4678" w:type="dxa"/>
            <w:tcBorders>
              <w:top w:val="single" w:sz="4" w:space="0" w:color="000000"/>
              <w:left w:val="single" w:sz="4" w:space="0" w:color="000000"/>
              <w:bottom w:val="single" w:sz="4" w:space="0" w:color="000000"/>
              <w:right w:val="single" w:sz="4" w:space="0" w:color="000000"/>
            </w:tcBorders>
            <w:vAlign w:val="center"/>
          </w:tcPr>
          <w:p w14:paraId="07FC0902" w14:textId="77777777" w:rsidR="00001F79" w:rsidRPr="003810C5" w:rsidRDefault="00001F79" w:rsidP="00001F79">
            <w:pPr>
              <w:spacing w:after="0"/>
              <w:rPr>
                <w:sz w:val="22"/>
                <w:szCs w:val="22"/>
              </w:rPr>
            </w:pPr>
            <w:r w:rsidRPr="003810C5">
              <w:rPr>
                <w:sz w:val="22"/>
                <w:szCs w:val="22"/>
              </w:rPr>
              <w:t>Дата начала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6AF2358A" w14:textId="223AD3F2" w:rsidR="00001F79" w:rsidRPr="003810C5" w:rsidRDefault="00B83564" w:rsidP="00063118">
            <w:pPr>
              <w:spacing w:after="0"/>
              <w:rPr>
                <w:b/>
                <w:sz w:val="22"/>
                <w:szCs w:val="22"/>
              </w:rPr>
            </w:pPr>
            <w:r>
              <w:rPr>
                <w:b/>
                <w:sz w:val="22"/>
                <w:szCs w:val="22"/>
                <w:lang w:val="en-US"/>
              </w:rPr>
              <w:t>16</w:t>
            </w:r>
            <w:r w:rsidR="009D379D" w:rsidRPr="003810C5">
              <w:rPr>
                <w:b/>
                <w:sz w:val="22"/>
                <w:szCs w:val="22"/>
              </w:rPr>
              <w:t>.</w:t>
            </w:r>
            <w:r>
              <w:rPr>
                <w:b/>
                <w:sz w:val="22"/>
                <w:szCs w:val="22"/>
                <w:lang w:val="en-US"/>
              </w:rPr>
              <w:t>04</w:t>
            </w:r>
            <w:r w:rsidR="00703F67" w:rsidRPr="003810C5">
              <w:rPr>
                <w:b/>
                <w:sz w:val="22"/>
                <w:szCs w:val="22"/>
              </w:rPr>
              <w:t>.</w:t>
            </w:r>
            <w:r w:rsidR="000228ED" w:rsidRPr="003810C5">
              <w:rPr>
                <w:b/>
                <w:sz w:val="22"/>
                <w:szCs w:val="22"/>
              </w:rPr>
              <w:t>202</w:t>
            </w:r>
            <w:r w:rsidR="00654106" w:rsidRPr="003810C5">
              <w:rPr>
                <w:b/>
                <w:sz w:val="22"/>
                <w:szCs w:val="22"/>
              </w:rPr>
              <w:t>5</w:t>
            </w:r>
          </w:p>
        </w:tc>
      </w:tr>
      <w:tr w:rsidR="00001F79" w:rsidRPr="003810C5" w14:paraId="0F6D4FED"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4973D3A1" w14:textId="77777777" w:rsidR="00001F79" w:rsidRPr="003810C5" w:rsidRDefault="00001F79" w:rsidP="00001F79">
            <w:pPr>
              <w:spacing w:after="0"/>
              <w:rPr>
                <w:sz w:val="22"/>
                <w:szCs w:val="22"/>
              </w:rPr>
            </w:pPr>
            <w:r w:rsidRPr="003810C5">
              <w:rPr>
                <w:sz w:val="22"/>
                <w:szCs w:val="22"/>
              </w:rPr>
              <w:t>Дата и время окончания срока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7B8A9B1B" w14:textId="7DD620D3" w:rsidR="00001F79" w:rsidRPr="003810C5" w:rsidRDefault="00001F79" w:rsidP="008F1207">
            <w:pPr>
              <w:spacing w:after="0"/>
              <w:rPr>
                <w:b/>
                <w:sz w:val="22"/>
                <w:szCs w:val="22"/>
              </w:rPr>
            </w:pPr>
            <w:r w:rsidRPr="003810C5">
              <w:rPr>
                <w:b/>
                <w:sz w:val="22"/>
                <w:szCs w:val="22"/>
              </w:rPr>
              <w:t xml:space="preserve">в 08 ч. 00 мин. (время местное) </w:t>
            </w:r>
            <w:r w:rsidR="00B83564" w:rsidRPr="00B83564">
              <w:rPr>
                <w:b/>
                <w:sz w:val="22"/>
                <w:szCs w:val="22"/>
              </w:rPr>
              <w:t>28</w:t>
            </w:r>
            <w:r w:rsidR="00654106" w:rsidRPr="003810C5">
              <w:rPr>
                <w:b/>
                <w:sz w:val="22"/>
                <w:szCs w:val="22"/>
              </w:rPr>
              <w:t>.</w:t>
            </w:r>
            <w:r w:rsidR="00B83564">
              <w:rPr>
                <w:b/>
                <w:sz w:val="22"/>
                <w:szCs w:val="22"/>
                <w:lang w:val="en-US"/>
              </w:rPr>
              <w:t>04</w:t>
            </w:r>
            <w:r w:rsidR="002564E0" w:rsidRPr="003810C5">
              <w:rPr>
                <w:b/>
                <w:sz w:val="22"/>
                <w:szCs w:val="22"/>
              </w:rPr>
              <w:t>.</w:t>
            </w:r>
            <w:r w:rsidR="00AF1EAF" w:rsidRPr="003810C5">
              <w:rPr>
                <w:b/>
                <w:sz w:val="22"/>
                <w:szCs w:val="22"/>
              </w:rPr>
              <w:t>202</w:t>
            </w:r>
            <w:r w:rsidR="00654106" w:rsidRPr="003810C5">
              <w:rPr>
                <w:b/>
                <w:sz w:val="22"/>
                <w:szCs w:val="22"/>
              </w:rPr>
              <w:t>5</w:t>
            </w:r>
          </w:p>
        </w:tc>
      </w:tr>
      <w:tr w:rsidR="00001F79" w:rsidRPr="003810C5" w14:paraId="400B66B1"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6F9FE6F9" w14:textId="77777777" w:rsidR="00001F79" w:rsidRPr="003810C5" w:rsidRDefault="00001F79" w:rsidP="00001F79">
            <w:pPr>
              <w:spacing w:after="0"/>
              <w:rPr>
                <w:sz w:val="22"/>
                <w:szCs w:val="22"/>
              </w:rPr>
            </w:pPr>
            <w:r w:rsidRPr="003810C5">
              <w:rPr>
                <w:sz w:val="22"/>
                <w:szCs w:val="22"/>
              </w:rPr>
              <w:t xml:space="preserve">Дата и время открытия </w:t>
            </w:r>
            <w:r w:rsidRPr="003810C5">
              <w:rPr>
                <w:b/>
                <w:sz w:val="22"/>
                <w:szCs w:val="22"/>
              </w:rPr>
              <w:t xml:space="preserve">доступа к заявкам, </w:t>
            </w:r>
            <w:r w:rsidRPr="003810C5">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646CE148" w14:textId="3EC6246B" w:rsidR="00001F79" w:rsidRPr="003810C5" w:rsidRDefault="00001F79" w:rsidP="003729B7">
            <w:pPr>
              <w:spacing w:after="0"/>
              <w:rPr>
                <w:b/>
                <w:sz w:val="22"/>
                <w:szCs w:val="22"/>
              </w:rPr>
            </w:pPr>
            <w:r w:rsidRPr="003810C5">
              <w:rPr>
                <w:b/>
                <w:sz w:val="22"/>
                <w:szCs w:val="22"/>
              </w:rPr>
              <w:t xml:space="preserve">в 08 ч. 05 мин. (время местное) </w:t>
            </w:r>
            <w:r w:rsidR="00B83564">
              <w:rPr>
                <w:b/>
                <w:sz w:val="22"/>
                <w:szCs w:val="22"/>
                <w:lang w:val="en-US"/>
              </w:rPr>
              <w:t>28</w:t>
            </w:r>
            <w:r w:rsidR="00654106" w:rsidRPr="003810C5">
              <w:rPr>
                <w:b/>
                <w:sz w:val="22"/>
                <w:szCs w:val="22"/>
              </w:rPr>
              <w:t>.</w:t>
            </w:r>
            <w:r w:rsidR="00B83564">
              <w:rPr>
                <w:b/>
                <w:sz w:val="22"/>
                <w:szCs w:val="22"/>
                <w:lang w:val="en-US"/>
              </w:rPr>
              <w:t>04</w:t>
            </w:r>
            <w:r w:rsidR="00654106" w:rsidRPr="003810C5">
              <w:rPr>
                <w:b/>
                <w:sz w:val="22"/>
                <w:szCs w:val="22"/>
              </w:rPr>
              <w:t>.2025</w:t>
            </w:r>
          </w:p>
        </w:tc>
      </w:tr>
      <w:tr w:rsidR="00001F79" w:rsidRPr="003810C5" w14:paraId="7CC507EC"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106F5E7C" w14:textId="77777777" w:rsidR="00001F79" w:rsidRPr="003810C5" w:rsidRDefault="00001F79" w:rsidP="00001F79">
            <w:pPr>
              <w:spacing w:after="0"/>
              <w:rPr>
                <w:sz w:val="22"/>
                <w:szCs w:val="22"/>
              </w:rPr>
            </w:pPr>
            <w:r w:rsidRPr="003810C5">
              <w:rPr>
                <w:sz w:val="22"/>
                <w:szCs w:val="22"/>
              </w:rPr>
              <w:t>Дата рассмотрения заявок участников закупки и подведение итогов закупки</w:t>
            </w:r>
          </w:p>
        </w:tc>
        <w:tc>
          <w:tcPr>
            <w:tcW w:w="5812" w:type="dxa"/>
            <w:tcBorders>
              <w:top w:val="single" w:sz="4" w:space="0" w:color="000000"/>
              <w:left w:val="single" w:sz="4" w:space="0" w:color="000000"/>
              <w:bottom w:val="single" w:sz="4" w:space="0" w:color="000000"/>
              <w:right w:val="single" w:sz="4" w:space="0" w:color="000000"/>
            </w:tcBorders>
            <w:vAlign w:val="center"/>
          </w:tcPr>
          <w:p w14:paraId="1B8867C8" w14:textId="224057C1" w:rsidR="008F1207" w:rsidRPr="003810C5" w:rsidRDefault="00001F79" w:rsidP="00001F79">
            <w:pPr>
              <w:spacing w:after="0"/>
              <w:rPr>
                <w:b/>
                <w:sz w:val="22"/>
                <w:szCs w:val="22"/>
              </w:rPr>
            </w:pPr>
            <w:r w:rsidRPr="003810C5">
              <w:rPr>
                <w:b/>
                <w:sz w:val="22"/>
                <w:szCs w:val="22"/>
              </w:rPr>
              <w:t>до 17 час. 00 мин.</w:t>
            </w:r>
            <w:r w:rsidRPr="003810C5">
              <w:rPr>
                <w:sz w:val="22"/>
                <w:szCs w:val="22"/>
              </w:rPr>
              <w:t xml:space="preserve"> </w:t>
            </w:r>
            <w:r w:rsidRPr="003810C5">
              <w:rPr>
                <w:b/>
                <w:sz w:val="22"/>
                <w:szCs w:val="22"/>
              </w:rPr>
              <w:t xml:space="preserve">(время местное) </w:t>
            </w:r>
            <w:r w:rsidR="00B83564">
              <w:rPr>
                <w:b/>
                <w:sz w:val="22"/>
                <w:szCs w:val="22"/>
              </w:rPr>
              <w:t>30</w:t>
            </w:r>
            <w:r w:rsidR="00654106" w:rsidRPr="003810C5">
              <w:rPr>
                <w:b/>
                <w:sz w:val="22"/>
                <w:szCs w:val="22"/>
              </w:rPr>
              <w:t>.</w:t>
            </w:r>
            <w:r w:rsidR="00B83564">
              <w:rPr>
                <w:b/>
                <w:sz w:val="22"/>
                <w:szCs w:val="22"/>
                <w:lang w:val="en-US"/>
              </w:rPr>
              <w:t>04</w:t>
            </w:r>
            <w:r w:rsidR="00654106" w:rsidRPr="003810C5">
              <w:rPr>
                <w:b/>
                <w:sz w:val="22"/>
                <w:szCs w:val="22"/>
              </w:rPr>
              <w:t>.2025</w:t>
            </w:r>
          </w:p>
          <w:p w14:paraId="5B0227FD" w14:textId="77777777" w:rsidR="00001F79" w:rsidRPr="003810C5" w:rsidRDefault="00001F79" w:rsidP="00001F79">
            <w:pPr>
              <w:spacing w:after="0"/>
              <w:rPr>
                <w:sz w:val="22"/>
                <w:szCs w:val="22"/>
              </w:rPr>
            </w:pPr>
            <w:r w:rsidRPr="003810C5">
              <w:rPr>
                <w:sz w:val="22"/>
                <w:szCs w:val="22"/>
              </w:rPr>
              <w:t>Протокол размещается Заказчиком не позднее чем через три дня со дня подписания протокола.</w:t>
            </w:r>
          </w:p>
        </w:tc>
      </w:tr>
      <w:tr w:rsidR="00001F79" w:rsidRPr="003810C5" w14:paraId="4E62BD09" w14:textId="77777777" w:rsidTr="00B473F5">
        <w:trPr>
          <w:trHeight w:val="684"/>
        </w:trPr>
        <w:tc>
          <w:tcPr>
            <w:tcW w:w="10490" w:type="dxa"/>
            <w:gridSpan w:val="2"/>
            <w:tcBorders>
              <w:top w:val="single" w:sz="4" w:space="0" w:color="000000"/>
              <w:left w:val="single" w:sz="4" w:space="0" w:color="000000"/>
              <w:bottom w:val="single" w:sz="4" w:space="0" w:color="000000"/>
              <w:right w:val="single" w:sz="4" w:space="0" w:color="000000"/>
            </w:tcBorders>
            <w:vAlign w:val="center"/>
            <w:hideMark/>
          </w:tcPr>
          <w:p w14:paraId="2DCDE1F8" w14:textId="77777777" w:rsidR="00001F79" w:rsidRPr="003810C5" w:rsidRDefault="00001F79" w:rsidP="00001F79">
            <w:pPr>
              <w:spacing w:after="0"/>
              <w:rPr>
                <w:b/>
                <w:sz w:val="22"/>
                <w:szCs w:val="22"/>
              </w:rPr>
            </w:pPr>
            <w:r w:rsidRPr="003810C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CFAE939" w14:textId="77777777" w:rsidR="00001F79" w:rsidRPr="003810C5" w:rsidRDefault="00001F79" w:rsidP="00001F79">
      <w:pPr>
        <w:spacing w:after="0"/>
        <w:rPr>
          <w:b/>
          <w:sz w:val="22"/>
          <w:szCs w:val="22"/>
        </w:rPr>
      </w:pPr>
    </w:p>
    <w:p w14:paraId="00D1F937" w14:textId="77777777" w:rsidR="00001F79" w:rsidRPr="003810C5" w:rsidRDefault="00001F79" w:rsidP="00CC1380">
      <w:pPr>
        <w:spacing w:after="0"/>
        <w:ind w:firstLine="567"/>
        <w:rPr>
          <w:sz w:val="22"/>
          <w:szCs w:val="22"/>
        </w:rPr>
      </w:pPr>
      <w:r w:rsidRPr="003810C5">
        <w:rPr>
          <w:b/>
          <w:sz w:val="22"/>
          <w:szCs w:val="22"/>
        </w:rPr>
        <w:t>Место открытия доступа к заявкам, поданным в электронной форме, рассмотрения заявок и подведения итогов:</w:t>
      </w:r>
      <w:r w:rsidRPr="003810C5">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w:t>
      </w:r>
    </w:p>
    <w:p w14:paraId="7F483BA1" w14:textId="77777777" w:rsidR="00B473F5" w:rsidRPr="003810C5" w:rsidRDefault="00B473F5" w:rsidP="00001F79">
      <w:pPr>
        <w:spacing w:after="0"/>
        <w:rPr>
          <w:b/>
          <w:sz w:val="22"/>
          <w:szCs w:val="22"/>
        </w:rPr>
      </w:pPr>
    </w:p>
    <w:p w14:paraId="11248AA3" w14:textId="77777777" w:rsidR="00001F79" w:rsidRPr="003810C5" w:rsidRDefault="00001F79" w:rsidP="0048299C">
      <w:pPr>
        <w:spacing w:after="0"/>
        <w:jc w:val="center"/>
        <w:rPr>
          <w:b/>
          <w:sz w:val="22"/>
          <w:szCs w:val="22"/>
        </w:rPr>
      </w:pPr>
      <w:r w:rsidRPr="003810C5">
        <w:rPr>
          <w:b/>
          <w:sz w:val="22"/>
          <w:szCs w:val="22"/>
        </w:rPr>
        <w:t>РАЗДЕЛ 2. ДОКУМЕНТАЦИЯ О ЗАКУПКЕ</w:t>
      </w:r>
    </w:p>
    <w:p w14:paraId="41E743BD" w14:textId="77777777" w:rsidR="00001F79" w:rsidRPr="003810C5" w:rsidRDefault="00001F79" w:rsidP="0048299C">
      <w:pPr>
        <w:spacing w:after="0"/>
        <w:ind w:firstLine="567"/>
        <w:jc w:val="center"/>
        <w:rPr>
          <w:b/>
          <w:sz w:val="22"/>
          <w:szCs w:val="22"/>
        </w:rPr>
      </w:pPr>
      <w:r w:rsidRPr="003810C5">
        <w:rPr>
          <w:b/>
          <w:sz w:val="22"/>
          <w:szCs w:val="22"/>
        </w:rPr>
        <w:t>2.1. Сведения о закупке</w:t>
      </w: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1"/>
        <w:gridCol w:w="5783"/>
      </w:tblGrid>
      <w:tr w:rsidR="00001F79" w:rsidRPr="003810C5" w14:paraId="3DDB33E5" w14:textId="77777777" w:rsidTr="00814FF5">
        <w:trPr>
          <w:trHeight w:val="286"/>
        </w:trPr>
        <w:tc>
          <w:tcPr>
            <w:tcW w:w="4991" w:type="dxa"/>
            <w:tcBorders>
              <w:top w:val="single" w:sz="4" w:space="0" w:color="000000"/>
              <w:left w:val="single" w:sz="4" w:space="0" w:color="000000"/>
              <w:bottom w:val="single" w:sz="4" w:space="0" w:color="000000"/>
              <w:right w:val="single" w:sz="4" w:space="0" w:color="000000"/>
            </w:tcBorders>
            <w:vAlign w:val="center"/>
          </w:tcPr>
          <w:p w14:paraId="601E9029" w14:textId="77777777" w:rsidR="00001F79" w:rsidRPr="003810C5" w:rsidRDefault="00001F79" w:rsidP="0048299C">
            <w:pPr>
              <w:spacing w:after="0"/>
              <w:jc w:val="left"/>
              <w:rPr>
                <w:sz w:val="22"/>
                <w:szCs w:val="22"/>
              </w:rPr>
            </w:pPr>
            <w:r w:rsidRPr="003810C5">
              <w:rPr>
                <w:sz w:val="22"/>
                <w:szCs w:val="22"/>
              </w:rPr>
              <w:t xml:space="preserve">Наименование      </w:t>
            </w:r>
          </w:p>
        </w:tc>
        <w:tc>
          <w:tcPr>
            <w:tcW w:w="5783" w:type="dxa"/>
            <w:tcBorders>
              <w:top w:val="single" w:sz="4" w:space="0" w:color="000000"/>
              <w:left w:val="single" w:sz="4" w:space="0" w:color="000000"/>
              <w:bottom w:val="single" w:sz="4" w:space="0" w:color="000000"/>
              <w:right w:val="single" w:sz="4" w:space="0" w:color="000000"/>
            </w:tcBorders>
            <w:vAlign w:val="center"/>
          </w:tcPr>
          <w:p w14:paraId="0F8D6152" w14:textId="77777777" w:rsidR="00001F79" w:rsidRPr="003810C5" w:rsidRDefault="00001F79" w:rsidP="0048299C">
            <w:pPr>
              <w:spacing w:after="0"/>
              <w:jc w:val="center"/>
              <w:rPr>
                <w:sz w:val="22"/>
                <w:szCs w:val="22"/>
              </w:rPr>
            </w:pPr>
            <w:r w:rsidRPr="003810C5">
              <w:rPr>
                <w:sz w:val="22"/>
                <w:szCs w:val="22"/>
              </w:rPr>
              <w:t>Сведения</w:t>
            </w:r>
          </w:p>
        </w:tc>
      </w:tr>
      <w:tr w:rsidR="00001F79" w:rsidRPr="003810C5" w14:paraId="6BD8B9EC" w14:textId="77777777" w:rsidTr="00814FF5">
        <w:trPr>
          <w:trHeight w:val="2356"/>
        </w:trPr>
        <w:tc>
          <w:tcPr>
            <w:tcW w:w="4991" w:type="dxa"/>
            <w:tcBorders>
              <w:top w:val="single" w:sz="4" w:space="0" w:color="000000"/>
              <w:left w:val="single" w:sz="4" w:space="0" w:color="000000"/>
              <w:bottom w:val="single" w:sz="4" w:space="0" w:color="000000"/>
              <w:right w:val="single" w:sz="4" w:space="0" w:color="000000"/>
            </w:tcBorders>
            <w:vAlign w:val="center"/>
          </w:tcPr>
          <w:p w14:paraId="1D62BF5F" w14:textId="70CE5AA6" w:rsidR="00001F79" w:rsidRPr="003810C5" w:rsidRDefault="00001F79" w:rsidP="0048299C">
            <w:pPr>
              <w:spacing w:after="0"/>
              <w:ind w:right="176"/>
              <w:rPr>
                <w:sz w:val="22"/>
                <w:szCs w:val="22"/>
              </w:rPr>
            </w:pPr>
            <w:r w:rsidRPr="003810C5">
              <w:rPr>
                <w:sz w:val="22"/>
                <w:szCs w:val="22"/>
              </w:rPr>
              <w:t xml:space="preserve">Требования к качеству, техническим характеристикам товара, работы, </w:t>
            </w:r>
            <w:r w:rsidR="00E05106">
              <w:rPr>
                <w:sz w:val="22"/>
                <w:szCs w:val="22"/>
              </w:rPr>
              <w:t>у</w:t>
            </w:r>
            <w:r w:rsidR="00D625AE" w:rsidRPr="003810C5">
              <w:rPr>
                <w:sz w:val="22"/>
                <w:szCs w:val="22"/>
              </w:rPr>
              <w:t>слуги</w:t>
            </w:r>
            <w:r w:rsidRPr="003810C5">
              <w:rPr>
                <w:sz w:val="22"/>
                <w:szCs w:val="22"/>
              </w:rPr>
              <w:t xml:space="preserve">,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E05106">
              <w:rPr>
                <w:sz w:val="22"/>
                <w:szCs w:val="22"/>
              </w:rPr>
              <w:t>у</w:t>
            </w:r>
            <w:r w:rsidR="00D625AE" w:rsidRPr="003810C5">
              <w:rPr>
                <w:sz w:val="22"/>
                <w:szCs w:val="22"/>
              </w:rPr>
              <w:t>слуги</w:t>
            </w:r>
            <w:r w:rsidRPr="003810C5">
              <w:rPr>
                <w:sz w:val="22"/>
                <w:szCs w:val="22"/>
              </w:rPr>
              <w:t xml:space="preserve"> потребностям Заказчика</w:t>
            </w:r>
          </w:p>
        </w:tc>
        <w:tc>
          <w:tcPr>
            <w:tcW w:w="5783" w:type="dxa"/>
            <w:tcBorders>
              <w:top w:val="single" w:sz="4" w:space="0" w:color="000000"/>
              <w:left w:val="single" w:sz="4" w:space="0" w:color="000000"/>
              <w:bottom w:val="single" w:sz="4" w:space="0" w:color="000000"/>
              <w:right w:val="single" w:sz="4" w:space="0" w:color="000000"/>
            </w:tcBorders>
            <w:vAlign w:val="center"/>
          </w:tcPr>
          <w:p w14:paraId="7054578E" w14:textId="77777777" w:rsidR="00001F79" w:rsidRPr="003810C5" w:rsidRDefault="00001F79" w:rsidP="0048299C">
            <w:pPr>
              <w:spacing w:after="0"/>
              <w:rPr>
                <w:sz w:val="22"/>
                <w:szCs w:val="22"/>
              </w:rPr>
            </w:pPr>
            <w:r w:rsidRPr="003810C5">
              <w:rPr>
                <w:sz w:val="22"/>
                <w:szCs w:val="22"/>
              </w:rPr>
              <w:t xml:space="preserve">Устанавливаются Техническим заданием </w:t>
            </w:r>
          </w:p>
          <w:p w14:paraId="6EAFDDB1" w14:textId="77777777" w:rsidR="00001F79" w:rsidRPr="003810C5" w:rsidRDefault="00001F79" w:rsidP="0048299C">
            <w:pPr>
              <w:spacing w:after="0"/>
              <w:rPr>
                <w:sz w:val="22"/>
                <w:szCs w:val="22"/>
              </w:rPr>
            </w:pPr>
            <w:r w:rsidRPr="003810C5">
              <w:rPr>
                <w:sz w:val="22"/>
                <w:szCs w:val="22"/>
              </w:rPr>
              <w:t xml:space="preserve">(Раздел 3 настоящей Документации о закупке) </w:t>
            </w:r>
          </w:p>
        </w:tc>
      </w:tr>
      <w:tr w:rsidR="00001F79" w:rsidRPr="003810C5" w14:paraId="1F482090" w14:textId="77777777" w:rsidTr="00814FF5">
        <w:trPr>
          <w:trHeight w:val="2148"/>
        </w:trPr>
        <w:tc>
          <w:tcPr>
            <w:tcW w:w="4991" w:type="dxa"/>
            <w:tcBorders>
              <w:top w:val="single" w:sz="4" w:space="0" w:color="000000"/>
              <w:left w:val="single" w:sz="4" w:space="0" w:color="000000"/>
              <w:bottom w:val="single" w:sz="4" w:space="0" w:color="000000"/>
              <w:right w:val="single" w:sz="4" w:space="0" w:color="000000"/>
            </w:tcBorders>
            <w:vAlign w:val="center"/>
          </w:tcPr>
          <w:p w14:paraId="74617EDA" w14:textId="77777777" w:rsidR="00001F79" w:rsidRPr="003810C5" w:rsidRDefault="00001F79" w:rsidP="0048299C">
            <w:pPr>
              <w:spacing w:after="0"/>
              <w:rPr>
                <w:sz w:val="22"/>
                <w:szCs w:val="22"/>
              </w:rPr>
            </w:pPr>
            <w:r w:rsidRPr="003810C5">
              <w:rPr>
                <w:sz w:val="22"/>
                <w:szCs w:val="22"/>
              </w:rPr>
              <w:t xml:space="preserve">Требования к описанию участниками закупки поставляемого товара (выполнения работ, </w:t>
            </w:r>
            <w:r w:rsidR="0093469C" w:rsidRPr="003810C5">
              <w:rPr>
                <w:sz w:val="22"/>
                <w:szCs w:val="22"/>
              </w:rPr>
              <w:t>выполнения</w:t>
            </w:r>
            <w:r w:rsidRPr="003810C5">
              <w:rPr>
                <w:sz w:val="22"/>
                <w:szCs w:val="22"/>
              </w:rPr>
              <w:t xml:space="preserve"> </w:t>
            </w:r>
            <w:r w:rsidR="00AA0135" w:rsidRPr="003810C5">
              <w:rPr>
                <w:sz w:val="22"/>
                <w:szCs w:val="22"/>
              </w:rPr>
              <w:t>р</w:t>
            </w:r>
            <w:r w:rsidR="000B5148" w:rsidRPr="003810C5">
              <w:rPr>
                <w:sz w:val="22"/>
                <w:szCs w:val="22"/>
              </w:rPr>
              <w:t>абот</w:t>
            </w:r>
            <w:r w:rsidRPr="003810C5">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783" w:type="dxa"/>
            <w:tcBorders>
              <w:top w:val="single" w:sz="4" w:space="0" w:color="000000"/>
              <w:left w:val="single" w:sz="4" w:space="0" w:color="000000"/>
              <w:bottom w:val="single" w:sz="4" w:space="0" w:color="000000"/>
              <w:right w:val="single" w:sz="4" w:space="0" w:color="000000"/>
            </w:tcBorders>
            <w:vAlign w:val="center"/>
          </w:tcPr>
          <w:p w14:paraId="5B4C7598" w14:textId="77777777" w:rsidR="00001F79" w:rsidRPr="003810C5" w:rsidRDefault="00001F79" w:rsidP="0048299C">
            <w:pPr>
              <w:spacing w:after="0"/>
              <w:rPr>
                <w:sz w:val="22"/>
                <w:szCs w:val="22"/>
              </w:rPr>
            </w:pPr>
            <w:r w:rsidRPr="003810C5">
              <w:rPr>
                <w:sz w:val="22"/>
                <w:szCs w:val="22"/>
              </w:rPr>
              <w:t xml:space="preserve">Описание участниками закупки </w:t>
            </w:r>
            <w:r w:rsidR="00D625AE" w:rsidRPr="003810C5">
              <w:rPr>
                <w:sz w:val="22"/>
                <w:szCs w:val="22"/>
              </w:rPr>
              <w:t xml:space="preserve">товара (работы, </w:t>
            </w:r>
            <w:r w:rsidR="00AA0135" w:rsidRPr="003810C5">
              <w:rPr>
                <w:sz w:val="22"/>
                <w:szCs w:val="22"/>
              </w:rPr>
              <w:t>у</w:t>
            </w:r>
            <w:r w:rsidR="00D625AE" w:rsidRPr="003810C5">
              <w:rPr>
                <w:sz w:val="22"/>
                <w:szCs w:val="22"/>
              </w:rPr>
              <w:t>слуги),</w:t>
            </w:r>
            <w:r w:rsidRPr="003810C5">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3810C5" w14:paraId="6D9F2407" w14:textId="77777777" w:rsidTr="00814FF5">
        <w:trPr>
          <w:trHeight w:val="603"/>
        </w:trPr>
        <w:tc>
          <w:tcPr>
            <w:tcW w:w="4991" w:type="dxa"/>
            <w:tcBorders>
              <w:top w:val="single" w:sz="4" w:space="0" w:color="000000"/>
              <w:left w:val="single" w:sz="4" w:space="0" w:color="000000"/>
              <w:bottom w:val="single" w:sz="4" w:space="0" w:color="000000"/>
              <w:right w:val="single" w:sz="4" w:space="0" w:color="000000"/>
            </w:tcBorders>
            <w:vAlign w:val="center"/>
          </w:tcPr>
          <w:p w14:paraId="2D15EDB6" w14:textId="09D73925" w:rsidR="00001F79" w:rsidRPr="003810C5" w:rsidRDefault="00001F79" w:rsidP="0048299C">
            <w:pPr>
              <w:spacing w:after="0"/>
              <w:jc w:val="left"/>
              <w:rPr>
                <w:sz w:val="22"/>
                <w:szCs w:val="22"/>
              </w:rPr>
            </w:pPr>
            <w:r w:rsidRPr="003810C5">
              <w:rPr>
                <w:sz w:val="22"/>
                <w:szCs w:val="22"/>
              </w:rPr>
              <w:t>Место, срок (периоды) и условия выполнения работ</w:t>
            </w:r>
          </w:p>
        </w:tc>
        <w:tc>
          <w:tcPr>
            <w:tcW w:w="5783" w:type="dxa"/>
            <w:tcBorders>
              <w:top w:val="single" w:sz="4" w:space="0" w:color="000000"/>
              <w:left w:val="single" w:sz="4" w:space="0" w:color="000000"/>
              <w:bottom w:val="single" w:sz="4" w:space="0" w:color="000000"/>
              <w:right w:val="single" w:sz="4" w:space="0" w:color="000000"/>
            </w:tcBorders>
            <w:vAlign w:val="center"/>
          </w:tcPr>
          <w:p w14:paraId="3D4D17D7" w14:textId="77777777" w:rsidR="00001F79" w:rsidRPr="003810C5" w:rsidRDefault="00001F79" w:rsidP="009760DD">
            <w:pPr>
              <w:spacing w:after="0"/>
              <w:rPr>
                <w:b/>
                <w:sz w:val="22"/>
                <w:szCs w:val="22"/>
              </w:rPr>
            </w:pPr>
            <w:r w:rsidRPr="003810C5">
              <w:rPr>
                <w:b/>
                <w:sz w:val="22"/>
                <w:szCs w:val="22"/>
              </w:rPr>
              <w:t>Условия выполнения работ:</w:t>
            </w:r>
            <w:r w:rsidR="009760DD" w:rsidRPr="003810C5">
              <w:rPr>
                <w:b/>
                <w:sz w:val="22"/>
                <w:szCs w:val="22"/>
              </w:rPr>
              <w:t xml:space="preserve"> </w:t>
            </w:r>
            <w:r w:rsidRPr="003810C5">
              <w:rPr>
                <w:sz w:val="22"/>
                <w:szCs w:val="22"/>
              </w:rPr>
              <w:t xml:space="preserve">в соответствии с Документацией о закупке (раздел 3 «Техническое задание»). </w:t>
            </w:r>
          </w:p>
          <w:p w14:paraId="519859D6" w14:textId="77777777" w:rsidR="008354A6" w:rsidRPr="003810C5" w:rsidRDefault="008354A6" w:rsidP="008354A6">
            <w:pPr>
              <w:pStyle w:val="ad"/>
              <w:spacing w:line="240" w:lineRule="auto"/>
              <w:ind w:left="0"/>
              <w:jc w:val="both"/>
              <w:rPr>
                <w:rFonts w:ascii="Times New Roman" w:hAnsi="Times New Roman"/>
                <w:b/>
              </w:rPr>
            </w:pPr>
          </w:p>
          <w:p w14:paraId="5CBB5290" w14:textId="70442DA9" w:rsidR="008354A6" w:rsidRPr="003810C5" w:rsidRDefault="008354A6" w:rsidP="008354A6">
            <w:pPr>
              <w:pStyle w:val="ad"/>
              <w:spacing w:line="240" w:lineRule="auto"/>
              <w:ind w:left="0"/>
              <w:jc w:val="both"/>
              <w:rPr>
                <w:rFonts w:ascii="Times New Roman" w:hAnsi="Times New Roman"/>
                <w:b/>
              </w:rPr>
            </w:pPr>
            <w:r w:rsidRPr="003810C5">
              <w:rPr>
                <w:rFonts w:ascii="Times New Roman" w:hAnsi="Times New Roman"/>
                <w:b/>
              </w:rPr>
              <w:t xml:space="preserve">Место выполнения работ: </w:t>
            </w:r>
          </w:p>
          <w:p w14:paraId="6A0071D8" w14:textId="5702E268" w:rsidR="009D379D" w:rsidRDefault="009D379D" w:rsidP="009D379D">
            <w:pPr>
              <w:widowControl w:val="0"/>
              <w:numPr>
                <w:ilvl w:val="0"/>
                <w:numId w:val="41"/>
              </w:numPr>
              <w:tabs>
                <w:tab w:val="left" w:pos="277"/>
              </w:tabs>
              <w:spacing w:after="0"/>
              <w:contextualSpacing/>
              <w:jc w:val="left"/>
              <w:rPr>
                <w:i/>
              </w:rPr>
            </w:pPr>
            <w:r w:rsidRPr="003810C5">
              <w:rPr>
                <w:iCs/>
              </w:rPr>
              <w:t>Административно-бытовой корпус ГАТБ</w:t>
            </w:r>
            <w:r w:rsidRPr="003810C5">
              <w:rPr>
                <w:i/>
              </w:rPr>
              <w:t xml:space="preserve"> (628422, ХМАО - Югра, г Сургут, ул</w:t>
            </w:r>
            <w:r w:rsidR="00450BF7">
              <w:rPr>
                <w:i/>
              </w:rPr>
              <w:t>.</w:t>
            </w:r>
            <w:r w:rsidRPr="003810C5">
              <w:rPr>
                <w:i/>
              </w:rPr>
              <w:t xml:space="preserve"> Аэрофлотская, 51, </w:t>
            </w:r>
            <w:r w:rsidRPr="00E80FBF">
              <w:rPr>
                <w:i/>
              </w:rPr>
              <w:t>сооружение 4)</w:t>
            </w:r>
            <w:r w:rsidR="00E80FBF">
              <w:rPr>
                <w:i/>
              </w:rPr>
              <w:t xml:space="preserve"> </w:t>
            </w:r>
          </w:p>
          <w:p w14:paraId="1A71F13D" w14:textId="2B4A4BC2" w:rsidR="00B32D29" w:rsidRPr="003810C5" w:rsidRDefault="00B32D29" w:rsidP="00B32D29">
            <w:pPr>
              <w:widowControl w:val="0"/>
              <w:tabs>
                <w:tab w:val="left" w:pos="277"/>
              </w:tabs>
              <w:spacing w:after="0"/>
              <w:ind w:left="720"/>
              <w:contextualSpacing/>
              <w:jc w:val="left"/>
              <w:rPr>
                <w:i/>
              </w:rPr>
            </w:pPr>
            <w:r>
              <w:rPr>
                <w:i/>
              </w:rPr>
              <w:t xml:space="preserve">Кадастровый номер: </w:t>
            </w:r>
            <w:r w:rsidRPr="00B32D29">
              <w:rPr>
                <w:i/>
              </w:rPr>
              <w:t>86:10:0101001:212</w:t>
            </w:r>
          </w:p>
          <w:p w14:paraId="2E1C65AE" w14:textId="06D638A1" w:rsidR="009D379D" w:rsidRDefault="009D379D" w:rsidP="009D379D">
            <w:pPr>
              <w:widowControl w:val="0"/>
              <w:numPr>
                <w:ilvl w:val="0"/>
                <w:numId w:val="41"/>
              </w:numPr>
              <w:tabs>
                <w:tab w:val="left" w:pos="277"/>
              </w:tabs>
              <w:spacing w:after="0"/>
              <w:contextualSpacing/>
              <w:jc w:val="left"/>
              <w:rPr>
                <w:i/>
              </w:rPr>
            </w:pPr>
            <w:r w:rsidRPr="003810C5">
              <w:rPr>
                <w:iCs/>
              </w:rPr>
              <w:t>Здание летного комплекса с тренажёром</w:t>
            </w:r>
            <w:r w:rsidRPr="003810C5">
              <w:rPr>
                <w:i/>
              </w:rPr>
              <w:t xml:space="preserve"> (</w:t>
            </w:r>
            <w:r w:rsidRPr="003810C5">
              <w:rPr>
                <w:i/>
                <w:color w:val="000000"/>
              </w:rPr>
              <w:t>628422, ХМАО-Югра, г. Сургут, ул. Аэрофлотская, д.51, сооружение 6</w:t>
            </w:r>
            <w:r w:rsidRPr="003810C5">
              <w:rPr>
                <w:i/>
              </w:rPr>
              <w:t>)</w:t>
            </w:r>
          </w:p>
          <w:p w14:paraId="63472EE2" w14:textId="1B2CD3E6" w:rsidR="00B32D29" w:rsidRPr="003810C5" w:rsidRDefault="00B32D29" w:rsidP="00B32D29">
            <w:pPr>
              <w:widowControl w:val="0"/>
              <w:tabs>
                <w:tab w:val="left" w:pos="277"/>
              </w:tabs>
              <w:spacing w:after="0"/>
              <w:ind w:left="720"/>
              <w:contextualSpacing/>
              <w:jc w:val="left"/>
              <w:rPr>
                <w:i/>
              </w:rPr>
            </w:pPr>
            <w:r>
              <w:rPr>
                <w:i/>
              </w:rPr>
              <w:t>Кадастров</w:t>
            </w:r>
            <w:r w:rsidR="000151ED">
              <w:rPr>
                <w:i/>
              </w:rPr>
              <w:t xml:space="preserve">ый номер: </w:t>
            </w:r>
            <w:r w:rsidR="000151ED" w:rsidRPr="000151ED">
              <w:rPr>
                <w:i/>
              </w:rPr>
              <w:t>86:10:0101001:211</w:t>
            </w:r>
          </w:p>
          <w:p w14:paraId="12758181" w14:textId="3D1F8306" w:rsidR="009D379D" w:rsidRDefault="009D379D" w:rsidP="009D379D">
            <w:pPr>
              <w:widowControl w:val="0"/>
              <w:numPr>
                <w:ilvl w:val="0"/>
                <w:numId w:val="41"/>
              </w:numPr>
              <w:tabs>
                <w:tab w:val="left" w:pos="277"/>
              </w:tabs>
              <w:spacing w:after="0"/>
              <w:contextualSpacing/>
              <w:jc w:val="left"/>
              <w:rPr>
                <w:i/>
              </w:rPr>
            </w:pPr>
            <w:r w:rsidRPr="003810C5">
              <w:rPr>
                <w:iCs/>
              </w:rPr>
              <w:t>Склад УМТС</w:t>
            </w:r>
            <w:r w:rsidRPr="003810C5">
              <w:rPr>
                <w:i/>
              </w:rPr>
              <w:t xml:space="preserve"> (</w:t>
            </w:r>
            <w:r w:rsidRPr="003810C5">
              <w:rPr>
                <w:i/>
                <w:color w:val="000000"/>
              </w:rPr>
              <w:t>62</w:t>
            </w:r>
            <w:r w:rsidR="003810C5">
              <w:rPr>
                <w:i/>
                <w:color w:val="000000"/>
              </w:rPr>
              <w:t>8422, ХМАО - Югра, г Сургут, ул</w:t>
            </w:r>
            <w:r w:rsidR="00450BF7">
              <w:rPr>
                <w:i/>
                <w:color w:val="000000"/>
              </w:rPr>
              <w:t>.</w:t>
            </w:r>
            <w:r w:rsidR="003810C5">
              <w:rPr>
                <w:i/>
                <w:color w:val="000000"/>
              </w:rPr>
              <w:t> </w:t>
            </w:r>
            <w:r w:rsidRPr="003810C5">
              <w:rPr>
                <w:i/>
                <w:color w:val="000000"/>
              </w:rPr>
              <w:t>Аэрофлотская, 51, сооружение 2</w:t>
            </w:r>
            <w:r w:rsidRPr="003810C5">
              <w:rPr>
                <w:i/>
              </w:rPr>
              <w:t>)</w:t>
            </w:r>
          </w:p>
          <w:p w14:paraId="5F4FA65C" w14:textId="54006F55" w:rsidR="00B27870" w:rsidRPr="003810C5" w:rsidRDefault="00B27870" w:rsidP="00B27870">
            <w:pPr>
              <w:widowControl w:val="0"/>
              <w:tabs>
                <w:tab w:val="left" w:pos="277"/>
              </w:tabs>
              <w:spacing w:after="0"/>
              <w:ind w:left="720"/>
              <w:contextualSpacing/>
              <w:jc w:val="left"/>
              <w:rPr>
                <w:i/>
              </w:rPr>
            </w:pPr>
            <w:r w:rsidRPr="00B27870">
              <w:rPr>
                <w:i/>
              </w:rPr>
              <w:t>Кадастровый номер: 86:10:0101001:126</w:t>
            </w:r>
          </w:p>
          <w:p w14:paraId="40F5FBAB" w14:textId="69584C65" w:rsidR="009D379D" w:rsidRDefault="009D379D" w:rsidP="009D379D">
            <w:pPr>
              <w:widowControl w:val="0"/>
              <w:numPr>
                <w:ilvl w:val="0"/>
                <w:numId w:val="41"/>
              </w:numPr>
              <w:tabs>
                <w:tab w:val="left" w:pos="277"/>
              </w:tabs>
              <w:spacing w:after="0"/>
              <w:contextualSpacing/>
              <w:jc w:val="left"/>
              <w:rPr>
                <w:i/>
              </w:rPr>
            </w:pPr>
            <w:r w:rsidRPr="003810C5">
              <w:rPr>
                <w:iCs/>
              </w:rPr>
              <w:t>Здание службы сервиса</w:t>
            </w:r>
            <w:r w:rsidRPr="003810C5">
              <w:rPr>
                <w:i/>
              </w:rPr>
              <w:t xml:space="preserve"> (</w:t>
            </w:r>
            <w:r w:rsidRPr="003810C5">
              <w:rPr>
                <w:i/>
                <w:color w:val="000000"/>
              </w:rPr>
              <w:t>628422, ХМАО - Югра, г Сургут, ул</w:t>
            </w:r>
            <w:r w:rsidR="00450BF7">
              <w:rPr>
                <w:i/>
                <w:color w:val="000000"/>
              </w:rPr>
              <w:t>.</w:t>
            </w:r>
            <w:r w:rsidRPr="003810C5">
              <w:rPr>
                <w:i/>
                <w:color w:val="000000"/>
              </w:rPr>
              <w:t xml:space="preserve"> Аэрофлотская, 51, сооружение 1</w:t>
            </w:r>
            <w:r w:rsidRPr="003810C5">
              <w:rPr>
                <w:i/>
              </w:rPr>
              <w:t>)</w:t>
            </w:r>
          </w:p>
          <w:p w14:paraId="0BC91999" w14:textId="5E452754" w:rsidR="00B27870" w:rsidRPr="003810C5" w:rsidRDefault="00B27870" w:rsidP="00B27870">
            <w:pPr>
              <w:widowControl w:val="0"/>
              <w:tabs>
                <w:tab w:val="left" w:pos="277"/>
              </w:tabs>
              <w:spacing w:after="0"/>
              <w:ind w:left="720"/>
              <w:contextualSpacing/>
              <w:jc w:val="left"/>
              <w:rPr>
                <w:i/>
              </w:rPr>
            </w:pPr>
            <w:r w:rsidRPr="00B27870">
              <w:rPr>
                <w:i/>
              </w:rPr>
              <w:t>Кадастровый номер:</w:t>
            </w:r>
            <w:r w:rsidRPr="00B27870">
              <w:rPr>
                <w:color w:val="000000"/>
                <w:sz w:val="20"/>
                <w:szCs w:val="20"/>
              </w:rPr>
              <w:t xml:space="preserve"> </w:t>
            </w:r>
            <w:r w:rsidRPr="00B27870">
              <w:rPr>
                <w:i/>
              </w:rPr>
              <w:t>86:10:0101001:396</w:t>
            </w:r>
          </w:p>
          <w:p w14:paraId="37C4A5BD" w14:textId="1B802B1B" w:rsidR="009D379D" w:rsidRDefault="009D379D" w:rsidP="009D379D">
            <w:pPr>
              <w:widowControl w:val="0"/>
              <w:numPr>
                <w:ilvl w:val="0"/>
                <w:numId w:val="41"/>
              </w:numPr>
              <w:tabs>
                <w:tab w:val="left" w:pos="277"/>
              </w:tabs>
              <w:spacing w:after="0"/>
              <w:contextualSpacing/>
              <w:jc w:val="left"/>
              <w:rPr>
                <w:i/>
              </w:rPr>
            </w:pPr>
            <w:r w:rsidRPr="003810C5">
              <w:rPr>
                <w:iCs/>
              </w:rPr>
              <w:t>Док-склад металлический</w:t>
            </w:r>
            <w:r w:rsidRPr="003810C5">
              <w:rPr>
                <w:i/>
              </w:rPr>
              <w:t xml:space="preserve"> (</w:t>
            </w:r>
            <w:r w:rsidRPr="003810C5">
              <w:rPr>
                <w:i/>
                <w:color w:val="000000"/>
              </w:rPr>
              <w:t xml:space="preserve">628422, ХМАО - </w:t>
            </w:r>
            <w:r w:rsidR="003810C5">
              <w:rPr>
                <w:i/>
                <w:color w:val="000000"/>
              </w:rPr>
              <w:t>Югра, г. </w:t>
            </w:r>
            <w:r w:rsidRPr="003810C5">
              <w:rPr>
                <w:i/>
                <w:color w:val="000000"/>
              </w:rPr>
              <w:t>Сургут, ул. Аэрофлотская, 46/1, сооружение 2</w:t>
            </w:r>
            <w:r w:rsidRPr="003810C5">
              <w:rPr>
                <w:i/>
              </w:rPr>
              <w:t>)</w:t>
            </w:r>
          </w:p>
          <w:p w14:paraId="1F027A9C" w14:textId="10D823F4" w:rsidR="00B27870" w:rsidRPr="003810C5" w:rsidRDefault="00B27870" w:rsidP="00B27870">
            <w:pPr>
              <w:widowControl w:val="0"/>
              <w:tabs>
                <w:tab w:val="left" w:pos="277"/>
              </w:tabs>
              <w:spacing w:after="0"/>
              <w:ind w:left="720"/>
              <w:contextualSpacing/>
              <w:jc w:val="left"/>
              <w:rPr>
                <w:i/>
              </w:rPr>
            </w:pPr>
            <w:r w:rsidRPr="00B27870">
              <w:rPr>
                <w:i/>
              </w:rPr>
              <w:t>Кадастровый номер:</w:t>
            </w:r>
            <w:r w:rsidRPr="00B27870">
              <w:rPr>
                <w:color w:val="000000"/>
                <w:sz w:val="20"/>
                <w:szCs w:val="20"/>
              </w:rPr>
              <w:t xml:space="preserve"> </w:t>
            </w:r>
            <w:r w:rsidRPr="00B27870">
              <w:rPr>
                <w:i/>
              </w:rPr>
              <w:t>86:10:0101001:381</w:t>
            </w:r>
          </w:p>
          <w:p w14:paraId="0E171C9A" w14:textId="5B182466" w:rsidR="009D379D" w:rsidRDefault="009D379D" w:rsidP="009D379D">
            <w:pPr>
              <w:widowControl w:val="0"/>
              <w:numPr>
                <w:ilvl w:val="0"/>
                <w:numId w:val="41"/>
              </w:numPr>
              <w:tabs>
                <w:tab w:val="left" w:pos="277"/>
              </w:tabs>
              <w:spacing w:after="0"/>
              <w:contextualSpacing/>
              <w:jc w:val="left"/>
              <w:rPr>
                <w:i/>
              </w:rPr>
            </w:pPr>
            <w:r w:rsidRPr="003810C5">
              <w:rPr>
                <w:iCs/>
              </w:rPr>
              <w:t>Здание главного энергетика</w:t>
            </w:r>
            <w:r w:rsidRPr="003810C5">
              <w:rPr>
                <w:i/>
              </w:rPr>
              <w:t xml:space="preserve"> (</w:t>
            </w:r>
            <w:r w:rsidR="003810C5">
              <w:rPr>
                <w:i/>
                <w:color w:val="000000"/>
              </w:rPr>
              <w:t>628422, ХМАО - Югра, г. </w:t>
            </w:r>
            <w:r w:rsidRPr="003810C5">
              <w:rPr>
                <w:i/>
                <w:color w:val="000000"/>
              </w:rPr>
              <w:t xml:space="preserve">Сургут, ул. Аэрофлотская, 46/1, </w:t>
            </w:r>
            <w:r w:rsidR="00411391">
              <w:rPr>
                <w:i/>
                <w:color w:val="000000"/>
              </w:rPr>
              <w:t>корпус</w:t>
            </w:r>
            <w:r w:rsidRPr="003810C5">
              <w:rPr>
                <w:i/>
                <w:color w:val="000000"/>
              </w:rPr>
              <w:t xml:space="preserve"> 4</w:t>
            </w:r>
            <w:r w:rsidRPr="003810C5">
              <w:rPr>
                <w:i/>
              </w:rPr>
              <w:t>)</w:t>
            </w:r>
          </w:p>
          <w:p w14:paraId="5186084A" w14:textId="35980482" w:rsidR="00B27870" w:rsidRPr="003810C5" w:rsidRDefault="00B27870" w:rsidP="00B27870">
            <w:pPr>
              <w:widowControl w:val="0"/>
              <w:tabs>
                <w:tab w:val="left" w:pos="277"/>
              </w:tabs>
              <w:spacing w:after="0"/>
              <w:ind w:left="720"/>
              <w:contextualSpacing/>
              <w:jc w:val="left"/>
              <w:rPr>
                <w:i/>
              </w:rPr>
            </w:pPr>
            <w:r w:rsidRPr="00B27870">
              <w:rPr>
                <w:i/>
              </w:rPr>
              <w:t>Када</w:t>
            </w:r>
            <w:r>
              <w:rPr>
                <w:i/>
              </w:rPr>
              <w:t xml:space="preserve">стровый номер: </w:t>
            </w:r>
            <w:r w:rsidRPr="00B27870">
              <w:rPr>
                <w:i/>
              </w:rPr>
              <w:t>86:10:0101001:149</w:t>
            </w:r>
          </w:p>
          <w:p w14:paraId="27B10ABA" w14:textId="64D185BE" w:rsidR="009D379D" w:rsidRDefault="009D379D" w:rsidP="009D379D">
            <w:pPr>
              <w:widowControl w:val="0"/>
              <w:numPr>
                <w:ilvl w:val="0"/>
                <w:numId w:val="41"/>
              </w:numPr>
              <w:tabs>
                <w:tab w:val="left" w:pos="277"/>
              </w:tabs>
              <w:spacing w:after="0"/>
              <w:contextualSpacing/>
              <w:jc w:val="left"/>
              <w:rPr>
                <w:i/>
              </w:rPr>
            </w:pPr>
            <w:r w:rsidRPr="003810C5">
              <w:rPr>
                <w:iCs/>
              </w:rPr>
              <w:t>Склад пиротехнических средств</w:t>
            </w:r>
            <w:r w:rsidRPr="003810C5">
              <w:rPr>
                <w:i/>
              </w:rPr>
              <w:t xml:space="preserve"> (</w:t>
            </w:r>
            <w:r w:rsidR="003810C5">
              <w:rPr>
                <w:i/>
                <w:color w:val="000000"/>
              </w:rPr>
              <w:t>628422, ХМАО-Югра, г. </w:t>
            </w:r>
            <w:r w:rsidRPr="003810C5">
              <w:rPr>
                <w:i/>
                <w:color w:val="000000"/>
              </w:rPr>
              <w:t>Сургут, ул. Аэрофлотская, д.49/1, корпус 18</w:t>
            </w:r>
            <w:r w:rsidRPr="003810C5">
              <w:rPr>
                <w:i/>
              </w:rPr>
              <w:t>)</w:t>
            </w:r>
          </w:p>
          <w:p w14:paraId="5504B745" w14:textId="46063329" w:rsidR="00B27870" w:rsidRPr="003810C5" w:rsidRDefault="00B27870" w:rsidP="00B27870">
            <w:pPr>
              <w:widowControl w:val="0"/>
              <w:tabs>
                <w:tab w:val="left" w:pos="277"/>
              </w:tabs>
              <w:spacing w:after="0"/>
              <w:ind w:left="720"/>
              <w:contextualSpacing/>
              <w:jc w:val="left"/>
              <w:rPr>
                <w:i/>
              </w:rPr>
            </w:pPr>
            <w:r w:rsidRPr="00B27870">
              <w:rPr>
                <w:i/>
              </w:rPr>
              <w:t>Када</w:t>
            </w:r>
            <w:r>
              <w:rPr>
                <w:i/>
              </w:rPr>
              <w:t xml:space="preserve">стровый номер: </w:t>
            </w:r>
            <w:r w:rsidRPr="00B27870">
              <w:rPr>
                <w:i/>
              </w:rPr>
              <w:t>86:10:0101001:237</w:t>
            </w:r>
          </w:p>
          <w:p w14:paraId="4DF53FAF" w14:textId="319AA6D8" w:rsidR="009D379D" w:rsidRDefault="009D379D" w:rsidP="009D379D">
            <w:pPr>
              <w:widowControl w:val="0"/>
              <w:numPr>
                <w:ilvl w:val="0"/>
                <w:numId w:val="41"/>
              </w:numPr>
              <w:tabs>
                <w:tab w:val="left" w:pos="277"/>
              </w:tabs>
              <w:spacing w:after="0"/>
              <w:contextualSpacing/>
              <w:jc w:val="left"/>
              <w:rPr>
                <w:i/>
              </w:rPr>
            </w:pPr>
            <w:r w:rsidRPr="003810C5">
              <w:rPr>
                <w:iCs/>
              </w:rPr>
              <w:t>Док-склад металлический</w:t>
            </w:r>
            <w:r w:rsidRPr="003810C5">
              <w:rPr>
                <w:i/>
              </w:rPr>
              <w:t xml:space="preserve"> (628422, ХМАО - Югра, г. Сургут, ул. Аэрофлотская, 46/1, сооружение 3)</w:t>
            </w:r>
          </w:p>
          <w:p w14:paraId="14FF796C" w14:textId="0DD8FF49" w:rsidR="00B27870" w:rsidRPr="003810C5" w:rsidRDefault="00B27870" w:rsidP="00B27870">
            <w:pPr>
              <w:widowControl w:val="0"/>
              <w:tabs>
                <w:tab w:val="left" w:pos="277"/>
              </w:tabs>
              <w:spacing w:after="0"/>
              <w:ind w:left="720"/>
              <w:contextualSpacing/>
              <w:jc w:val="left"/>
              <w:rPr>
                <w:i/>
              </w:rPr>
            </w:pPr>
            <w:r w:rsidRPr="00B27870">
              <w:rPr>
                <w:i/>
              </w:rPr>
              <w:t>Када</w:t>
            </w:r>
            <w:r>
              <w:rPr>
                <w:i/>
              </w:rPr>
              <w:t xml:space="preserve">стровый номер: </w:t>
            </w:r>
            <w:r w:rsidRPr="00B27870">
              <w:rPr>
                <w:i/>
              </w:rPr>
              <w:t>86:10:0101001:284</w:t>
            </w:r>
          </w:p>
          <w:p w14:paraId="54990CAA" w14:textId="78DA8181" w:rsidR="009D379D" w:rsidRPr="00E80FBF" w:rsidRDefault="009D379D" w:rsidP="009D379D">
            <w:pPr>
              <w:widowControl w:val="0"/>
              <w:numPr>
                <w:ilvl w:val="0"/>
                <w:numId w:val="41"/>
              </w:numPr>
              <w:tabs>
                <w:tab w:val="left" w:pos="277"/>
              </w:tabs>
              <w:spacing w:after="0"/>
              <w:contextualSpacing/>
              <w:jc w:val="left"/>
              <w:rPr>
                <w:i/>
              </w:rPr>
            </w:pPr>
            <w:r w:rsidRPr="00E80FBF">
              <w:rPr>
                <w:iCs/>
              </w:rPr>
              <w:t>Здание администрации авиакомпании Ю</w:t>
            </w:r>
            <w:r w:rsidR="00DA4056">
              <w:rPr>
                <w:iCs/>
              </w:rPr>
              <w:t>Т</w:t>
            </w:r>
            <w:r w:rsidRPr="00E80FBF">
              <w:rPr>
                <w:iCs/>
              </w:rPr>
              <w:t>эйр</w:t>
            </w:r>
            <w:r w:rsidRPr="00E80FBF">
              <w:rPr>
                <w:i/>
              </w:rPr>
              <w:t xml:space="preserve"> (</w:t>
            </w:r>
            <w:r w:rsidRPr="00E80FBF">
              <w:rPr>
                <w:i/>
                <w:color w:val="000000"/>
              </w:rPr>
              <w:t>628422, ХМАО - Югра, г Сургут, ул</w:t>
            </w:r>
            <w:r w:rsidR="00450BF7">
              <w:rPr>
                <w:i/>
                <w:color w:val="000000"/>
              </w:rPr>
              <w:t>.</w:t>
            </w:r>
            <w:r w:rsidRPr="00E80FBF">
              <w:rPr>
                <w:i/>
                <w:color w:val="000000"/>
              </w:rPr>
              <w:t xml:space="preserve"> Аэрофлотская, 51</w:t>
            </w:r>
            <w:r w:rsidRPr="00E80FBF">
              <w:rPr>
                <w:i/>
              </w:rPr>
              <w:t>)</w:t>
            </w:r>
          </w:p>
          <w:p w14:paraId="3F3BCB92" w14:textId="429CC914" w:rsidR="00B27870" w:rsidRPr="003810C5" w:rsidRDefault="00B27870" w:rsidP="00B27870">
            <w:pPr>
              <w:widowControl w:val="0"/>
              <w:tabs>
                <w:tab w:val="left" w:pos="277"/>
              </w:tabs>
              <w:spacing w:after="0"/>
              <w:ind w:left="720"/>
              <w:contextualSpacing/>
              <w:jc w:val="left"/>
              <w:rPr>
                <w:i/>
              </w:rPr>
            </w:pPr>
            <w:r w:rsidRPr="00E80FBF">
              <w:rPr>
                <w:i/>
              </w:rPr>
              <w:t>Кадастровый номер: 86:10:0101001:359</w:t>
            </w:r>
          </w:p>
          <w:p w14:paraId="0E87CBC6" w14:textId="486EB2A7" w:rsidR="009D379D" w:rsidRPr="00E80FBF" w:rsidRDefault="009D379D" w:rsidP="00E80FBF">
            <w:pPr>
              <w:widowControl w:val="0"/>
              <w:numPr>
                <w:ilvl w:val="0"/>
                <w:numId w:val="41"/>
              </w:numPr>
              <w:tabs>
                <w:tab w:val="left" w:pos="277"/>
              </w:tabs>
              <w:spacing w:after="0"/>
              <w:contextualSpacing/>
              <w:jc w:val="left"/>
              <w:rPr>
                <w:iCs/>
              </w:rPr>
            </w:pPr>
            <w:r w:rsidRPr="003810C5">
              <w:rPr>
                <w:iCs/>
              </w:rPr>
              <w:t>Спортивно-оздоровительный комплекс</w:t>
            </w:r>
            <w:r w:rsidR="00E80FBF">
              <w:rPr>
                <w:iCs/>
              </w:rPr>
              <w:t xml:space="preserve"> </w:t>
            </w:r>
            <w:r w:rsidR="00E80FBF" w:rsidRPr="00E80FBF">
              <w:rPr>
                <w:iCs/>
              </w:rPr>
              <w:t>с медсанчастью</w:t>
            </w:r>
            <w:r w:rsidRPr="00E80FBF">
              <w:rPr>
                <w:i/>
              </w:rPr>
              <w:t xml:space="preserve"> (</w:t>
            </w:r>
            <w:r w:rsidRPr="00E80FBF">
              <w:rPr>
                <w:i/>
                <w:color w:val="000000"/>
              </w:rPr>
              <w:t>628422, ХМАО- Югра, г. Сургут, ул. Аэрофлотская, 47, сооружение 1</w:t>
            </w:r>
            <w:r w:rsidRPr="00E80FBF">
              <w:rPr>
                <w:i/>
              </w:rPr>
              <w:t>)</w:t>
            </w:r>
          </w:p>
          <w:p w14:paraId="7154C990" w14:textId="50566F01" w:rsidR="00B27870" w:rsidRPr="003810C5" w:rsidRDefault="00B27870" w:rsidP="00B27870">
            <w:pPr>
              <w:widowControl w:val="0"/>
              <w:tabs>
                <w:tab w:val="left" w:pos="277"/>
              </w:tabs>
              <w:spacing w:after="0"/>
              <w:ind w:left="720"/>
              <w:contextualSpacing/>
              <w:jc w:val="left"/>
              <w:rPr>
                <w:i/>
              </w:rPr>
            </w:pPr>
            <w:r w:rsidRPr="00B27870">
              <w:rPr>
                <w:i/>
              </w:rPr>
              <w:t>Када</w:t>
            </w:r>
            <w:r>
              <w:rPr>
                <w:i/>
              </w:rPr>
              <w:t xml:space="preserve">стровый номер: </w:t>
            </w:r>
            <w:r w:rsidR="00C6750E" w:rsidRPr="00C6750E">
              <w:rPr>
                <w:i/>
              </w:rPr>
              <w:t>86:10:0101001:106</w:t>
            </w:r>
          </w:p>
          <w:p w14:paraId="0AA121A2" w14:textId="27111B9B" w:rsidR="009D379D" w:rsidRPr="00A07FBF" w:rsidRDefault="009D379D" w:rsidP="00A07FBF">
            <w:pPr>
              <w:widowControl w:val="0"/>
              <w:numPr>
                <w:ilvl w:val="0"/>
                <w:numId w:val="41"/>
              </w:numPr>
              <w:tabs>
                <w:tab w:val="left" w:pos="277"/>
              </w:tabs>
              <w:spacing w:after="0"/>
              <w:contextualSpacing/>
              <w:jc w:val="left"/>
              <w:rPr>
                <w:iCs/>
              </w:rPr>
            </w:pPr>
            <w:r w:rsidRPr="00A07FBF">
              <w:rPr>
                <w:iCs/>
              </w:rPr>
              <w:t>Здание АБК Ми-26 (62</w:t>
            </w:r>
            <w:r w:rsidR="003810C5" w:rsidRPr="00A07FBF">
              <w:rPr>
                <w:iCs/>
              </w:rPr>
              <w:t>8422, ХМАО - Югра, г Сургут, ул</w:t>
            </w:r>
            <w:r w:rsidR="00450BF7" w:rsidRPr="00A07FBF">
              <w:rPr>
                <w:iCs/>
              </w:rPr>
              <w:t>.</w:t>
            </w:r>
            <w:r w:rsidR="003810C5" w:rsidRPr="00A07FBF">
              <w:rPr>
                <w:iCs/>
              </w:rPr>
              <w:t> </w:t>
            </w:r>
            <w:r w:rsidRPr="00A07FBF">
              <w:rPr>
                <w:iCs/>
              </w:rPr>
              <w:t>Аэрофлотская, 51, сооружение 13)</w:t>
            </w:r>
          </w:p>
          <w:p w14:paraId="35C41BA3" w14:textId="33AFD641" w:rsidR="00B27870" w:rsidRPr="00A07FBF" w:rsidRDefault="00B27870" w:rsidP="00A07FBF">
            <w:pPr>
              <w:widowControl w:val="0"/>
              <w:tabs>
                <w:tab w:val="left" w:pos="277"/>
              </w:tabs>
              <w:spacing w:after="0"/>
              <w:ind w:left="720"/>
              <w:contextualSpacing/>
              <w:jc w:val="left"/>
              <w:rPr>
                <w:iCs/>
              </w:rPr>
            </w:pPr>
            <w:r w:rsidRPr="00A07FBF">
              <w:rPr>
                <w:iCs/>
              </w:rPr>
              <w:t xml:space="preserve">Кадастровый номер: </w:t>
            </w:r>
            <w:r w:rsidR="00C6750E" w:rsidRPr="00A07FBF">
              <w:rPr>
                <w:iCs/>
              </w:rPr>
              <w:t>86:10:0101001:1842</w:t>
            </w:r>
          </w:p>
          <w:p w14:paraId="6293E7E4" w14:textId="6BA37841" w:rsidR="009D379D" w:rsidRPr="00A07FBF" w:rsidRDefault="009D379D" w:rsidP="00A07FBF">
            <w:pPr>
              <w:widowControl w:val="0"/>
              <w:numPr>
                <w:ilvl w:val="0"/>
                <w:numId w:val="41"/>
              </w:numPr>
              <w:tabs>
                <w:tab w:val="left" w:pos="277"/>
              </w:tabs>
              <w:spacing w:after="0"/>
              <w:contextualSpacing/>
              <w:jc w:val="left"/>
              <w:rPr>
                <w:iCs/>
              </w:rPr>
            </w:pPr>
            <w:r w:rsidRPr="00A07FBF">
              <w:rPr>
                <w:iCs/>
              </w:rPr>
              <w:t>Док для вертолётов Ми-8 (</w:t>
            </w:r>
            <w:r w:rsidR="003810C5" w:rsidRPr="00A07FBF">
              <w:rPr>
                <w:iCs/>
              </w:rPr>
              <w:t>628422, ХМАО - Югра, г. </w:t>
            </w:r>
            <w:r w:rsidRPr="00A07FBF">
              <w:rPr>
                <w:iCs/>
              </w:rPr>
              <w:t xml:space="preserve">Сургут, ул. Аэрофлотская, 46/1, </w:t>
            </w:r>
            <w:r w:rsidR="00411391">
              <w:rPr>
                <w:iCs/>
              </w:rPr>
              <w:t>корпус</w:t>
            </w:r>
            <w:r w:rsidRPr="00A07FBF">
              <w:rPr>
                <w:iCs/>
              </w:rPr>
              <w:t xml:space="preserve"> 1)</w:t>
            </w:r>
          </w:p>
          <w:p w14:paraId="5730DF70" w14:textId="2E391D78" w:rsidR="00B27870" w:rsidRPr="003810C5" w:rsidRDefault="00B27870" w:rsidP="00A07FBF">
            <w:pPr>
              <w:widowControl w:val="0"/>
              <w:tabs>
                <w:tab w:val="left" w:pos="914"/>
              </w:tabs>
              <w:spacing w:after="0"/>
              <w:ind w:left="360" w:firstLine="412"/>
              <w:contextualSpacing/>
              <w:jc w:val="left"/>
              <w:rPr>
                <w:iCs/>
              </w:rPr>
            </w:pPr>
            <w:r w:rsidRPr="00B27870">
              <w:rPr>
                <w:iCs/>
              </w:rPr>
              <w:t>Када</w:t>
            </w:r>
            <w:r>
              <w:rPr>
                <w:iCs/>
              </w:rPr>
              <w:t xml:space="preserve">стровый номер: </w:t>
            </w:r>
            <w:r w:rsidR="00C6750E" w:rsidRPr="00C6750E">
              <w:rPr>
                <w:iCs/>
              </w:rPr>
              <w:t>86:10:0101001:148</w:t>
            </w:r>
          </w:p>
          <w:p w14:paraId="5F33FDD4" w14:textId="76CB5E93" w:rsidR="009D379D" w:rsidRPr="00A07FBF" w:rsidRDefault="009D379D" w:rsidP="00A07FBF">
            <w:pPr>
              <w:widowControl w:val="0"/>
              <w:numPr>
                <w:ilvl w:val="0"/>
                <w:numId w:val="41"/>
              </w:numPr>
              <w:tabs>
                <w:tab w:val="left" w:pos="277"/>
              </w:tabs>
              <w:spacing w:after="0"/>
              <w:contextualSpacing/>
              <w:jc w:val="left"/>
              <w:rPr>
                <w:iCs/>
              </w:rPr>
            </w:pPr>
            <w:r w:rsidRPr="00A07FBF">
              <w:rPr>
                <w:iCs/>
              </w:rPr>
              <w:t xml:space="preserve">Ангарный корпус (офисные помещения, архив, операционный </w:t>
            </w:r>
            <w:r w:rsidR="003810C5" w:rsidRPr="00A07FBF">
              <w:rPr>
                <w:iCs/>
              </w:rPr>
              <w:t>зал) (</w:t>
            </w:r>
            <w:r w:rsidRPr="00A07FBF">
              <w:rPr>
                <w:iCs/>
              </w:rPr>
              <w:t>62</w:t>
            </w:r>
            <w:r w:rsidR="003810C5" w:rsidRPr="00A07FBF">
              <w:rPr>
                <w:iCs/>
              </w:rPr>
              <w:t>8422, ХМАО - Югра, г Сургут, ул</w:t>
            </w:r>
            <w:r w:rsidR="00450BF7" w:rsidRPr="00A07FBF">
              <w:rPr>
                <w:iCs/>
              </w:rPr>
              <w:t>.</w:t>
            </w:r>
            <w:r w:rsidR="003810C5" w:rsidRPr="00A07FBF">
              <w:rPr>
                <w:iCs/>
              </w:rPr>
              <w:t> </w:t>
            </w:r>
            <w:r w:rsidRPr="00A07FBF">
              <w:rPr>
                <w:iCs/>
              </w:rPr>
              <w:t>Аэрофлотская, 51, сооружение 3)</w:t>
            </w:r>
          </w:p>
          <w:p w14:paraId="6A36F501" w14:textId="1E74C052" w:rsidR="00B27870" w:rsidRPr="00A07FBF" w:rsidRDefault="00B27870" w:rsidP="00A07FBF">
            <w:pPr>
              <w:widowControl w:val="0"/>
              <w:tabs>
                <w:tab w:val="left" w:pos="277"/>
              </w:tabs>
              <w:spacing w:after="0"/>
              <w:ind w:left="720"/>
              <w:contextualSpacing/>
              <w:jc w:val="left"/>
              <w:rPr>
                <w:iCs/>
              </w:rPr>
            </w:pPr>
            <w:r w:rsidRPr="00A07FBF">
              <w:rPr>
                <w:iCs/>
              </w:rPr>
              <w:t xml:space="preserve">Кадастровый номер: </w:t>
            </w:r>
            <w:r w:rsidR="00C6750E" w:rsidRPr="00A07FBF">
              <w:rPr>
                <w:iCs/>
              </w:rPr>
              <w:t>86:10:0101001:171</w:t>
            </w:r>
          </w:p>
          <w:p w14:paraId="01734F6C" w14:textId="72CD8D4D" w:rsidR="0053521F" w:rsidRPr="00A07FBF" w:rsidRDefault="009D379D" w:rsidP="00A07FBF">
            <w:pPr>
              <w:widowControl w:val="0"/>
              <w:numPr>
                <w:ilvl w:val="0"/>
                <w:numId w:val="41"/>
              </w:numPr>
              <w:tabs>
                <w:tab w:val="left" w:pos="277"/>
              </w:tabs>
              <w:spacing w:after="0"/>
              <w:contextualSpacing/>
              <w:jc w:val="left"/>
              <w:rPr>
                <w:iCs/>
              </w:rPr>
            </w:pPr>
            <w:r w:rsidRPr="003810C5">
              <w:rPr>
                <w:iCs/>
              </w:rPr>
              <w:t>Профилакторий №2</w:t>
            </w:r>
            <w:r w:rsidRPr="00A07FBF">
              <w:rPr>
                <w:iCs/>
              </w:rPr>
              <w:t xml:space="preserve"> (62</w:t>
            </w:r>
            <w:r w:rsidR="003810C5" w:rsidRPr="00A07FBF">
              <w:rPr>
                <w:iCs/>
              </w:rPr>
              <w:t xml:space="preserve">8422, ХМАО-Югра, г. </w:t>
            </w:r>
            <w:r w:rsidR="003810C5" w:rsidRPr="00A07FBF">
              <w:rPr>
                <w:iCs/>
              </w:rPr>
              <w:lastRenderedPageBreak/>
              <w:t>Сургут, ул. </w:t>
            </w:r>
            <w:r w:rsidRPr="00A07FBF">
              <w:rPr>
                <w:iCs/>
              </w:rPr>
              <w:t>Аэрофлотская, 45/2, сооружение 6)</w:t>
            </w:r>
          </w:p>
          <w:p w14:paraId="52B2AA73" w14:textId="5E1A29E1" w:rsidR="00B27870" w:rsidRPr="00A07FBF" w:rsidRDefault="00B27870" w:rsidP="00A07FBF">
            <w:pPr>
              <w:widowControl w:val="0"/>
              <w:tabs>
                <w:tab w:val="left" w:pos="277"/>
              </w:tabs>
              <w:spacing w:after="0"/>
              <w:ind w:left="720"/>
              <w:contextualSpacing/>
              <w:jc w:val="left"/>
              <w:rPr>
                <w:iCs/>
              </w:rPr>
            </w:pPr>
            <w:r w:rsidRPr="00A07FBF">
              <w:rPr>
                <w:iCs/>
              </w:rPr>
              <w:t xml:space="preserve">Кадастровый номер: </w:t>
            </w:r>
            <w:r w:rsidR="00C6750E" w:rsidRPr="00A07FBF">
              <w:rPr>
                <w:iCs/>
              </w:rPr>
              <w:t>86:10:0000000:7433</w:t>
            </w:r>
          </w:p>
          <w:p w14:paraId="6DE485A3" w14:textId="77777777" w:rsidR="00615F5F" w:rsidRPr="00A07FBF" w:rsidRDefault="00615F5F" w:rsidP="00A07FBF">
            <w:pPr>
              <w:widowControl w:val="0"/>
              <w:tabs>
                <w:tab w:val="left" w:pos="277"/>
              </w:tabs>
              <w:spacing w:after="0"/>
              <w:ind w:left="720"/>
              <w:contextualSpacing/>
              <w:jc w:val="left"/>
              <w:rPr>
                <w:iCs/>
              </w:rPr>
            </w:pPr>
          </w:p>
          <w:p w14:paraId="3F59A86D" w14:textId="6798AADE" w:rsidR="003810C5" w:rsidRPr="00352E33" w:rsidRDefault="008354A6" w:rsidP="00615F5F">
            <w:pPr>
              <w:tabs>
                <w:tab w:val="left" w:leader="underscore" w:pos="0"/>
                <w:tab w:val="left" w:pos="426"/>
                <w:tab w:val="left" w:pos="709"/>
              </w:tabs>
              <w:spacing w:after="0"/>
              <w:rPr>
                <w:b/>
                <w:sz w:val="22"/>
                <w:szCs w:val="22"/>
              </w:rPr>
            </w:pPr>
            <w:r w:rsidRPr="003810C5">
              <w:rPr>
                <w:b/>
                <w:sz w:val="22"/>
                <w:szCs w:val="22"/>
              </w:rPr>
              <w:t>Срок</w:t>
            </w:r>
            <w:r w:rsidR="00E05106">
              <w:rPr>
                <w:b/>
                <w:sz w:val="22"/>
                <w:szCs w:val="22"/>
              </w:rPr>
              <w:t xml:space="preserve"> выполнения работ</w:t>
            </w:r>
            <w:r w:rsidRPr="003810C5">
              <w:rPr>
                <w:b/>
                <w:sz w:val="22"/>
                <w:szCs w:val="22"/>
              </w:rPr>
              <w:t xml:space="preserve">: </w:t>
            </w:r>
            <w:r w:rsidR="00352E33">
              <w:rPr>
                <w:b/>
                <w:sz w:val="22"/>
                <w:szCs w:val="22"/>
              </w:rPr>
              <w:t>ежемесячно</w:t>
            </w:r>
            <w:r w:rsidR="00AF2F6C">
              <w:rPr>
                <w:b/>
                <w:sz w:val="22"/>
                <w:szCs w:val="22"/>
              </w:rPr>
              <w:t>,</w:t>
            </w:r>
            <w:r w:rsidR="00352E33">
              <w:rPr>
                <w:b/>
                <w:sz w:val="22"/>
                <w:szCs w:val="22"/>
              </w:rPr>
              <w:t xml:space="preserve"> </w:t>
            </w:r>
            <w:r w:rsidR="00761A3F">
              <w:rPr>
                <w:b/>
                <w:sz w:val="22"/>
                <w:szCs w:val="22"/>
              </w:rPr>
              <w:t>в течение</w:t>
            </w:r>
            <w:r w:rsidR="00352E33">
              <w:rPr>
                <w:b/>
                <w:sz w:val="22"/>
                <w:szCs w:val="22"/>
              </w:rPr>
              <w:t xml:space="preserve"> </w:t>
            </w:r>
            <w:r w:rsidR="00615F5F" w:rsidRPr="003810C5">
              <w:rPr>
                <w:b/>
                <w:sz w:val="22"/>
                <w:szCs w:val="22"/>
              </w:rPr>
              <w:t xml:space="preserve">12 месяцев с даты заключения Договора </w:t>
            </w:r>
          </w:p>
        </w:tc>
      </w:tr>
      <w:tr w:rsidR="00001F79" w:rsidRPr="003810C5" w14:paraId="6F17A234" w14:textId="77777777" w:rsidTr="00181896">
        <w:trPr>
          <w:trHeight w:val="416"/>
        </w:trPr>
        <w:tc>
          <w:tcPr>
            <w:tcW w:w="10774" w:type="dxa"/>
            <w:gridSpan w:val="2"/>
            <w:tcBorders>
              <w:top w:val="single" w:sz="4" w:space="0" w:color="000000"/>
              <w:left w:val="single" w:sz="4" w:space="0" w:color="000000"/>
              <w:bottom w:val="single" w:sz="4" w:space="0" w:color="000000"/>
              <w:right w:val="single" w:sz="4" w:space="0" w:color="000000"/>
            </w:tcBorders>
            <w:vAlign w:val="center"/>
          </w:tcPr>
          <w:p w14:paraId="0D3616DC" w14:textId="17A671A4" w:rsidR="00001F79" w:rsidRPr="003810C5" w:rsidRDefault="00001F79" w:rsidP="0048299C">
            <w:pPr>
              <w:spacing w:after="0"/>
              <w:jc w:val="center"/>
              <w:rPr>
                <w:b/>
                <w:sz w:val="22"/>
                <w:szCs w:val="22"/>
              </w:rPr>
            </w:pPr>
            <w:r w:rsidRPr="003810C5">
              <w:rPr>
                <w:b/>
                <w:sz w:val="22"/>
                <w:szCs w:val="22"/>
              </w:rPr>
              <w:lastRenderedPageBreak/>
              <w:t>Сведения о</w:t>
            </w:r>
            <w:r w:rsidR="00425C08">
              <w:rPr>
                <w:b/>
                <w:sz w:val="22"/>
                <w:szCs w:val="22"/>
              </w:rPr>
              <w:t xml:space="preserve"> начальной (максимальной) цене Д</w:t>
            </w:r>
            <w:r w:rsidRPr="003810C5">
              <w:rPr>
                <w:b/>
                <w:sz w:val="22"/>
                <w:szCs w:val="22"/>
              </w:rPr>
              <w:t>оговора (цене лота)</w:t>
            </w:r>
          </w:p>
        </w:tc>
      </w:tr>
      <w:tr w:rsidR="00001F79" w:rsidRPr="003810C5" w14:paraId="1882197F" w14:textId="77777777" w:rsidTr="00814FF5">
        <w:trPr>
          <w:trHeight w:val="262"/>
        </w:trPr>
        <w:tc>
          <w:tcPr>
            <w:tcW w:w="4991" w:type="dxa"/>
            <w:vAlign w:val="center"/>
          </w:tcPr>
          <w:p w14:paraId="78B68C24" w14:textId="015D068B" w:rsidR="00001F79" w:rsidRPr="003810C5" w:rsidRDefault="00001F79" w:rsidP="0048299C">
            <w:pPr>
              <w:tabs>
                <w:tab w:val="left" w:pos="6795"/>
              </w:tabs>
              <w:spacing w:after="0"/>
              <w:jc w:val="left"/>
              <w:rPr>
                <w:sz w:val="22"/>
                <w:szCs w:val="22"/>
              </w:rPr>
            </w:pPr>
            <w:r w:rsidRPr="003810C5">
              <w:rPr>
                <w:sz w:val="22"/>
                <w:szCs w:val="22"/>
              </w:rPr>
              <w:t>Сведения о</w:t>
            </w:r>
            <w:r w:rsidR="00425C08">
              <w:rPr>
                <w:sz w:val="22"/>
                <w:szCs w:val="22"/>
              </w:rPr>
              <w:t xml:space="preserve"> начальной (максимальной) цене Д</w:t>
            </w:r>
            <w:r w:rsidRPr="003810C5">
              <w:rPr>
                <w:sz w:val="22"/>
                <w:szCs w:val="22"/>
              </w:rPr>
              <w:t>оговора (цена ло</w:t>
            </w:r>
            <w:r w:rsidR="00425C08">
              <w:rPr>
                <w:sz w:val="22"/>
                <w:szCs w:val="22"/>
              </w:rPr>
              <w:t>та), порядок формирования цены Д</w:t>
            </w:r>
            <w:r w:rsidRPr="003810C5">
              <w:rPr>
                <w:sz w:val="22"/>
                <w:szCs w:val="22"/>
              </w:rPr>
              <w:t>оговора</w:t>
            </w:r>
          </w:p>
        </w:tc>
        <w:tc>
          <w:tcPr>
            <w:tcW w:w="5783" w:type="dxa"/>
            <w:tcBorders>
              <w:top w:val="single" w:sz="4" w:space="0" w:color="000000"/>
              <w:left w:val="single" w:sz="4" w:space="0" w:color="000000"/>
              <w:right w:val="single" w:sz="4" w:space="0" w:color="000000"/>
            </w:tcBorders>
            <w:vAlign w:val="center"/>
          </w:tcPr>
          <w:p w14:paraId="762D8058" w14:textId="412EDB9F" w:rsidR="0053521F" w:rsidRPr="003810C5" w:rsidRDefault="009D379D" w:rsidP="0053521F">
            <w:pPr>
              <w:spacing w:after="0"/>
              <w:rPr>
                <w:b/>
                <w:sz w:val="22"/>
                <w:szCs w:val="22"/>
              </w:rPr>
            </w:pPr>
            <w:r w:rsidRPr="003810C5">
              <w:rPr>
                <w:b/>
                <w:bCs/>
                <w:sz w:val="22"/>
                <w:szCs w:val="22"/>
              </w:rPr>
              <w:t>1 825 656,00 (</w:t>
            </w:r>
            <w:r w:rsidR="00814FF5">
              <w:rPr>
                <w:b/>
                <w:bCs/>
                <w:sz w:val="22"/>
                <w:szCs w:val="22"/>
              </w:rPr>
              <w:t>О</w:t>
            </w:r>
            <w:r w:rsidRPr="003810C5">
              <w:rPr>
                <w:b/>
                <w:bCs/>
                <w:sz w:val="22"/>
                <w:szCs w:val="22"/>
              </w:rPr>
              <w:t>дин миллион восемьсот двадцать пять тысяч шестьсот пятьдесят шесть рублей 00 копеек)</w:t>
            </w:r>
            <w:r w:rsidR="0053521F" w:rsidRPr="003810C5">
              <w:rPr>
                <w:sz w:val="22"/>
                <w:szCs w:val="22"/>
              </w:rPr>
              <w:t xml:space="preserve"> без учета НДС. НДС оплачивается в соответствии с действующим законодательством РФ.</w:t>
            </w:r>
          </w:p>
          <w:p w14:paraId="27CC9534" w14:textId="77777777" w:rsidR="00AA0135" w:rsidRPr="003810C5" w:rsidRDefault="00AA0135" w:rsidP="00AA0135">
            <w:pPr>
              <w:tabs>
                <w:tab w:val="left" w:pos="0"/>
              </w:tabs>
              <w:spacing w:after="0"/>
              <w:ind w:right="-1"/>
              <w:rPr>
                <w:sz w:val="22"/>
                <w:szCs w:val="22"/>
              </w:rPr>
            </w:pPr>
          </w:p>
          <w:p w14:paraId="71896351" w14:textId="5E376F9A" w:rsidR="00AA0135" w:rsidRPr="003810C5" w:rsidRDefault="008824F2" w:rsidP="00AA0135">
            <w:pPr>
              <w:tabs>
                <w:tab w:val="left" w:pos="0"/>
              </w:tabs>
              <w:spacing w:after="0"/>
              <w:ind w:right="-1"/>
              <w:rPr>
                <w:sz w:val="22"/>
                <w:szCs w:val="22"/>
              </w:rPr>
            </w:pPr>
            <w:r>
              <w:rPr>
                <w:sz w:val="22"/>
                <w:szCs w:val="22"/>
              </w:rPr>
              <w:t xml:space="preserve">      </w:t>
            </w:r>
            <w:r w:rsidR="00425C08">
              <w:rPr>
                <w:sz w:val="22"/>
                <w:szCs w:val="22"/>
              </w:rPr>
              <w:t>Цена Д</w:t>
            </w:r>
            <w:r w:rsidR="00AA0135" w:rsidRPr="003810C5">
              <w:rPr>
                <w:sz w:val="22"/>
                <w:szCs w:val="22"/>
              </w:rPr>
              <w:t xml:space="preserve">оговора включает компенсацию издержек </w:t>
            </w:r>
            <w:r w:rsidR="00DF6606">
              <w:rPr>
                <w:sz w:val="22"/>
                <w:szCs w:val="22"/>
              </w:rPr>
              <w:t xml:space="preserve">Подрядчика </w:t>
            </w:r>
            <w:r w:rsidR="00AA0135" w:rsidRPr="003810C5">
              <w:rPr>
                <w:sz w:val="22"/>
                <w:szCs w:val="22"/>
              </w:rPr>
              <w:t>и причитающееся ему вознаграждение</w:t>
            </w:r>
            <w:r w:rsidR="004E17D1">
              <w:rPr>
                <w:sz w:val="22"/>
                <w:szCs w:val="22"/>
              </w:rPr>
              <w:t>, в том числе</w:t>
            </w:r>
            <w:r w:rsidR="00AA0135" w:rsidRPr="003810C5">
              <w:rPr>
                <w:sz w:val="22"/>
                <w:szCs w:val="22"/>
              </w:rPr>
              <w:t>: стоимость выполнения работ,</w:t>
            </w:r>
            <w:r w:rsidR="007A187F">
              <w:rPr>
                <w:sz w:val="22"/>
                <w:szCs w:val="22"/>
              </w:rPr>
              <w:t xml:space="preserve"> </w:t>
            </w:r>
            <w:r w:rsidR="00540DC8">
              <w:rPr>
                <w:sz w:val="22"/>
                <w:szCs w:val="22"/>
              </w:rPr>
              <w:t xml:space="preserve">стоимость </w:t>
            </w:r>
            <w:r w:rsidR="00540DC8" w:rsidRPr="00540DC8">
              <w:rPr>
                <w:color w:val="000000"/>
                <w:sz w:val="22"/>
                <w:szCs w:val="22"/>
              </w:rPr>
              <w:t>необходим</w:t>
            </w:r>
            <w:r w:rsidR="00540DC8">
              <w:rPr>
                <w:color w:val="000000"/>
                <w:sz w:val="22"/>
                <w:szCs w:val="22"/>
              </w:rPr>
              <w:t>ых материалов,</w:t>
            </w:r>
            <w:r w:rsidR="00540DC8" w:rsidRPr="00540DC8">
              <w:rPr>
                <w:color w:val="000000"/>
                <w:sz w:val="22"/>
                <w:szCs w:val="22"/>
              </w:rPr>
              <w:t xml:space="preserve"> техническ</w:t>
            </w:r>
            <w:r w:rsidR="00540DC8">
              <w:rPr>
                <w:color w:val="000000"/>
                <w:sz w:val="22"/>
                <w:szCs w:val="22"/>
              </w:rPr>
              <w:t>ого</w:t>
            </w:r>
            <w:r w:rsidR="00540DC8" w:rsidRPr="00540DC8">
              <w:rPr>
                <w:color w:val="000000"/>
                <w:sz w:val="22"/>
                <w:szCs w:val="22"/>
              </w:rPr>
              <w:t xml:space="preserve"> инструмент</w:t>
            </w:r>
            <w:r w:rsidR="00540DC8">
              <w:rPr>
                <w:color w:val="000000"/>
                <w:sz w:val="22"/>
                <w:szCs w:val="22"/>
              </w:rPr>
              <w:t>а</w:t>
            </w:r>
            <w:r w:rsidR="00540DC8" w:rsidRPr="00540DC8">
              <w:rPr>
                <w:color w:val="000000"/>
                <w:sz w:val="22"/>
                <w:szCs w:val="22"/>
              </w:rPr>
              <w:t xml:space="preserve"> и оборудовани</w:t>
            </w:r>
            <w:r w:rsidR="00540DC8">
              <w:rPr>
                <w:color w:val="000000"/>
                <w:sz w:val="22"/>
                <w:szCs w:val="22"/>
              </w:rPr>
              <w:t>я</w:t>
            </w:r>
            <w:r w:rsidR="00540DC8" w:rsidRPr="00540DC8">
              <w:rPr>
                <w:color w:val="000000"/>
                <w:sz w:val="22"/>
                <w:szCs w:val="22"/>
              </w:rPr>
              <w:t xml:space="preserve"> для проведения работ</w:t>
            </w:r>
            <w:r w:rsidR="007A187F">
              <w:rPr>
                <w:sz w:val="22"/>
                <w:szCs w:val="22"/>
              </w:rPr>
              <w:t xml:space="preserve">, </w:t>
            </w:r>
            <w:r w:rsidR="00EE0AB4" w:rsidRPr="003810C5">
              <w:rPr>
                <w:sz w:val="22"/>
                <w:szCs w:val="22"/>
              </w:rPr>
              <w:t xml:space="preserve"> </w:t>
            </w:r>
            <w:r w:rsidR="00EE0AB4" w:rsidRPr="007A187F">
              <w:rPr>
                <w:sz w:val="22"/>
                <w:szCs w:val="22"/>
                <w:highlight w:val="yellow"/>
              </w:rPr>
              <w:t xml:space="preserve">стоимость </w:t>
            </w:r>
            <w:r w:rsidR="007A187F">
              <w:rPr>
                <w:sz w:val="22"/>
                <w:szCs w:val="22"/>
                <w:highlight w:val="yellow"/>
              </w:rPr>
              <w:t>комплектующих</w:t>
            </w:r>
            <w:r w:rsidR="007A187F" w:rsidRPr="007A187F">
              <w:rPr>
                <w:sz w:val="22"/>
                <w:szCs w:val="22"/>
                <w:highlight w:val="yellow"/>
              </w:rPr>
              <w:t xml:space="preserve"> и запасных частей</w:t>
            </w:r>
            <w:r w:rsidR="00EE0AB4" w:rsidRPr="007A187F">
              <w:rPr>
                <w:sz w:val="22"/>
                <w:szCs w:val="22"/>
                <w:highlight w:val="yellow"/>
              </w:rPr>
              <w:t>, предоставляемых</w:t>
            </w:r>
            <w:r w:rsidR="00F66A40" w:rsidRPr="007A187F">
              <w:rPr>
                <w:sz w:val="22"/>
                <w:szCs w:val="22"/>
                <w:highlight w:val="yellow"/>
              </w:rPr>
              <w:t xml:space="preserve"> Подрядчиком</w:t>
            </w:r>
            <w:r w:rsidR="007A187F" w:rsidRPr="007A187F">
              <w:rPr>
                <w:sz w:val="22"/>
                <w:szCs w:val="22"/>
                <w:highlight w:val="yellow"/>
              </w:rPr>
              <w:t xml:space="preserve"> на сумму </w:t>
            </w:r>
            <w:r w:rsidR="00D726A1" w:rsidRPr="00D726A1">
              <w:rPr>
                <w:b/>
                <w:bCs/>
                <w:sz w:val="22"/>
                <w:szCs w:val="22"/>
                <w:highlight w:val="yellow"/>
              </w:rPr>
              <w:t>д</w:t>
            </w:r>
            <w:r w:rsidR="007A187F" w:rsidRPr="00D726A1">
              <w:rPr>
                <w:b/>
                <w:bCs/>
                <w:sz w:val="22"/>
                <w:szCs w:val="22"/>
                <w:highlight w:val="yellow"/>
              </w:rPr>
              <w:t>о 3</w:t>
            </w:r>
            <w:r w:rsidR="00D726A1" w:rsidRPr="00D726A1">
              <w:rPr>
                <w:b/>
                <w:bCs/>
                <w:sz w:val="22"/>
                <w:szCs w:val="22"/>
                <w:highlight w:val="yellow"/>
              </w:rPr>
              <w:t> </w:t>
            </w:r>
            <w:r w:rsidR="007A187F" w:rsidRPr="00D726A1">
              <w:rPr>
                <w:b/>
                <w:bCs/>
                <w:sz w:val="22"/>
                <w:szCs w:val="22"/>
                <w:highlight w:val="yellow"/>
              </w:rPr>
              <w:t>000</w:t>
            </w:r>
            <w:r w:rsidR="00D726A1" w:rsidRPr="00D726A1">
              <w:rPr>
                <w:b/>
                <w:bCs/>
                <w:sz w:val="22"/>
                <w:szCs w:val="22"/>
                <w:highlight w:val="yellow"/>
              </w:rPr>
              <w:t>,00</w:t>
            </w:r>
            <w:r w:rsidR="007A187F" w:rsidRPr="00D726A1">
              <w:rPr>
                <w:b/>
                <w:bCs/>
                <w:sz w:val="22"/>
                <w:szCs w:val="22"/>
                <w:highlight w:val="yellow"/>
              </w:rPr>
              <w:t xml:space="preserve"> (тр</w:t>
            </w:r>
            <w:r w:rsidR="004E17D1" w:rsidRPr="00D726A1">
              <w:rPr>
                <w:b/>
                <w:bCs/>
                <w:sz w:val="22"/>
                <w:szCs w:val="22"/>
                <w:highlight w:val="yellow"/>
              </w:rPr>
              <w:t>ех</w:t>
            </w:r>
            <w:r w:rsidR="007A187F" w:rsidRPr="00D726A1">
              <w:rPr>
                <w:b/>
                <w:bCs/>
                <w:sz w:val="22"/>
                <w:szCs w:val="22"/>
                <w:highlight w:val="yellow"/>
              </w:rPr>
              <w:t xml:space="preserve"> тысяч рублей </w:t>
            </w:r>
            <w:r w:rsidR="00D726A1" w:rsidRPr="00D726A1">
              <w:rPr>
                <w:b/>
                <w:bCs/>
                <w:sz w:val="22"/>
                <w:szCs w:val="22"/>
                <w:highlight w:val="yellow"/>
              </w:rPr>
              <w:t xml:space="preserve">00 копеек) </w:t>
            </w:r>
            <w:r w:rsidR="00D726A1" w:rsidRPr="00D726A1">
              <w:rPr>
                <w:b/>
                <w:bCs/>
                <w:sz w:val="22"/>
                <w:szCs w:val="22"/>
                <w:highlight w:val="yellow"/>
                <w:u w:val="single"/>
              </w:rPr>
              <w:t>включительно</w:t>
            </w:r>
            <w:r w:rsidR="00D726A1" w:rsidRPr="00D726A1">
              <w:rPr>
                <w:b/>
                <w:bCs/>
                <w:sz w:val="22"/>
                <w:szCs w:val="22"/>
                <w:highlight w:val="yellow"/>
              </w:rPr>
              <w:t xml:space="preserve"> </w:t>
            </w:r>
            <w:r w:rsidR="007A187F" w:rsidRPr="00D726A1">
              <w:rPr>
                <w:b/>
                <w:bCs/>
                <w:sz w:val="22"/>
                <w:szCs w:val="22"/>
                <w:highlight w:val="yellow"/>
              </w:rPr>
              <w:t>в месяц (без учета НДС)</w:t>
            </w:r>
            <w:r w:rsidR="007A187F">
              <w:rPr>
                <w:sz w:val="22"/>
                <w:szCs w:val="22"/>
              </w:rPr>
              <w:t xml:space="preserve"> </w:t>
            </w:r>
            <w:r w:rsidR="007A187F" w:rsidRPr="007A187F">
              <w:rPr>
                <w:sz w:val="22"/>
                <w:szCs w:val="22"/>
                <w:highlight w:val="yellow"/>
              </w:rPr>
              <w:t>для замены вышедших из строя</w:t>
            </w:r>
            <w:r w:rsidR="00EE0AB4" w:rsidRPr="003810C5">
              <w:rPr>
                <w:sz w:val="22"/>
                <w:szCs w:val="22"/>
              </w:rPr>
              <w:t>,</w:t>
            </w:r>
            <w:r w:rsidR="00AA0135" w:rsidRPr="003810C5">
              <w:rPr>
                <w:sz w:val="22"/>
                <w:szCs w:val="22"/>
              </w:rPr>
              <w:t xml:space="preserve"> затраты по гарантийным обязательствам, инфляционные ожидания и финансовые риски</w:t>
            </w:r>
            <w:r w:rsidR="00F66A40">
              <w:rPr>
                <w:sz w:val="22"/>
                <w:szCs w:val="22"/>
              </w:rPr>
              <w:t xml:space="preserve"> Подрядчика</w:t>
            </w:r>
            <w:r w:rsidR="00AA0135" w:rsidRPr="003810C5">
              <w:rPr>
                <w:sz w:val="22"/>
                <w:szCs w:val="22"/>
              </w:rPr>
              <w:t>, подлежащие уплате налоги, сборы и другие обязательные платежи, а также иные расходы, связанные с выполнением работ</w:t>
            </w:r>
            <w:r>
              <w:rPr>
                <w:sz w:val="22"/>
                <w:szCs w:val="22"/>
              </w:rPr>
              <w:t xml:space="preserve"> по договору</w:t>
            </w:r>
            <w:r w:rsidR="00AA0135" w:rsidRPr="003810C5">
              <w:rPr>
                <w:sz w:val="22"/>
                <w:szCs w:val="22"/>
              </w:rPr>
              <w:t>.</w:t>
            </w:r>
          </w:p>
          <w:p w14:paraId="21ECE7B7" w14:textId="2E30C4F6" w:rsidR="007A187F" w:rsidRPr="003810C5" w:rsidRDefault="007A187F" w:rsidP="00EE0AB4">
            <w:pPr>
              <w:tabs>
                <w:tab w:val="left" w:pos="0"/>
              </w:tabs>
              <w:spacing w:after="0"/>
              <w:ind w:right="-1"/>
              <w:rPr>
                <w:sz w:val="22"/>
                <w:szCs w:val="22"/>
              </w:rPr>
            </w:pPr>
            <w:r>
              <w:rPr>
                <w:sz w:val="22"/>
                <w:szCs w:val="22"/>
              </w:rPr>
              <w:t xml:space="preserve">       </w:t>
            </w:r>
            <w:r w:rsidR="008824F2">
              <w:rPr>
                <w:sz w:val="22"/>
                <w:szCs w:val="22"/>
                <w:highlight w:val="yellow"/>
              </w:rPr>
              <w:t xml:space="preserve">При возникновении </w:t>
            </w:r>
            <w:r w:rsidR="00EE0AB4" w:rsidRPr="004E17D1">
              <w:rPr>
                <w:sz w:val="22"/>
                <w:szCs w:val="22"/>
                <w:highlight w:val="yellow"/>
              </w:rPr>
              <w:t xml:space="preserve">необходимости </w:t>
            </w:r>
            <w:r w:rsidR="008824F2">
              <w:rPr>
                <w:sz w:val="22"/>
                <w:szCs w:val="22"/>
                <w:highlight w:val="yellow"/>
              </w:rPr>
              <w:t>замены вышедших из строя</w:t>
            </w:r>
            <w:r w:rsidR="004E17D1" w:rsidRPr="004E17D1">
              <w:rPr>
                <w:sz w:val="22"/>
                <w:szCs w:val="22"/>
                <w:highlight w:val="yellow"/>
              </w:rPr>
              <w:t xml:space="preserve"> комплектующих и запасных частей на сумму </w:t>
            </w:r>
            <w:r w:rsidR="00D726A1" w:rsidRPr="00D726A1">
              <w:rPr>
                <w:b/>
                <w:bCs/>
                <w:sz w:val="22"/>
                <w:szCs w:val="22"/>
                <w:highlight w:val="yellow"/>
                <w:u w:val="single"/>
              </w:rPr>
              <w:t>от</w:t>
            </w:r>
            <w:r w:rsidR="00D726A1" w:rsidRPr="00D726A1">
              <w:rPr>
                <w:b/>
                <w:bCs/>
                <w:sz w:val="22"/>
                <w:szCs w:val="22"/>
                <w:highlight w:val="yellow"/>
              </w:rPr>
              <w:t xml:space="preserve"> </w:t>
            </w:r>
            <w:r w:rsidR="004E17D1" w:rsidRPr="00D726A1">
              <w:rPr>
                <w:b/>
                <w:bCs/>
                <w:sz w:val="22"/>
                <w:szCs w:val="22"/>
                <w:highlight w:val="yellow"/>
              </w:rPr>
              <w:t>3</w:t>
            </w:r>
            <w:r w:rsidR="00D726A1" w:rsidRPr="00D726A1">
              <w:rPr>
                <w:b/>
                <w:bCs/>
                <w:sz w:val="22"/>
                <w:szCs w:val="22"/>
                <w:highlight w:val="yellow"/>
              </w:rPr>
              <w:t> </w:t>
            </w:r>
            <w:r w:rsidR="004E17D1" w:rsidRPr="00D726A1">
              <w:rPr>
                <w:b/>
                <w:bCs/>
                <w:sz w:val="22"/>
                <w:szCs w:val="22"/>
                <w:highlight w:val="yellow"/>
              </w:rPr>
              <w:t>000</w:t>
            </w:r>
            <w:r w:rsidR="00D726A1" w:rsidRPr="00D726A1">
              <w:rPr>
                <w:b/>
                <w:bCs/>
                <w:sz w:val="22"/>
                <w:szCs w:val="22"/>
                <w:highlight w:val="yellow"/>
              </w:rPr>
              <w:t>,01</w:t>
            </w:r>
            <w:r w:rsidR="004E17D1" w:rsidRPr="00D726A1">
              <w:rPr>
                <w:b/>
                <w:bCs/>
                <w:sz w:val="22"/>
                <w:szCs w:val="22"/>
                <w:highlight w:val="yellow"/>
              </w:rPr>
              <w:t xml:space="preserve"> (трех тысяч рублей </w:t>
            </w:r>
            <w:r w:rsidR="00D726A1" w:rsidRPr="00D726A1">
              <w:rPr>
                <w:b/>
                <w:bCs/>
                <w:sz w:val="22"/>
                <w:szCs w:val="22"/>
                <w:highlight w:val="yellow"/>
              </w:rPr>
              <w:t xml:space="preserve">01 копейка) </w:t>
            </w:r>
            <w:r w:rsidR="004E17D1" w:rsidRPr="00D726A1">
              <w:rPr>
                <w:b/>
                <w:bCs/>
                <w:sz w:val="22"/>
                <w:szCs w:val="22"/>
                <w:highlight w:val="yellow"/>
              </w:rPr>
              <w:t>в месяц (без учета НДС)</w:t>
            </w:r>
            <w:r w:rsidR="00D726A1" w:rsidRPr="00D726A1">
              <w:rPr>
                <w:b/>
                <w:bCs/>
                <w:sz w:val="22"/>
                <w:szCs w:val="22"/>
                <w:highlight w:val="yellow"/>
              </w:rPr>
              <w:t xml:space="preserve"> </w:t>
            </w:r>
            <w:r w:rsidR="00D726A1" w:rsidRPr="00D726A1">
              <w:rPr>
                <w:b/>
                <w:bCs/>
                <w:sz w:val="22"/>
                <w:szCs w:val="22"/>
                <w:highlight w:val="yellow"/>
                <w:u w:val="single"/>
              </w:rPr>
              <w:t>и более</w:t>
            </w:r>
            <w:r w:rsidR="008824F2" w:rsidRPr="00D726A1">
              <w:rPr>
                <w:sz w:val="22"/>
                <w:szCs w:val="22"/>
                <w:highlight w:val="yellow"/>
              </w:rPr>
              <w:t xml:space="preserve">, согласованных с Заказчиком и не предусмотренных Договором, </w:t>
            </w:r>
            <w:r w:rsidR="00D726A1" w:rsidRPr="00D726A1">
              <w:rPr>
                <w:sz w:val="22"/>
                <w:szCs w:val="22"/>
                <w:highlight w:val="yellow"/>
              </w:rPr>
              <w:t>цена Договора может быть изменена по дополнительному соглашению к Договору, подписанному Сторонами.</w:t>
            </w:r>
            <w:r w:rsidR="008824F2">
              <w:rPr>
                <w:sz w:val="22"/>
                <w:szCs w:val="22"/>
              </w:rPr>
              <w:t xml:space="preserve"> </w:t>
            </w:r>
          </w:p>
        </w:tc>
      </w:tr>
      <w:tr w:rsidR="00001F79" w:rsidRPr="003810C5" w14:paraId="6D0AA1B8" w14:textId="77777777" w:rsidTr="00814FF5">
        <w:trPr>
          <w:trHeight w:val="558"/>
        </w:trPr>
        <w:tc>
          <w:tcPr>
            <w:tcW w:w="4991" w:type="dxa"/>
            <w:vAlign w:val="center"/>
          </w:tcPr>
          <w:p w14:paraId="5218D196" w14:textId="77777777" w:rsidR="00001F79" w:rsidRPr="003810C5" w:rsidRDefault="00001F79" w:rsidP="0048299C">
            <w:pPr>
              <w:tabs>
                <w:tab w:val="left" w:pos="6795"/>
              </w:tabs>
              <w:spacing w:after="0"/>
              <w:jc w:val="left"/>
              <w:rPr>
                <w:sz w:val="22"/>
                <w:szCs w:val="22"/>
              </w:rPr>
            </w:pPr>
            <w:r w:rsidRPr="003810C5">
              <w:rPr>
                <w:sz w:val="22"/>
                <w:szCs w:val="22"/>
              </w:rPr>
              <w:t xml:space="preserve">Предоставление дополнительных предложений </w:t>
            </w:r>
          </w:p>
        </w:tc>
        <w:tc>
          <w:tcPr>
            <w:tcW w:w="5783" w:type="dxa"/>
            <w:tcBorders>
              <w:top w:val="single" w:sz="4" w:space="0" w:color="000000"/>
              <w:left w:val="single" w:sz="4" w:space="0" w:color="000000"/>
              <w:right w:val="single" w:sz="4" w:space="0" w:color="000000"/>
            </w:tcBorders>
            <w:vAlign w:val="center"/>
          </w:tcPr>
          <w:p w14:paraId="1D2D4707" w14:textId="77777777" w:rsidR="00001F79" w:rsidRPr="003810C5" w:rsidRDefault="00001F79" w:rsidP="0048299C">
            <w:pPr>
              <w:spacing w:after="0"/>
              <w:rPr>
                <w:b/>
                <w:sz w:val="22"/>
                <w:szCs w:val="22"/>
              </w:rPr>
            </w:pPr>
            <w:r w:rsidRPr="003810C5">
              <w:rPr>
                <w:b/>
                <w:sz w:val="22"/>
                <w:szCs w:val="22"/>
              </w:rPr>
              <w:t xml:space="preserve">Не предусмотрено </w:t>
            </w:r>
          </w:p>
        </w:tc>
      </w:tr>
      <w:tr w:rsidR="00001F79" w:rsidRPr="003810C5" w14:paraId="6C72A801" w14:textId="77777777" w:rsidTr="00814FF5">
        <w:trPr>
          <w:trHeight w:val="670"/>
        </w:trPr>
        <w:tc>
          <w:tcPr>
            <w:tcW w:w="4991" w:type="dxa"/>
            <w:tcBorders>
              <w:top w:val="single" w:sz="4" w:space="0" w:color="000000"/>
              <w:left w:val="single" w:sz="4" w:space="0" w:color="000000"/>
              <w:bottom w:val="single" w:sz="4" w:space="0" w:color="000000"/>
              <w:right w:val="single" w:sz="4" w:space="0" w:color="000000"/>
            </w:tcBorders>
            <w:vAlign w:val="center"/>
          </w:tcPr>
          <w:p w14:paraId="4BEB094D" w14:textId="01A5595D" w:rsidR="00001F79" w:rsidRPr="003810C5" w:rsidRDefault="00001F79" w:rsidP="0048299C">
            <w:pPr>
              <w:spacing w:after="0"/>
              <w:jc w:val="left"/>
              <w:rPr>
                <w:sz w:val="22"/>
                <w:szCs w:val="22"/>
              </w:rPr>
            </w:pPr>
            <w:r w:rsidRPr="003810C5">
              <w:rPr>
                <w:sz w:val="22"/>
                <w:szCs w:val="22"/>
              </w:rPr>
              <w:t>Валюта, испо</w:t>
            </w:r>
            <w:r w:rsidR="00425C08">
              <w:rPr>
                <w:sz w:val="22"/>
                <w:szCs w:val="22"/>
              </w:rPr>
              <w:t>льзуемая для формирования цены Д</w:t>
            </w:r>
            <w:r w:rsidRPr="003810C5">
              <w:rPr>
                <w:sz w:val="22"/>
                <w:szCs w:val="22"/>
              </w:rPr>
              <w:t>оговора</w:t>
            </w:r>
          </w:p>
        </w:tc>
        <w:tc>
          <w:tcPr>
            <w:tcW w:w="5783" w:type="dxa"/>
            <w:tcBorders>
              <w:top w:val="single" w:sz="4" w:space="0" w:color="000000"/>
              <w:left w:val="single" w:sz="4" w:space="0" w:color="000000"/>
              <w:bottom w:val="single" w:sz="4" w:space="0" w:color="000000"/>
              <w:right w:val="single" w:sz="4" w:space="0" w:color="000000"/>
            </w:tcBorders>
            <w:vAlign w:val="center"/>
          </w:tcPr>
          <w:p w14:paraId="12D0B9C0" w14:textId="77777777" w:rsidR="00001F79" w:rsidRPr="003810C5" w:rsidRDefault="00001F79" w:rsidP="0048299C">
            <w:pPr>
              <w:spacing w:after="0"/>
              <w:rPr>
                <w:b/>
                <w:sz w:val="22"/>
                <w:szCs w:val="22"/>
              </w:rPr>
            </w:pPr>
            <w:r w:rsidRPr="003810C5">
              <w:rPr>
                <w:b/>
                <w:sz w:val="22"/>
                <w:szCs w:val="22"/>
              </w:rPr>
              <w:t>Российский рубль</w:t>
            </w:r>
          </w:p>
        </w:tc>
      </w:tr>
      <w:tr w:rsidR="00001F79" w:rsidRPr="003810C5" w14:paraId="4C9AD1C6" w14:textId="77777777" w:rsidTr="00814FF5">
        <w:trPr>
          <w:trHeight w:val="300"/>
        </w:trPr>
        <w:tc>
          <w:tcPr>
            <w:tcW w:w="4991" w:type="dxa"/>
            <w:tcBorders>
              <w:top w:val="single" w:sz="4" w:space="0" w:color="000000"/>
              <w:left w:val="single" w:sz="4" w:space="0" w:color="000000"/>
              <w:bottom w:val="single" w:sz="4" w:space="0" w:color="000000"/>
              <w:right w:val="single" w:sz="4" w:space="0" w:color="000000"/>
            </w:tcBorders>
            <w:vAlign w:val="center"/>
          </w:tcPr>
          <w:p w14:paraId="05A4237B" w14:textId="77777777" w:rsidR="00001F79" w:rsidRPr="003810C5" w:rsidRDefault="00001F79" w:rsidP="0048299C">
            <w:pPr>
              <w:spacing w:after="0"/>
              <w:jc w:val="left"/>
              <w:rPr>
                <w:sz w:val="22"/>
                <w:szCs w:val="22"/>
              </w:rPr>
            </w:pPr>
            <w:r w:rsidRPr="003810C5">
              <w:rPr>
                <w:sz w:val="22"/>
                <w:szCs w:val="22"/>
              </w:rPr>
              <w:t xml:space="preserve">Обеспечение заявки </w:t>
            </w:r>
          </w:p>
        </w:tc>
        <w:tc>
          <w:tcPr>
            <w:tcW w:w="5783" w:type="dxa"/>
            <w:tcBorders>
              <w:top w:val="single" w:sz="4" w:space="0" w:color="000000"/>
              <w:left w:val="single" w:sz="4" w:space="0" w:color="000000"/>
              <w:bottom w:val="single" w:sz="4" w:space="0" w:color="000000"/>
              <w:right w:val="single" w:sz="4" w:space="0" w:color="000000"/>
            </w:tcBorders>
            <w:vAlign w:val="center"/>
          </w:tcPr>
          <w:p w14:paraId="04F1D591" w14:textId="77777777" w:rsidR="00001F79" w:rsidRPr="003810C5" w:rsidRDefault="00001F79" w:rsidP="0048299C">
            <w:pPr>
              <w:spacing w:after="0"/>
              <w:rPr>
                <w:b/>
                <w:sz w:val="22"/>
                <w:szCs w:val="22"/>
              </w:rPr>
            </w:pPr>
            <w:r w:rsidRPr="003810C5">
              <w:rPr>
                <w:b/>
                <w:sz w:val="22"/>
                <w:szCs w:val="22"/>
              </w:rPr>
              <w:t>Не предусмотрено</w:t>
            </w:r>
          </w:p>
        </w:tc>
      </w:tr>
      <w:tr w:rsidR="00001F79" w:rsidRPr="003810C5" w14:paraId="7C6D9073" w14:textId="77777777" w:rsidTr="00814FF5">
        <w:trPr>
          <w:trHeight w:val="274"/>
        </w:trPr>
        <w:tc>
          <w:tcPr>
            <w:tcW w:w="4991" w:type="dxa"/>
            <w:tcBorders>
              <w:top w:val="single" w:sz="4" w:space="0" w:color="000000"/>
              <w:left w:val="single" w:sz="4" w:space="0" w:color="000000"/>
              <w:bottom w:val="single" w:sz="4" w:space="0" w:color="000000"/>
              <w:right w:val="single" w:sz="4" w:space="0" w:color="000000"/>
            </w:tcBorders>
            <w:vAlign w:val="center"/>
          </w:tcPr>
          <w:p w14:paraId="6A6E7850" w14:textId="77777777" w:rsidR="00001F79" w:rsidRPr="003810C5" w:rsidRDefault="00001F79" w:rsidP="009760DD">
            <w:pPr>
              <w:spacing w:after="0"/>
              <w:rPr>
                <w:sz w:val="22"/>
                <w:szCs w:val="22"/>
              </w:rPr>
            </w:pPr>
            <w:r w:rsidRPr="003810C5">
              <w:rPr>
                <w:sz w:val="22"/>
                <w:szCs w:val="22"/>
              </w:rPr>
              <w:t>Форма, сроки и порядок оплаты товара, работы</w:t>
            </w:r>
            <w:r w:rsidR="008E1CA7" w:rsidRPr="003810C5">
              <w:rPr>
                <w:sz w:val="22"/>
                <w:szCs w:val="22"/>
              </w:rPr>
              <w:t>, услуги</w:t>
            </w:r>
          </w:p>
        </w:tc>
        <w:tc>
          <w:tcPr>
            <w:tcW w:w="5783" w:type="dxa"/>
            <w:tcBorders>
              <w:top w:val="single" w:sz="4" w:space="0" w:color="000000"/>
              <w:left w:val="single" w:sz="4" w:space="0" w:color="000000"/>
              <w:bottom w:val="single" w:sz="4" w:space="0" w:color="000000"/>
              <w:right w:val="single" w:sz="4" w:space="0" w:color="000000"/>
            </w:tcBorders>
            <w:vAlign w:val="center"/>
          </w:tcPr>
          <w:p w14:paraId="2F215D38" w14:textId="1A5E45B9" w:rsidR="002F419C" w:rsidRPr="00504979" w:rsidRDefault="002F419C" w:rsidP="002F419C">
            <w:pPr>
              <w:spacing w:after="0"/>
              <w:rPr>
                <w:sz w:val="22"/>
                <w:szCs w:val="22"/>
              </w:rPr>
            </w:pPr>
            <w:r w:rsidRPr="00504979">
              <w:rPr>
                <w:sz w:val="22"/>
                <w:szCs w:val="22"/>
              </w:rPr>
              <w:t xml:space="preserve">Форма оплаты – безналичная, путем перечисления денежных средств на расчетный счет </w:t>
            </w:r>
            <w:r w:rsidR="00DF6606">
              <w:rPr>
                <w:sz w:val="22"/>
                <w:szCs w:val="22"/>
              </w:rPr>
              <w:t>Подрядчика</w:t>
            </w:r>
            <w:r w:rsidRPr="00504979">
              <w:rPr>
                <w:sz w:val="22"/>
                <w:szCs w:val="22"/>
              </w:rPr>
              <w:t>.</w:t>
            </w:r>
          </w:p>
          <w:p w14:paraId="4B9DB675" w14:textId="67878544" w:rsidR="00001F79" w:rsidRPr="003810C5" w:rsidRDefault="002F419C" w:rsidP="002F419C">
            <w:pPr>
              <w:spacing w:after="0"/>
              <w:rPr>
                <w:sz w:val="22"/>
                <w:szCs w:val="22"/>
              </w:rPr>
            </w:pPr>
            <w:r w:rsidRPr="00504979">
              <w:rPr>
                <w:sz w:val="22"/>
                <w:szCs w:val="22"/>
              </w:rPr>
              <w:t xml:space="preserve">Заказчик ежемесячно, в течение 7 (семи) рабочих дней, перечисляет на расчетный счет </w:t>
            </w:r>
            <w:r w:rsidR="00DF6606">
              <w:rPr>
                <w:sz w:val="22"/>
                <w:szCs w:val="22"/>
              </w:rPr>
              <w:t xml:space="preserve">Подрядчика </w:t>
            </w:r>
            <w:r w:rsidRPr="00504979">
              <w:rPr>
                <w:sz w:val="22"/>
                <w:szCs w:val="22"/>
              </w:rPr>
              <w:t xml:space="preserve">плату за фактически </w:t>
            </w:r>
            <w:r w:rsidR="00F41DA4">
              <w:rPr>
                <w:sz w:val="22"/>
                <w:szCs w:val="22"/>
              </w:rPr>
              <w:t xml:space="preserve">выполненные работы </w:t>
            </w:r>
            <w:r w:rsidRPr="00504979">
              <w:rPr>
                <w:sz w:val="22"/>
                <w:szCs w:val="22"/>
              </w:rPr>
              <w:t xml:space="preserve">на основании счета (счета-фактуры) </w:t>
            </w:r>
            <w:r w:rsidR="00F66A40">
              <w:rPr>
                <w:sz w:val="22"/>
                <w:szCs w:val="22"/>
              </w:rPr>
              <w:t xml:space="preserve">Подрядчика </w:t>
            </w:r>
            <w:r w:rsidRPr="00504979">
              <w:rPr>
                <w:sz w:val="22"/>
                <w:szCs w:val="22"/>
              </w:rPr>
              <w:t xml:space="preserve">и подписанного сторонами Акта </w:t>
            </w:r>
            <w:r w:rsidR="0009523E">
              <w:rPr>
                <w:sz w:val="22"/>
                <w:szCs w:val="22"/>
              </w:rPr>
              <w:t>выполненных работ</w:t>
            </w:r>
            <w:r w:rsidR="00761A3F">
              <w:rPr>
                <w:sz w:val="22"/>
                <w:szCs w:val="22"/>
              </w:rPr>
              <w:t>.</w:t>
            </w:r>
          </w:p>
        </w:tc>
      </w:tr>
    </w:tbl>
    <w:p w14:paraId="745C8FA3" w14:textId="77777777" w:rsidR="00615F5F" w:rsidRPr="003810C5" w:rsidRDefault="00615F5F" w:rsidP="009914B2">
      <w:pPr>
        <w:spacing w:after="0"/>
        <w:ind w:firstLine="567"/>
        <w:jc w:val="center"/>
        <w:rPr>
          <w:b/>
          <w:sz w:val="22"/>
          <w:szCs w:val="22"/>
          <w:lang w:eastAsia="en-US"/>
        </w:rPr>
      </w:pPr>
    </w:p>
    <w:p w14:paraId="124B85D7" w14:textId="70186EB9" w:rsidR="008E1CA7" w:rsidRPr="003810C5" w:rsidRDefault="008E1CA7" w:rsidP="009914B2">
      <w:pPr>
        <w:spacing w:after="0"/>
        <w:ind w:firstLine="567"/>
        <w:jc w:val="center"/>
        <w:rPr>
          <w:b/>
          <w:sz w:val="22"/>
          <w:szCs w:val="22"/>
        </w:rPr>
      </w:pPr>
      <w:r w:rsidRPr="003810C5">
        <w:rPr>
          <w:b/>
          <w:sz w:val="22"/>
          <w:szCs w:val="22"/>
          <w:lang w:eastAsia="en-US"/>
        </w:rPr>
        <w:t xml:space="preserve">2.2. </w:t>
      </w:r>
      <w:r w:rsidRPr="003810C5">
        <w:rPr>
          <w:b/>
          <w:sz w:val="22"/>
          <w:szCs w:val="22"/>
        </w:rPr>
        <w:t xml:space="preserve">Порядок проведения запроса предложений в электронной форме. </w:t>
      </w:r>
      <w:r w:rsidRPr="003810C5">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765A3888" w14:textId="77777777" w:rsidR="008E1CA7" w:rsidRPr="003810C5" w:rsidRDefault="008E1CA7" w:rsidP="00CC1380">
      <w:pPr>
        <w:spacing w:after="0"/>
        <w:ind w:firstLine="567"/>
        <w:rPr>
          <w:sz w:val="22"/>
          <w:szCs w:val="22"/>
        </w:rPr>
      </w:pPr>
      <w:r w:rsidRPr="003810C5">
        <w:rPr>
          <w:sz w:val="22"/>
          <w:szCs w:val="22"/>
        </w:rPr>
        <w:t xml:space="preserve">Форма заявки – электронная, размещена на сайте электронной торговой площадки </w:t>
      </w:r>
      <w:hyperlink r:id="rId16"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7"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 xml:space="preserve"> и настоящей Документацией. Заявки, сформированные Поставщиком на бумажном носителе, Заказчиком не принимаются.</w:t>
      </w:r>
    </w:p>
    <w:p w14:paraId="7E37B8C8" w14:textId="77777777" w:rsidR="008E1CA7" w:rsidRPr="003810C5" w:rsidRDefault="008E1CA7" w:rsidP="009914B2">
      <w:pPr>
        <w:spacing w:after="0"/>
        <w:ind w:firstLine="567"/>
        <w:rPr>
          <w:sz w:val="22"/>
          <w:szCs w:val="22"/>
        </w:rPr>
      </w:pPr>
      <w:r w:rsidRPr="003810C5">
        <w:rPr>
          <w:sz w:val="22"/>
          <w:szCs w:val="22"/>
        </w:rPr>
        <w:t xml:space="preserve">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w:t>
      </w:r>
      <w:r w:rsidRPr="003810C5">
        <w:rPr>
          <w:sz w:val="22"/>
          <w:szCs w:val="22"/>
        </w:rPr>
        <w:lastRenderedPageBreak/>
        <w:t>идентифицировать содержание данного файла заявки, с указанием наименования документа, представленного данным файлом.</w:t>
      </w:r>
    </w:p>
    <w:p w14:paraId="3AB8C8C4" w14:textId="77777777" w:rsidR="008E1CA7" w:rsidRPr="003810C5" w:rsidRDefault="008E1CA7" w:rsidP="009914B2">
      <w:pPr>
        <w:spacing w:after="0"/>
        <w:ind w:firstLine="567"/>
        <w:rPr>
          <w:sz w:val="22"/>
          <w:szCs w:val="22"/>
        </w:rPr>
      </w:pPr>
      <w:r w:rsidRPr="003810C5">
        <w:rPr>
          <w:sz w:val="22"/>
          <w:szCs w:val="22"/>
        </w:rPr>
        <w:t xml:space="preserve">Заявка и прилагаемые к ней документы подписываются участником закупки с помощью ЭЦП. </w:t>
      </w:r>
    </w:p>
    <w:p w14:paraId="5DFAE7A2" w14:textId="77777777" w:rsidR="008E1CA7" w:rsidRPr="003810C5" w:rsidRDefault="008E1CA7" w:rsidP="009914B2">
      <w:pPr>
        <w:autoSpaceDE w:val="0"/>
        <w:autoSpaceDN w:val="0"/>
        <w:adjustRightInd w:val="0"/>
        <w:spacing w:after="0"/>
        <w:ind w:firstLine="567"/>
        <w:rPr>
          <w:sz w:val="22"/>
          <w:szCs w:val="22"/>
        </w:rPr>
      </w:pPr>
      <w:r w:rsidRPr="003810C5">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7D952949" w14:textId="77777777" w:rsidR="008E1CA7" w:rsidRPr="003810C5" w:rsidRDefault="008E1CA7" w:rsidP="009914B2">
      <w:pPr>
        <w:autoSpaceDE w:val="0"/>
        <w:autoSpaceDN w:val="0"/>
        <w:adjustRightInd w:val="0"/>
        <w:spacing w:after="0"/>
        <w:ind w:firstLine="567"/>
        <w:rPr>
          <w:sz w:val="22"/>
          <w:szCs w:val="22"/>
        </w:rPr>
      </w:pPr>
      <w:r w:rsidRPr="003810C5">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E5DC3E3" w14:textId="77777777" w:rsidR="008E1CA7" w:rsidRPr="003810C5" w:rsidRDefault="008E1CA7" w:rsidP="009914B2">
      <w:pPr>
        <w:autoSpaceDE w:val="0"/>
        <w:autoSpaceDN w:val="0"/>
        <w:adjustRightInd w:val="0"/>
        <w:spacing w:after="0"/>
        <w:ind w:firstLine="567"/>
        <w:rPr>
          <w:sz w:val="22"/>
          <w:szCs w:val="22"/>
        </w:rPr>
      </w:pPr>
      <w:r w:rsidRPr="003810C5">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E30CABC" w14:textId="77777777" w:rsidR="008E1CA7" w:rsidRPr="003810C5" w:rsidRDefault="008E1CA7" w:rsidP="009914B2">
      <w:pPr>
        <w:autoSpaceDE w:val="0"/>
        <w:autoSpaceDN w:val="0"/>
        <w:adjustRightInd w:val="0"/>
        <w:spacing w:after="0"/>
        <w:ind w:firstLine="567"/>
        <w:rPr>
          <w:sz w:val="22"/>
          <w:szCs w:val="22"/>
        </w:rPr>
      </w:pPr>
      <w:r w:rsidRPr="003810C5">
        <w:rPr>
          <w:sz w:val="22"/>
          <w:szCs w:val="22"/>
        </w:rPr>
        <w:t>-</w:t>
      </w:r>
      <w:r w:rsidRPr="003810C5">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14:paraId="40DE5E05" w14:textId="77777777" w:rsidR="008E1CA7" w:rsidRPr="003810C5" w:rsidRDefault="008E1CA7" w:rsidP="009914B2">
      <w:pPr>
        <w:spacing w:after="0"/>
        <w:ind w:firstLine="567"/>
        <w:rPr>
          <w:sz w:val="22"/>
          <w:szCs w:val="22"/>
        </w:rPr>
      </w:pPr>
      <w:r w:rsidRPr="003810C5">
        <w:rPr>
          <w:b/>
          <w:bCs/>
          <w:sz w:val="22"/>
          <w:szCs w:val="22"/>
        </w:rPr>
        <w:t>Заявка с требуемыми документами</w:t>
      </w:r>
      <w:r w:rsidRPr="003810C5">
        <w:rPr>
          <w:sz w:val="22"/>
          <w:szCs w:val="22"/>
        </w:rPr>
        <w:t xml:space="preserve"> подаются участником закупки в срок, указанный в Извещении и Документации о закупке.</w:t>
      </w:r>
    </w:p>
    <w:p w14:paraId="3151501E" w14:textId="3DAC3E40" w:rsidR="008E1CA7" w:rsidRPr="003810C5" w:rsidRDefault="008E1CA7" w:rsidP="00814FF5">
      <w:pPr>
        <w:spacing w:after="0"/>
        <w:ind w:firstLine="567"/>
        <w:rPr>
          <w:b/>
          <w:sz w:val="22"/>
          <w:szCs w:val="22"/>
        </w:rPr>
      </w:pPr>
      <w:r w:rsidRPr="003810C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177B50EA" w14:textId="77777777" w:rsidR="008E1CA7" w:rsidRPr="003810C5" w:rsidRDefault="008E1CA7" w:rsidP="009914B2">
      <w:pPr>
        <w:spacing w:after="0"/>
        <w:ind w:firstLine="567"/>
        <w:rPr>
          <w:sz w:val="22"/>
          <w:szCs w:val="22"/>
          <w:lang w:eastAsia="en-US"/>
        </w:rPr>
      </w:pPr>
      <w:r w:rsidRPr="003810C5">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0DBD574" w14:textId="77777777" w:rsidR="008E1CA7" w:rsidRPr="003810C5" w:rsidRDefault="008E1CA7" w:rsidP="009914B2">
      <w:pPr>
        <w:spacing w:after="0"/>
        <w:ind w:firstLine="567"/>
        <w:rPr>
          <w:sz w:val="22"/>
          <w:szCs w:val="22"/>
        </w:rPr>
      </w:pPr>
      <w:r w:rsidRPr="003810C5">
        <w:rPr>
          <w:sz w:val="22"/>
          <w:szCs w:val="22"/>
        </w:rPr>
        <w:t>Извещение о продлении/сокращении срока подачи заявок размещается Заказчиком:</w:t>
      </w:r>
    </w:p>
    <w:p w14:paraId="3C98C90A" w14:textId="752DEA07" w:rsidR="008E1CA7" w:rsidRPr="003810C5" w:rsidRDefault="008E1CA7" w:rsidP="009914B2">
      <w:pPr>
        <w:spacing w:after="0"/>
        <w:ind w:firstLine="567"/>
        <w:rPr>
          <w:sz w:val="22"/>
          <w:szCs w:val="22"/>
        </w:rPr>
      </w:pPr>
      <w:r w:rsidRPr="003810C5">
        <w:rPr>
          <w:sz w:val="22"/>
          <w:szCs w:val="22"/>
        </w:rPr>
        <w:t xml:space="preserve">-  в Единой информационной системе </w:t>
      </w:r>
      <w:hyperlink r:id="rId18" w:history="1">
        <w:r w:rsidRPr="003810C5">
          <w:rPr>
            <w:sz w:val="22"/>
            <w:szCs w:val="22"/>
            <w:lang w:val="en-US"/>
          </w:rPr>
          <w:t>zakupki</w:t>
        </w:r>
        <w:r w:rsidRPr="003810C5">
          <w:rPr>
            <w:sz w:val="22"/>
            <w:szCs w:val="22"/>
          </w:rPr>
          <w:t>.</w:t>
        </w:r>
        <w:r w:rsidRPr="003810C5">
          <w:rPr>
            <w:sz w:val="22"/>
            <w:szCs w:val="22"/>
            <w:lang w:val="en-US"/>
          </w:rPr>
          <w:t>gov</w:t>
        </w:r>
        <w:r w:rsidRPr="003810C5">
          <w:rPr>
            <w:sz w:val="22"/>
            <w:szCs w:val="22"/>
          </w:rPr>
          <w:t>.ru</w:t>
        </w:r>
      </w:hyperlink>
      <w:r w:rsidRPr="003810C5">
        <w:rPr>
          <w:sz w:val="22"/>
          <w:szCs w:val="22"/>
        </w:rPr>
        <w:t>.</w:t>
      </w:r>
    </w:p>
    <w:p w14:paraId="4C654EE3" w14:textId="77777777" w:rsidR="008E1CA7" w:rsidRPr="003810C5" w:rsidRDefault="008E1CA7" w:rsidP="00CC1380">
      <w:pPr>
        <w:spacing w:after="0"/>
        <w:ind w:firstLine="567"/>
        <w:rPr>
          <w:sz w:val="22"/>
          <w:szCs w:val="22"/>
        </w:rPr>
      </w:pPr>
      <w:r w:rsidRPr="003810C5">
        <w:rPr>
          <w:sz w:val="22"/>
          <w:szCs w:val="22"/>
        </w:rPr>
        <w:t xml:space="preserve">- на сайте электронной торговой площадки </w:t>
      </w:r>
      <w:hyperlink r:id="rId19"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5903487" w14:textId="49B97A6A" w:rsidR="008E1CA7" w:rsidRPr="003810C5" w:rsidRDefault="008E1CA7" w:rsidP="009914B2">
      <w:pPr>
        <w:spacing w:after="0"/>
        <w:ind w:firstLine="567"/>
        <w:rPr>
          <w:sz w:val="22"/>
          <w:szCs w:val="22"/>
        </w:rPr>
      </w:pPr>
      <w:r w:rsidRPr="003810C5">
        <w:rPr>
          <w:sz w:val="22"/>
          <w:szCs w:val="22"/>
        </w:rPr>
        <w:t xml:space="preserve">- на сайте Заказчика </w:t>
      </w:r>
      <w:r w:rsidR="00CF6DF6" w:rsidRPr="00CF6DF6">
        <w:rPr>
          <w:sz w:val="22"/>
          <w:szCs w:val="22"/>
          <w:lang w:val="en-US"/>
        </w:rPr>
        <w:t>www</w:t>
      </w:r>
      <w:r w:rsidR="00CF6DF6" w:rsidRPr="00CF6DF6">
        <w:rPr>
          <w:sz w:val="22"/>
          <w:szCs w:val="22"/>
        </w:rPr>
        <w:t>.</w:t>
      </w:r>
      <w:hyperlink r:id="rId20" w:history="1">
        <w:r w:rsidRPr="003810C5">
          <w:rPr>
            <w:sz w:val="22"/>
            <w:szCs w:val="22"/>
          </w:rPr>
          <w:t>airport-surgut.ru</w:t>
        </w:r>
      </w:hyperlink>
      <w:r w:rsidRPr="003810C5">
        <w:rPr>
          <w:sz w:val="22"/>
          <w:szCs w:val="22"/>
        </w:rPr>
        <w:t xml:space="preserve"> – информационно.</w:t>
      </w:r>
    </w:p>
    <w:p w14:paraId="683C059E" w14:textId="77777777" w:rsidR="008E1CA7" w:rsidRPr="003810C5" w:rsidRDefault="008E1CA7" w:rsidP="009914B2">
      <w:pPr>
        <w:spacing w:after="0"/>
        <w:ind w:firstLine="567"/>
        <w:rPr>
          <w:sz w:val="22"/>
          <w:szCs w:val="22"/>
        </w:rPr>
      </w:pPr>
      <w:r w:rsidRPr="003810C5">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1B071C9" w14:textId="77777777" w:rsidR="008E1CA7" w:rsidRPr="003810C5" w:rsidRDefault="008E1CA7" w:rsidP="009914B2">
      <w:pPr>
        <w:spacing w:after="0"/>
        <w:ind w:firstLine="567"/>
        <w:rPr>
          <w:sz w:val="22"/>
          <w:szCs w:val="22"/>
          <w:lang w:eastAsia="en-US"/>
        </w:rPr>
      </w:pPr>
      <w:r w:rsidRPr="003810C5">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90A21BB" w14:textId="77777777" w:rsidR="008E1CA7" w:rsidRPr="003810C5" w:rsidRDefault="008E1CA7" w:rsidP="009914B2">
      <w:pPr>
        <w:spacing w:after="0"/>
        <w:ind w:firstLine="567"/>
        <w:rPr>
          <w:sz w:val="22"/>
          <w:szCs w:val="22"/>
          <w:lang w:eastAsia="en-US"/>
        </w:rPr>
      </w:pPr>
      <w:r w:rsidRPr="003810C5">
        <w:rPr>
          <w:sz w:val="22"/>
          <w:szCs w:val="22"/>
        </w:rPr>
        <w:t xml:space="preserve">Участник конкурентной закупки вправе изменить или отозвать свою заявку </w:t>
      </w:r>
      <w:r w:rsidRPr="003810C5">
        <w:rPr>
          <w:b/>
          <w:sz w:val="22"/>
          <w:szCs w:val="22"/>
        </w:rPr>
        <w:t>до истечения срока подачи заявок,</w:t>
      </w:r>
      <w:r w:rsidRPr="003810C5">
        <w:rPr>
          <w:rFonts w:eastAsia="Calibri"/>
          <w:bCs/>
          <w:sz w:val="22"/>
          <w:szCs w:val="22"/>
        </w:rPr>
        <w:t xml:space="preserve"> направив об этом уведомление оператору электронной площадки.</w:t>
      </w:r>
    </w:p>
    <w:p w14:paraId="24BCEA7D" w14:textId="77777777" w:rsidR="008E1CA7" w:rsidRPr="003810C5" w:rsidRDefault="008E1CA7" w:rsidP="009914B2">
      <w:pPr>
        <w:spacing w:after="0"/>
        <w:ind w:firstLine="567"/>
        <w:jc w:val="center"/>
        <w:rPr>
          <w:b/>
          <w:sz w:val="22"/>
          <w:szCs w:val="22"/>
          <w:lang w:eastAsia="en-US"/>
        </w:rPr>
      </w:pPr>
    </w:p>
    <w:p w14:paraId="7E7C71EE" w14:textId="77777777" w:rsidR="008E1CA7" w:rsidRPr="003810C5" w:rsidRDefault="008E1CA7" w:rsidP="009914B2">
      <w:pPr>
        <w:spacing w:after="0"/>
        <w:ind w:firstLine="567"/>
        <w:jc w:val="center"/>
        <w:rPr>
          <w:b/>
          <w:sz w:val="22"/>
          <w:szCs w:val="22"/>
          <w:lang w:eastAsia="en-US"/>
        </w:rPr>
      </w:pPr>
      <w:r w:rsidRPr="003810C5">
        <w:rPr>
          <w:b/>
          <w:sz w:val="22"/>
          <w:szCs w:val="22"/>
          <w:lang w:eastAsia="en-US"/>
        </w:rPr>
        <w:t xml:space="preserve">2.3. Порядок отмены закупки, внесения изменений </w:t>
      </w:r>
    </w:p>
    <w:p w14:paraId="072BC454" w14:textId="77777777" w:rsidR="008E1CA7" w:rsidRPr="003810C5" w:rsidRDefault="008E1CA7" w:rsidP="009914B2">
      <w:pPr>
        <w:spacing w:after="0"/>
        <w:ind w:firstLine="567"/>
        <w:jc w:val="center"/>
        <w:rPr>
          <w:b/>
          <w:sz w:val="22"/>
          <w:szCs w:val="22"/>
          <w:lang w:eastAsia="en-US"/>
        </w:rPr>
      </w:pPr>
      <w:r w:rsidRPr="003810C5">
        <w:rPr>
          <w:b/>
          <w:sz w:val="22"/>
          <w:szCs w:val="22"/>
          <w:lang w:eastAsia="en-US"/>
        </w:rPr>
        <w:t>в Извещение о проведении закупки и/или Документацию о закупке</w:t>
      </w:r>
    </w:p>
    <w:p w14:paraId="35179093" w14:textId="7BC866AF" w:rsidR="008E1CA7" w:rsidRPr="003810C5" w:rsidRDefault="008E1CA7" w:rsidP="009914B2">
      <w:pPr>
        <w:autoSpaceDE w:val="0"/>
        <w:autoSpaceDN w:val="0"/>
        <w:adjustRightInd w:val="0"/>
        <w:spacing w:after="0"/>
        <w:ind w:firstLine="567"/>
        <w:rPr>
          <w:rFonts w:eastAsia="Calibri"/>
          <w:sz w:val="22"/>
          <w:szCs w:val="22"/>
        </w:rPr>
      </w:pPr>
      <w:r w:rsidRPr="003810C5">
        <w:rPr>
          <w:rFonts w:eastAsia="Calibri"/>
          <w:sz w:val="22"/>
          <w:szCs w:val="22"/>
        </w:rPr>
        <w:t>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w:t>
      </w:r>
      <w:r w:rsidR="00D66D4C">
        <w:rPr>
          <w:rFonts w:eastAsia="Calibri"/>
          <w:sz w:val="22"/>
          <w:szCs w:val="22"/>
        </w:rPr>
        <w:t>ентной закупки и до заключения Д</w:t>
      </w:r>
      <w:r w:rsidRPr="003810C5">
        <w:rPr>
          <w:rFonts w:eastAsia="Calibri"/>
          <w:sz w:val="22"/>
          <w:szCs w:val="22"/>
        </w:rPr>
        <w:t>оговора Заказчик вправе отменить определение поставщика (</w:t>
      </w:r>
      <w:r w:rsidR="00F66A40">
        <w:rPr>
          <w:rFonts w:eastAsia="Calibri"/>
          <w:sz w:val="22"/>
          <w:szCs w:val="22"/>
        </w:rPr>
        <w:t>Подрядчика</w:t>
      </w:r>
      <w:r w:rsidRPr="003810C5">
        <w:rPr>
          <w:rFonts w:eastAsia="Calibri"/>
          <w:sz w:val="22"/>
          <w:szCs w:val="22"/>
        </w:rPr>
        <w:t xml:space="preserve">) только в случае возникновения обстоятельств </w:t>
      </w:r>
      <w:hyperlink r:id="rId21" w:history="1">
        <w:r w:rsidRPr="003810C5">
          <w:rPr>
            <w:rFonts w:eastAsia="Calibri"/>
            <w:sz w:val="22"/>
            <w:szCs w:val="22"/>
          </w:rPr>
          <w:t>непреодолимой силы</w:t>
        </w:r>
      </w:hyperlink>
      <w:r w:rsidRPr="003810C5">
        <w:rPr>
          <w:rFonts w:eastAsia="Calibri"/>
          <w:sz w:val="22"/>
          <w:szCs w:val="22"/>
        </w:rPr>
        <w:t xml:space="preserve"> в соответствии с гражданским законодательством.</w:t>
      </w:r>
    </w:p>
    <w:p w14:paraId="64122ADF" w14:textId="77777777" w:rsidR="008E1CA7" w:rsidRPr="003810C5" w:rsidRDefault="008E1CA7" w:rsidP="009914B2">
      <w:pPr>
        <w:autoSpaceDE w:val="0"/>
        <w:autoSpaceDN w:val="0"/>
        <w:adjustRightInd w:val="0"/>
        <w:spacing w:after="0"/>
        <w:ind w:firstLine="567"/>
        <w:rPr>
          <w:rFonts w:eastAsia="Calibri"/>
          <w:sz w:val="22"/>
          <w:szCs w:val="22"/>
        </w:rPr>
      </w:pPr>
      <w:r w:rsidRPr="003810C5">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3810C5">
        <w:rPr>
          <w:rFonts w:eastAsia="Calibri"/>
          <w:b/>
          <w:sz w:val="22"/>
          <w:szCs w:val="22"/>
        </w:rPr>
        <w:t>в день принятия этого решения</w:t>
      </w:r>
      <w:r w:rsidRPr="003810C5">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28039431" w14:textId="77777777" w:rsidR="008E1CA7" w:rsidRPr="003810C5" w:rsidRDefault="008E1CA7" w:rsidP="009914B2">
      <w:pPr>
        <w:widowControl w:val="0"/>
        <w:tabs>
          <w:tab w:val="left" w:pos="567"/>
        </w:tabs>
        <w:overflowPunct w:val="0"/>
        <w:autoSpaceDE w:val="0"/>
        <w:autoSpaceDN w:val="0"/>
        <w:adjustRightInd w:val="0"/>
        <w:spacing w:after="0"/>
        <w:ind w:firstLine="567"/>
        <w:rPr>
          <w:rFonts w:eastAsia="Calibri"/>
          <w:sz w:val="22"/>
          <w:szCs w:val="22"/>
        </w:rPr>
      </w:pPr>
      <w:r w:rsidRPr="003810C5">
        <w:rPr>
          <w:rFonts w:eastAsia="Calibri"/>
          <w:sz w:val="22"/>
          <w:szCs w:val="22"/>
        </w:rPr>
        <w:t xml:space="preserve">При отмене конкурентной закупки: </w:t>
      </w:r>
    </w:p>
    <w:p w14:paraId="2C58D3D9" w14:textId="77777777" w:rsidR="008E1CA7" w:rsidRPr="003810C5" w:rsidRDefault="008E1CA7" w:rsidP="009914B2">
      <w:pPr>
        <w:tabs>
          <w:tab w:val="left" w:pos="851"/>
          <w:tab w:val="left" w:pos="993"/>
        </w:tabs>
        <w:spacing w:after="0"/>
        <w:ind w:firstLine="567"/>
        <w:rPr>
          <w:sz w:val="22"/>
          <w:szCs w:val="22"/>
        </w:rPr>
      </w:pPr>
      <w:r w:rsidRPr="003810C5">
        <w:rPr>
          <w:sz w:val="22"/>
          <w:szCs w:val="22"/>
        </w:rPr>
        <w:t xml:space="preserve">- внесенное участниками обеспечение возвращается </w:t>
      </w:r>
      <w:r w:rsidRPr="003810C5">
        <w:rPr>
          <w:rFonts w:eastAsia="Calibri"/>
          <w:bCs/>
          <w:sz w:val="22"/>
          <w:szCs w:val="22"/>
        </w:rPr>
        <w:t xml:space="preserve">в срок не более </w:t>
      </w:r>
      <w:r w:rsidRPr="003810C5">
        <w:rPr>
          <w:rFonts w:eastAsia="Calibri"/>
          <w:b/>
          <w:bCs/>
          <w:sz w:val="22"/>
          <w:szCs w:val="22"/>
        </w:rPr>
        <w:t>7 (семи) рабочих дней</w:t>
      </w:r>
      <w:r w:rsidRPr="003810C5">
        <w:rPr>
          <w:rFonts w:eastAsia="Calibri"/>
          <w:bCs/>
          <w:sz w:val="22"/>
          <w:szCs w:val="22"/>
        </w:rPr>
        <w:t xml:space="preserve"> со для принятия решения об отмене конкурентной закупки </w:t>
      </w:r>
      <w:r w:rsidRPr="003810C5">
        <w:rPr>
          <w:sz w:val="22"/>
          <w:szCs w:val="22"/>
        </w:rPr>
        <w:t>на основании заявления участника с указанием реквизитов для перечисления возврата денежных средств.</w:t>
      </w:r>
    </w:p>
    <w:p w14:paraId="66C40093" w14:textId="77777777" w:rsidR="008E1CA7" w:rsidRPr="003810C5" w:rsidRDefault="008E1CA7" w:rsidP="009914B2">
      <w:pPr>
        <w:tabs>
          <w:tab w:val="left" w:pos="851"/>
          <w:tab w:val="left" w:pos="993"/>
        </w:tabs>
        <w:spacing w:after="0"/>
        <w:ind w:firstLine="567"/>
        <w:rPr>
          <w:rFonts w:eastAsia="Calibri"/>
          <w:sz w:val="22"/>
          <w:szCs w:val="22"/>
        </w:rPr>
      </w:pPr>
      <w:r w:rsidRPr="003810C5">
        <w:rPr>
          <w:sz w:val="22"/>
          <w:szCs w:val="22"/>
        </w:rPr>
        <w:t xml:space="preserve">- </w:t>
      </w:r>
      <w:r w:rsidRPr="003810C5">
        <w:rPr>
          <w:rFonts w:eastAsia="Calibri"/>
          <w:sz w:val="22"/>
          <w:szCs w:val="22"/>
        </w:rPr>
        <w:t xml:space="preserve">убытки (расходы), связанные с участием в закупке, Заказчиком не возмещаются. </w:t>
      </w:r>
    </w:p>
    <w:p w14:paraId="0A8CDC5C" w14:textId="77777777" w:rsidR="008E1CA7" w:rsidRPr="003810C5" w:rsidRDefault="008E1CA7" w:rsidP="009914B2">
      <w:pPr>
        <w:widowControl w:val="0"/>
        <w:autoSpaceDE w:val="0"/>
        <w:autoSpaceDN w:val="0"/>
        <w:adjustRightInd w:val="0"/>
        <w:spacing w:after="0"/>
        <w:ind w:firstLine="567"/>
        <w:rPr>
          <w:rFonts w:eastAsiaTheme="minorHAnsi"/>
          <w:sz w:val="22"/>
          <w:szCs w:val="22"/>
        </w:rPr>
      </w:pPr>
      <w:r w:rsidRPr="003810C5">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3810C5">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3810C5">
        <w:rPr>
          <w:rFonts w:eastAsiaTheme="minorHAnsi"/>
          <w:b/>
          <w:sz w:val="22"/>
          <w:szCs w:val="22"/>
        </w:rPr>
        <w:t>в течение 3 (трех) дней</w:t>
      </w:r>
      <w:r w:rsidRPr="003810C5">
        <w:rPr>
          <w:rFonts w:eastAsiaTheme="minorHAnsi"/>
          <w:sz w:val="22"/>
          <w:szCs w:val="22"/>
        </w:rPr>
        <w:t xml:space="preserve"> со дня принятия решения о внесении указанных изменений. </w:t>
      </w:r>
    </w:p>
    <w:p w14:paraId="58EE6A2C" w14:textId="77777777" w:rsidR="008E1CA7" w:rsidRPr="003810C5" w:rsidRDefault="008E1CA7" w:rsidP="009914B2">
      <w:pPr>
        <w:widowControl w:val="0"/>
        <w:autoSpaceDE w:val="0"/>
        <w:autoSpaceDN w:val="0"/>
        <w:adjustRightInd w:val="0"/>
        <w:spacing w:after="0"/>
        <w:ind w:firstLine="567"/>
        <w:rPr>
          <w:rFonts w:eastAsiaTheme="minorHAnsi"/>
          <w:sz w:val="22"/>
          <w:szCs w:val="22"/>
        </w:rPr>
      </w:pPr>
      <w:r w:rsidRPr="003810C5">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003F4419" w:rsidRPr="003810C5">
        <w:rPr>
          <w:rFonts w:eastAsiaTheme="minorHAnsi"/>
          <w:b/>
          <w:sz w:val="22"/>
          <w:szCs w:val="22"/>
        </w:rPr>
        <w:lastRenderedPageBreak/>
        <w:t xml:space="preserve">половины срока подачи заявок </w:t>
      </w:r>
      <w:r w:rsidRPr="003810C5">
        <w:rPr>
          <w:rFonts w:eastAsiaTheme="minorHAnsi"/>
          <w:sz w:val="22"/>
          <w:szCs w:val="22"/>
        </w:rPr>
        <w:t>до даты окончания срока подачи заявки на участие в закупке.</w:t>
      </w:r>
    </w:p>
    <w:p w14:paraId="4D6BEF07" w14:textId="77777777" w:rsidR="008E1CA7" w:rsidRPr="003810C5" w:rsidRDefault="008E1CA7" w:rsidP="009914B2">
      <w:pPr>
        <w:spacing w:after="0"/>
        <w:ind w:firstLine="567"/>
        <w:rPr>
          <w:rFonts w:eastAsia="Calibri"/>
          <w:sz w:val="22"/>
          <w:szCs w:val="22"/>
        </w:rPr>
      </w:pPr>
      <w:r w:rsidRPr="003810C5">
        <w:rPr>
          <w:rFonts w:eastAsia="Calibri"/>
          <w:sz w:val="22"/>
          <w:szCs w:val="22"/>
        </w:rPr>
        <w:t>Извещение о внесении изменений в Извещение о закупке размещается Заказчиком для всеобщего ознакомления:</w:t>
      </w:r>
    </w:p>
    <w:p w14:paraId="40BDBF9A" w14:textId="5D86564C" w:rsidR="008E1CA7" w:rsidRPr="003810C5" w:rsidRDefault="008E1CA7" w:rsidP="009914B2">
      <w:pPr>
        <w:numPr>
          <w:ilvl w:val="0"/>
          <w:numId w:val="9"/>
        </w:numPr>
        <w:tabs>
          <w:tab w:val="left" w:pos="851"/>
        </w:tabs>
        <w:spacing w:after="0"/>
        <w:ind w:left="0" w:firstLine="567"/>
        <w:rPr>
          <w:rFonts w:eastAsia="Calibri"/>
          <w:b/>
          <w:sz w:val="22"/>
          <w:szCs w:val="22"/>
        </w:rPr>
      </w:pPr>
      <w:r w:rsidRPr="003810C5">
        <w:rPr>
          <w:rFonts w:eastAsia="Calibri"/>
          <w:sz w:val="22"/>
          <w:szCs w:val="22"/>
        </w:rPr>
        <w:t xml:space="preserve">в Единой информационной системе </w:t>
      </w:r>
      <w:hyperlink r:id="rId22" w:history="1">
        <w:r w:rsidRPr="003810C5">
          <w:rPr>
            <w:rFonts w:eastAsia="Calibri"/>
            <w:sz w:val="22"/>
            <w:szCs w:val="22"/>
            <w:lang w:val="en-US"/>
          </w:rPr>
          <w:t>zakupki</w:t>
        </w:r>
        <w:r w:rsidRPr="003810C5">
          <w:rPr>
            <w:rFonts w:eastAsia="Calibri"/>
            <w:sz w:val="22"/>
            <w:szCs w:val="22"/>
          </w:rPr>
          <w:t>.</w:t>
        </w:r>
        <w:r w:rsidRPr="003810C5">
          <w:rPr>
            <w:rFonts w:eastAsia="Calibri"/>
            <w:sz w:val="22"/>
            <w:szCs w:val="22"/>
            <w:lang w:val="en-US"/>
          </w:rPr>
          <w:t>gov</w:t>
        </w:r>
        <w:r w:rsidRPr="003810C5">
          <w:rPr>
            <w:rFonts w:eastAsia="Calibri"/>
            <w:sz w:val="22"/>
            <w:szCs w:val="22"/>
          </w:rPr>
          <w:t>.ru</w:t>
        </w:r>
      </w:hyperlink>
      <w:r w:rsidRPr="003810C5">
        <w:rPr>
          <w:rFonts w:eastAsia="Calibri"/>
          <w:sz w:val="22"/>
          <w:szCs w:val="22"/>
        </w:rPr>
        <w:t>.</w:t>
      </w:r>
    </w:p>
    <w:p w14:paraId="4A6C4B8A" w14:textId="77777777" w:rsidR="008E1CA7" w:rsidRPr="003810C5" w:rsidRDefault="008E1CA7" w:rsidP="00CC1380">
      <w:pPr>
        <w:numPr>
          <w:ilvl w:val="0"/>
          <w:numId w:val="9"/>
        </w:numPr>
        <w:tabs>
          <w:tab w:val="left" w:pos="851"/>
        </w:tabs>
        <w:spacing w:after="0"/>
        <w:ind w:left="0" w:firstLine="567"/>
        <w:rPr>
          <w:rFonts w:eastAsia="Calibri"/>
          <w:b/>
          <w:sz w:val="22"/>
          <w:szCs w:val="22"/>
        </w:rPr>
      </w:pPr>
      <w:r w:rsidRPr="003810C5">
        <w:rPr>
          <w:rFonts w:eastAsia="Calibri"/>
          <w:sz w:val="22"/>
          <w:szCs w:val="22"/>
        </w:rPr>
        <w:t xml:space="preserve">на сайте электронной торговой площадки </w:t>
      </w:r>
      <w:hyperlink r:id="rId23"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hyperlink r:id="rId24" w:history="1"/>
      <w:r w:rsidRPr="003810C5">
        <w:rPr>
          <w:rFonts w:eastAsia="Calibri"/>
          <w:sz w:val="22"/>
          <w:szCs w:val="22"/>
        </w:rPr>
        <w:t>.</w:t>
      </w:r>
    </w:p>
    <w:p w14:paraId="379AC9BF" w14:textId="778F991C" w:rsidR="008E1CA7" w:rsidRPr="003810C5" w:rsidRDefault="008E1CA7" w:rsidP="009914B2">
      <w:pPr>
        <w:numPr>
          <w:ilvl w:val="0"/>
          <w:numId w:val="9"/>
        </w:numPr>
        <w:tabs>
          <w:tab w:val="left" w:pos="851"/>
        </w:tabs>
        <w:spacing w:after="0"/>
        <w:ind w:left="0" w:firstLine="567"/>
        <w:rPr>
          <w:rFonts w:eastAsia="Calibri"/>
          <w:sz w:val="22"/>
          <w:szCs w:val="22"/>
        </w:rPr>
      </w:pPr>
      <w:r w:rsidRPr="003810C5">
        <w:rPr>
          <w:rFonts w:eastAsia="Calibri"/>
          <w:sz w:val="22"/>
          <w:szCs w:val="22"/>
        </w:rPr>
        <w:t xml:space="preserve">на сайте АО «Аэропорт Сургут» </w:t>
      </w:r>
      <w:r w:rsidR="00CF6DF6" w:rsidRPr="00CF6DF6">
        <w:rPr>
          <w:rFonts w:eastAsia="Calibri"/>
          <w:sz w:val="22"/>
          <w:szCs w:val="22"/>
          <w:lang w:val="en-US"/>
        </w:rPr>
        <w:t>www</w:t>
      </w:r>
      <w:r w:rsidR="00CF6DF6" w:rsidRPr="00CF6DF6">
        <w:rPr>
          <w:rFonts w:eastAsia="Calibri"/>
          <w:sz w:val="22"/>
          <w:szCs w:val="22"/>
        </w:rPr>
        <w:t>.</w:t>
      </w:r>
      <w:hyperlink r:id="rId25" w:history="1">
        <w:r w:rsidRPr="003810C5">
          <w:rPr>
            <w:rFonts w:eastAsia="Calibri"/>
            <w:sz w:val="22"/>
            <w:szCs w:val="22"/>
          </w:rPr>
          <w:t>airport-surgut.ru</w:t>
        </w:r>
      </w:hyperlink>
      <w:r w:rsidRPr="003810C5">
        <w:rPr>
          <w:rFonts w:eastAsia="Calibri"/>
          <w:sz w:val="22"/>
          <w:szCs w:val="22"/>
        </w:rPr>
        <w:t xml:space="preserve"> – информационно.</w:t>
      </w:r>
    </w:p>
    <w:p w14:paraId="483A6B58" w14:textId="77777777" w:rsidR="008E1CA7" w:rsidRPr="003810C5" w:rsidRDefault="008E1CA7" w:rsidP="009914B2">
      <w:pPr>
        <w:widowControl w:val="0"/>
        <w:tabs>
          <w:tab w:val="left" w:pos="567"/>
        </w:tabs>
        <w:overflowPunct w:val="0"/>
        <w:autoSpaceDE w:val="0"/>
        <w:autoSpaceDN w:val="0"/>
        <w:adjustRightInd w:val="0"/>
        <w:spacing w:after="0"/>
        <w:ind w:firstLine="567"/>
        <w:rPr>
          <w:rFonts w:eastAsiaTheme="minorHAnsi"/>
          <w:sz w:val="22"/>
          <w:szCs w:val="22"/>
        </w:rPr>
      </w:pPr>
      <w:r w:rsidRPr="003810C5">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E956" w14:textId="77777777" w:rsidR="008E1CA7" w:rsidRPr="003810C5" w:rsidRDefault="008E1CA7" w:rsidP="009914B2">
      <w:pPr>
        <w:spacing w:after="0"/>
        <w:ind w:firstLine="567"/>
        <w:rPr>
          <w:rFonts w:eastAsia="Calibri"/>
          <w:sz w:val="22"/>
          <w:szCs w:val="22"/>
        </w:rPr>
      </w:pPr>
      <w:r w:rsidRPr="003810C5">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CE83DF6" w14:textId="77777777" w:rsidR="008E1CA7" w:rsidRPr="003810C5" w:rsidRDefault="008E1CA7" w:rsidP="009914B2">
      <w:pPr>
        <w:widowControl w:val="0"/>
        <w:tabs>
          <w:tab w:val="left" w:pos="567"/>
        </w:tabs>
        <w:overflowPunct w:val="0"/>
        <w:autoSpaceDE w:val="0"/>
        <w:autoSpaceDN w:val="0"/>
        <w:adjustRightInd w:val="0"/>
        <w:spacing w:after="0"/>
        <w:ind w:firstLine="567"/>
        <w:rPr>
          <w:sz w:val="22"/>
          <w:szCs w:val="22"/>
        </w:rPr>
      </w:pPr>
      <w:r w:rsidRPr="003810C5">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49E0FA2" w14:textId="77777777" w:rsidR="008E1CA7" w:rsidRPr="003810C5" w:rsidRDefault="008E1CA7" w:rsidP="009914B2">
      <w:pPr>
        <w:widowControl w:val="0"/>
        <w:tabs>
          <w:tab w:val="left" w:pos="567"/>
        </w:tabs>
        <w:overflowPunct w:val="0"/>
        <w:autoSpaceDE w:val="0"/>
        <w:autoSpaceDN w:val="0"/>
        <w:adjustRightInd w:val="0"/>
        <w:spacing w:after="0"/>
        <w:ind w:firstLine="567"/>
        <w:rPr>
          <w:sz w:val="22"/>
          <w:szCs w:val="22"/>
        </w:rPr>
      </w:pPr>
      <w:r w:rsidRPr="003810C5">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2" w:name="page47"/>
      <w:bookmarkEnd w:id="2"/>
      <w:r w:rsidRPr="003810C5">
        <w:rPr>
          <w:sz w:val="22"/>
          <w:szCs w:val="22"/>
        </w:rPr>
        <w:t xml:space="preserve"> </w:t>
      </w:r>
    </w:p>
    <w:p w14:paraId="6ECAB10F" w14:textId="77777777" w:rsidR="008E1CA7" w:rsidRPr="003810C5" w:rsidRDefault="008E1CA7" w:rsidP="009914B2">
      <w:pPr>
        <w:widowControl w:val="0"/>
        <w:tabs>
          <w:tab w:val="left" w:pos="567"/>
        </w:tabs>
        <w:overflowPunct w:val="0"/>
        <w:autoSpaceDE w:val="0"/>
        <w:autoSpaceDN w:val="0"/>
        <w:adjustRightInd w:val="0"/>
        <w:spacing w:after="0"/>
        <w:ind w:firstLine="567"/>
        <w:rPr>
          <w:sz w:val="22"/>
          <w:szCs w:val="22"/>
        </w:rPr>
      </w:pPr>
      <w:r w:rsidRPr="003810C5">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70F78C59" w14:textId="77777777" w:rsidR="008E1CA7" w:rsidRPr="003810C5" w:rsidRDefault="008E1CA7" w:rsidP="009914B2">
      <w:pPr>
        <w:spacing w:after="0"/>
        <w:ind w:firstLine="567"/>
        <w:rPr>
          <w:sz w:val="22"/>
          <w:szCs w:val="22"/>
        </w:rPr>
      </w:pPr>
    </w:p>
    <w:p w14:paraId="63D034EE" w14:textId="77777777" w:rsidR="008E1CA7" w:rsidRPr="003810C5" w:rsidRDefault="008E1CA7" w:rsidP="009914B2">
      <w:pPr>
        <w:spacing w:after="0"/>
        <w:ind w:firstLine="567"/>
        <w:jc w:val="center"/>
        <w:rPr>
          <w:b/>
          <w:sz w:val="22"/>
          <w:szCs w:val="22"/>
          <w:lang w:eastAsia="en-US"/>
        </w:rPr>
      </w:pPr>
      <w:r w:rsidRPr="003810C5">
        <w:rPr>
          <w:b/>
          <w:sz w:val="22"/>
          <w:szCs w:val="22"/>
          <w:lang w:eastAsia="en-US"/>
        </w:rPr>
        <w:t xml:space="preserve">2.4. Форма, порядок, дата начала и дата окончания срока предоставления </w:t>
      </w:r>
    </w:p>
    <w:p w14:paraId="458B7F61" w14:textId="77777777" w:rsidR="008E1CA7" w:rsidRPr="003810C5" w:rsidRDefault="008E1CA7" w:rsidP="009914B2">
      <w:pPr>
        <w:spacing w:after="0"/>
        <w:ind w:firstLine="567"/>
        <w:jc w:val="center"/>
        <w:rPr>
          <w:b/>
          <w:sz w:val="22"/>
          <w:szCs w:val="22"/>
          <w:lang w:eastAsia="en-US"/>
        </w:rPr>
      </w:pPr>
      <w:r w:rsidRPr="003810C5">
        <w:rPr>
          <w:b/>
          <w:sz w:val="22"/>
          <w:szCs w:val="22"/>
          <w:lang w:eastAsia="en-US"/>
        </w:rPr>
        <w:t>участникам закупки разъяснений положений Документации о закупке</w:t>
      </w:r>
    </w:p>
    <w:p w14:paraId="13A27BD1" w14:textId="77777777" w:rsidR="008E1CA7" w:rsidRPr="003810C5" w:rsidRDefault="008E1CA7" w:rsidP="009914B2">
      <w:pPr>
        <w:spacing w:after="0"/>
        <w:ind w:firstLine="567"/>
        <w:rPr>
          <w:sz w:val="22"/>
          <w:szCs w:val="22"/>
        </w:rPr>
      </w:pPr>
      <w:r w:rsidRPr="003810C5">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3810C5">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3810C5">
        <w:rPr>
          <w:sz w:val="22"/>
          <w:szCs w:val="22"/>
        </w:rPr>
        <w:t xml:space="preserve"> </w:t>
      </w:r>
    </w:p>
    <w:p w14:paraId="5B74B0A7" w14:textId="77777777" w:rsidR="008E1CA7" w:rsidRPr="003810C5" w:rsidRDefault="008E1CA7" w:rsidP="009914B2">
      <w:pPr>
        <w:spacing w:after="0"/>
        <w:ind w:firstLine="567"/>
        <w:rPr>
          <w:sz w:val="22"/>
          <w:szCs w:val="22"/>
          <w:lang w:eastAsia="en-US"/>
        </w:rPr>
      </w:pPr>
      <w:r w:rsidRPr="003810C5">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26A9EB8F" w14:textId="77777777" w:rsidR="008E1CA7" w:rsidRPr="003810C5" w:rsidRDefault="008E1CA7" w:rsidP="009914B2">
      <w:pPr>
        <w:spacing w:after="0"/>
        <w:ind w:firstLine="567"/>
        <w:rPr>
          <w:sz w:val="22"/>
          <w:szCs w:val="22"/>
        </w:rPr>
      </w:pPr>
      <w:r w:rsidRPr="003810C5">
        <w:rPr>
          <w:sz w:val="22"/>
          <w:szCs w:val="22"/>
        </w:rPr>
        <w:t>Разъяснения положений Документации о закупке размещается Заказчиком:</w:t>
      </w:r>
    </w:p>
    <w:p w14:paraId="5FBE8E36" w14:textId="7AF7712A" w:rsidR="008E1CA7" w:rsidRPr="003810C5" w:rsidRDefault="008E1CA7" w:rsidP="009914B2">
      <w:pPr>
        <w:spacing w:after="0"/>
        <w:ind w:firstLine="567"/>
        <w:rPr>
          <w:sz w:val="22"/>
          <w:szCs w:val="22"/>
        </w:rPr>
      </w:pPr>
      <w:r w:rsidRPr="003810C5">
        <w:rPr>
          <w:sz w:val="22"/>
          <w:szCs w:val="22"/>
        </w:rPr>
        <w:t xml:space="preserve">- для всеобщего ознакомления на Единой информационной системе </w:t>
      </w:r>
      <w:hyperlink r:id="rId26" w:history="1">
        <w:r w:rsidRPr="003810C5">
          <w:rPr>
            <w:sz w:val="22"/>
            <w:szCs w:val="22"/>
            <w:lang w:val="en-US"/>
          </w:rPr>
          <w:t>zakupki</w:t>
        </w:r>
        <w:r w:rsidRPr="003810C5">
          <w:rPr>
            <w:sz w:val="22"/>
            <w:szCs w:val="22"/>
          </w:rPr>
          <w:t>.</w:t>
        </w:r>
        <w:r w:rsidRPr="003810C5">
          <w:rPr>
            <w:sz w:val="22"/>
            <w:szCs w:val="22"/>
            <w:lang w:val="en-US"/>
          </w:rPr>
          <w:t>gov</w:t>
        </w:r>
        <w:r w:rsidRPr="003810C5">
          <w:rPr>
            <w:sz w:val="22"/>
            <w:szCs w:val="22"/>
          </w:rPr>
          <w:t>.ru</w:t>
        </w:r>
      </w:hyperlink>
    </w:p>
    <w:p w14:paraId="2C628F7A" w14:textId="77777777" w:rsidR="008E1CA7" w:rsidRPr="003810C5" w:rsidRDefault="008E1CA7" w:rsidP="00CC1380">
      <w:pPr>
        <w:spacing w:after="0"/>
        <w:ind w:firstLine="567"/>
        <w:rPr>
          <w:sz w:val="22"/>
          <w:szCs w:val="22"/>
        </w:rPr>
      </w:pPr>
      <w:r w:rsidRPr="003810C5">
        <w:rPr>
          <w:sz w:val="22"/>
          <w:szCs w:val="22"/>
        </w:rPr>
        <w:t xml:space="preserve">- на сайте электронной торговой площадки </w:t>
      </w:r>
      <w:hyperlink r:id="rId27" w:history="1">
        <w:r w:rsidR="00CC1380" w:rsidRPr="003810C5">
          <w:rPr>
            <w:rStyle w:val="ab"/>
            <w:sz w:val="22"/>
            <w:szCs w:val="22"/>
            <w:lang w:val="en-US"/>
          </w:rPr>
          <w:t>corp</w:t>
        </w:r>
        <w:r w:rsidR="00CC1380" w:rsidRPr="003810C5">
          <w:rPr>
            <w:rStyle w:val="ab"/>
            <w:sz w:val="22"/>
            <w:szCs w:val="22"/>
          </w:rPr>
          <w:t>.</w:t>
        </w:r>
        <w:r w:rsidR="00CC1380" w:rsidRPr="003810C5">
          <w:rPr>
            <w:rStyle w:val="ab"/>
            <w:sz w:val="22"/>
            <w:szCs w:val="22"/>
            <w:lang w:val="en-US"/>
          </w:rPr>
          <w:t>roseltorg</w:t>
        </w:r>
        <w:r w:rsidR="00CC1380" w:rsidRPr="003810C5">
          <w:rPr>
            <w:rStyle w:val="ab"/>
            <w:sz w:val="22"/>
            <w:szCs w:val="22"/>
          </w:rPr>
          <w:t>.</w:t>
        </w:r>
        <w:r w:rsidR="00CC1380" w:rsidRPr="003810C5">
          <w:rPr>
            <w:rStyle w:val="ab"/>
            <w:sz w:val="22"/>
            <w:szCs w:val="22"/>
            <w:lang w:val="en-US"/>
          </w:rPr>
          <w:t>ru</w:t>
        </w:r>
      </w:hyperlink>
      <w:r w:rsidRPr="003810C5">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5C26F756" w14:textId="77777777" w:rsidR="008E1CA7" w:rsidRPr="003810C5" w:rsidRDefault="008E1CA7" w:rsidP="009914B2">
      <w:pPr>
        <w:spacing w:after="0"/>
        <w:ind w:firstLine="567"/>
        <w:jc w:val="center"/>
        <w:rPr>
          <w:b/>
          <w:sz w:val="22"/>
          <w:szCs w:val="22"/>
          <w:lang w:eastAsia="en-US"/>
        </w:rPr>
      </w:pPr>
    </w:p>
    <w:p w14:paraId="5DEB8B09" w14:textId="77777777" w:rsidR="008E1CA7" w:rsidRPr="003810C5" w:rsidRDefault="008E1CA7" w:rsidP="009914B2">
      <w:pPr>
        <w:spacing w:after="0"/>
        <w:ind w:firstLine="567"/>
        <w:jc w:val="center"/>
        <w:rPr>
          <w:b/>
          <w:sz w:val="22"/>
          <w:szCs w:val="22"/>
          <w:lang w:eastAsia="en-US"/>
        </w:rPr>
      </w:pPr>
      <w:r w:rsidRPr="003810C5">
        <w:rPr>
          <w:b/>
          <w:sz w:val="22"/>
          <w:szCs w:val="22"/>
          <w:lang w:eastAsia="en-US"/>
        </w:rPr>
        <w:t>2.5. Требования к участникам закупки</w:t>
      </w:r>
    </w:p>
    <w:p w14:paraId="3041CE95"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xml:space="preserve">При осуществлении закупки Заказчиком устанавливаются следующие </w:t>
      </w:r>
      <w:r w:rsidRPr="003810C5">
        <w:rPr>
          <w:rFonts w:ascii="Times New Roman" w:hAnsi="Times New Roman"/>
          <w:b/>
        </w:rPr>
        <w:t>обязательные требования</w:t>
      </w:r>
      <w:r w:rsidRPr="003810C5">
        <w:rPr>
          <w:rFonts w:ascii="Times New Roman" w:hAnsi="Times New Roman"/>
        </w:rPr>
        <w:t xml:space="preserve"> к участникам закупки:</w:t>
      </w:r>
    </w:p>
    <w:p w14:paraId="679EFCB3"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59513F4F"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1CF6A333"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3CDFABC7"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CDB95F"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4E4D67AC"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sidRPr="003810C5">
        <w:rPr>
          <w:rFonts w:ascii="Times New Roman" w:hAnsi="Times New Roman"/>
        </w:rPr>
        <w:lastRenderedPageBreak/>
        <w:t>работы, оказанием услуги, являющихся объектом осуществляемой закупки, и административного наказания в виде дисквалификации;</w:t>
      </w:r>
    </w:p>
    <w:p w14:paraId="0A8F1C8F"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3810C5">
        <w:rPr>
          <w:rFonts w:ascii="Times New Roman" w:hAnsi="Times New Roman"/>
          <w:bCs/>
        </w:rPr>
        <w:t xml:space="preserve"> </w:t>
      </w:r>
      <w:r w:rsidRPr="003810C5">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3810C5">
        <w:rPr>
          <w:rFonts w:ascii="Times New Roman" w:hAnsi="Times New Roman"/>
          <w:bCs/>
        </w:rPr>
        <w:t xml:space="preserve"> </w:t>
      </w:r>
      <w:r w:rsidRPr="003810C5">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F476315"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0B0DAE5" w14:textId="77777777" w:rsidR="008E1CA7" w:rsidRPr="003810C5"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CA5ADB" w14:textId="77777777" w:rsidR="008E1CA7" w:rsidRPr="003810C5" w:rsidRDefault="008E1CA7" w:rsidP="009914B2">
      <w:pPr>
        <w:pStyle w:val="ConsPlusNormal"/>
        <w:ind w:firstLine="567"/>
        <w:rPr>
          <w:rFonts w:ascii="Times New Roman" w:hAnsi="Times New Roman" w:cs="Times New Roman"/>
          <w:sz w:val="22"/>
          <w:szCs w:val="22"/>
        </w:rPr>
      </w:pPr>
      <w:r w:rsidRPr="003810C5">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D0C7155" w14:textId="77777777" w:rsidR="008E1CA7" w:rsidRPr="003810C5" w:rsidRDefault="008E1CA7" w:rsidP="009914B2">
      <w:pPr>
        <w:spacing w:after="0"/>
        <w:ind w:firstLine="567"/>
        <w:rPr>
          <w:b/>
          <w:i/>
          <w:sz w:val="22"/>
          <w:szCs w:val="22"/>
          <w:lang w:eastAsia="en-US"/>
        </w:rPr>
      </w:pPr>
      <w:r w:rsidRPr="003810C5">
        <w:rPr>
          <w:b/>
          <w:i/>
          <w:sz w:val="22"/>
          <w:szCs w:val="22"/>
          <w:lang w:eastAsia="en-US"/>
        </w:rPr>
        <w:t>Примечание</w:t>
      </w:r>
      <w:r w:rsidR="00693D78" w:rsidRPr="003810C5">
        <w:rPr>
          <w:b/>
          <w:i/>
          <w:sz w:val="22"/>
          <w:szCs w:val="22"/>
          <w:lang w:eastAsia="en-US"/>
        </w:rPr>
        <w:t>: для</w:t>
      </w:r>
      <w:r w:rsidRPr="003810C5">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1648168" w14:textId="77777777" w:rsidR="008E1CA7" w:rsidRPr="003810C5" w:rsidRDefault="008E1CA7" w:rsidP="009914B2">
      <w:pPr>
        <w:spacing w:after="0"/>
        <w:ind w:firstLine="567"/>
        <w:jc w:val="center"/>
        <w:rPr>
          <w:b/>
          <w:sz w:val="22"/>
          <w:szCs w:val="22"/>
        </w:rPr>
      </w:pPr>
    </w:p>
    <w:p w14:paraId="272CBCD5" w14:textId="76A29553" w:rsidR="008E1CA7" w:rsidRPr="003810C5" w:rsidRDefault="00450BF7" w:rsidP="009914B2">
      <w:pPr>
        <w:spacing w:after="0"/>
        <w:ind w:firstLine="567"/>
        <w:rPr>
          <w:b/>
          <w:sz w:val="22"/>
          <w:szCs w:val="22"/>
        </w:rPr>
      </w:pPr>
      <w:r>
        <w:rPr>
          <w:b/>
          <w:sz w:val="22"/>
          <w:szCs w:val="22"/>
        </w:rPr>
        <w:t xml:space="preserve">2.6. </w:t>
      </w:r>
      <w:r w:rsidR="008E1CA7" w:rsidRPr="003810C5">
        <w:rPr>
          <w:b/>
          <w:sz w:val="22"/>
          <w:szCs w:val="22"/>
        </w:rPr>
        <w:t xml:space="preserve">Комиссия по закупкам вправе не допустить участника к участию в закупке </w:t>
      </w:r>
      <w:r w:rsidR="008E1CA7" w:rsidRPr="003810C5">
        <w:rPr>
          <w:rFonts w:eastAsia="Calibri"/>
          <w:b/>
          <w:sz w:val="22"/>
          <w:szCs w:val="22"/>
        </w:rPr>
        <w:t>и (или) отклонить заявку участника на любом этапе проведения конкурентной закупки в случаях</w:t>
      </w:r>
      <w:r w:rsidR="008E1CA7" w:rsidRPr="003810C5">
        <w:rPr>
          <w:b/>
          <w:sz w:val="22"/>
          <w:szCs w:val="22"/>
        </w:rPr>
        <w:t>:</w:t>
      </w:r>
    </w:p>
    <w:p w14:paraId="7A54ED10" w14:textId="0FE2516A" w:rsidR="008E1CA7" w:rsidRPr="003810C5" w:rsidRDefault="00450BF7" w:rsidP="009914B2">
      <w:pPr>
        <w:spacing w:after="0"/>
        <w:ind w:firstLine="567"/>
        <w:rPr>
          <w:b/>
          <w:sz w:val="22"/>
          <w:szCs w:val="22"/>
        </w:rPr>
      </w:pPr>
      <w:r>
        <w:rPr>
          <w:b/>
          <w:sz w:val="22"/>
          <w:szCs w:val="22"/>
        </w:rPr>
        <w:t>2.6.1.</w:t>
      </w:r>
      <w:r w:rsidR="008E1CA7" w:rsidRPr="003810C5">
        <w:rPr>
          <w:b/>
          <w:sz w:val="22"/>
          <w:szCs w:val="22"/>
        </w:rPr>
        <w:t xml:space="preserve">  Непредоставления документов:</w:t>
      </w:r>
    </w:p>
    <w:p w14:paraId="2717716B" w14:textId="77777777" w:rsidR="008E1CA7" w:rsidRPr="003810C5" w:rsidRDefault="008E1CA7" w:rsidP="009914B2">
      <w:pPr>
        <w:spacing w:after="0"/>
        <w:ind w:firstLine="567"/>
        <w:rPr>
          <w:sz w:val="22"/>
          <w:szCs w:val="22"/>
        </w:rPr>
      </w:pPr>
      <w:r w:rsidRPr="003810C5">
        <w:rPr>
          <w:sz w:val="22"/>
          <w:szCs w:val="22"/>
        </w:rPr>
        <w:t>1. Заявки с приложениями.</w:t>
      </w:r>
    </w:p>
    <w:p w14:paraId="4966D5A3" w14:textId="77777777" w:rsidR="008E1CA7" w:rsidRPr="003810C5" w:rsidRDefault="008E1CA7" w:rsidP="009914B2">
      <w:pPr>
        <w:tabs>
          <w:tab w:val="num" w:pos="1169"/>
          <w:tab w:val="num" w:pos="1847"/>
        </w:tabs>
        <w:spacing w:after="0"/>
        <w:ind w:firstLine="567"/>
        <w:rPr>
          <w:sz w:val="22"/>
          <w:szCs w:val="22"/>
        </w:rPr>
      </w:pPr>
      <w:r w:rsidRPr="003810C5">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91E97CC" w14:textId="77777777" w:rsidR="008E1CA7" w:rsidRPr="003810C5" w:rsidRDefault="008E1CA7" w:rsidP="009914B2">
      <w:pPr>
        <w:tabs>
          <w:tab w:val="num" w:pos="1169"/>
          <w:tab w:val="num" w:pos="1847"/>
        </w:tabs>
        <w:spacing w:after="0"/>
        <w:ind w:firstLine="567"/>
        <w:rPr>
          <w:sz w:val="22"/>
          <w:szCs w:val="22"/>
        </w:rPr>
      </w:pPr>
      <w:r w:rsidRPr="003810C5">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194B2C" w:rsidRPr="003810C5">
        <w:rPr>
          <w:sz w:val="22"/>
          <w:szCs w:val="22"/>
        </w:rPr>
        <w:t>лиц) *</w:t>
      </w:r>
      <w:r w:rsidRPr="003810C5">
        <w:rPr>
          <w:sz w:val="22"/>
          <w:szCs w:val="22"/>
        </w:rPr>
        <w:t>.</w:t>
      </w:r>
    </w:p>
    <w:p w14:paraId="75B22ED2" w14:textId="77777777" w:rsidR="008E1CA7" w:rsidRPr="003810C5" w:rsidRDefault="008E1CA7" w:rsidP="009914B2">
      <w:pPr>
        <w:tabs>
          <w:tab w:val="num" w:pos="1169"/>
          <w:tab w:val="num" w:pos="1847"/>
        </w:tabs>
        <w:spacing w:after="0"/>
        <w:ind w:firstLine="567"/>
        <w:rPr>
          <w:sz w:val="22"/>
          <w:szCs w:val="22"/>
        </w:rPr>
      </w:pPr>
      <w:r w:rsidRPr="003810C5">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194B2C" w:rsidRPr="003810C5">
        <w:rPr>
          <w:sz w:val="22"/>
          <w:szCs w:val="22"/>
        </w:rPr>
        <w:t>доверенности) *</w:t>
      </w:r>
      <w:r w:rsidRPr="003810C5">
        <w:rPr>
          <w:sz w:val="22"/>
          <w:szCs w:val="22"/>
        </w:rPr>
        <w:t xml:space="preserve">.  </w:t>
      </w:r>
    </w:p>
    <w:p w14:paraId="4FBB1397" w14:textId="77777777" w:rsidR="008E1CA7" w:rsidRPr="003810C5" w:rsidRDefault="008E1CA7" w:rsidP="009914B2">
      <w:pPr>
        <w:tabs>
          <w:tab w:val="num" w:pos="1169"/>
          <w:tab w:val="num" w:pos="1847"/>
        </w:tabs>
        <w:spacing w:after="0"/>
        <w:ind w:firstLine="567"/>
        <w:rPr>
          <w:sz w:val="22"/>
          <w:szCs w:val="22"/>
        </w:rPr>
      </w:pPr>
      <w:r w:rsidRPr="003810C5">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56EB77DF" w14:textId="77777777" w:rsidR="008E1CA7" w:rsidRPr="003810C5" w:rsidRDefault="008E1CA7" w:rsidP="009914B2">
      <w:pPr>
        <w:tabs>
          <w:tab w:val="num" w:pos="1169"/>
          <w:tab w:val="num" w:pos="1847"/>
        </w:tabs>
        <w:spacing w:after="0"/>
        <w:ind w:firstLine="567"/>
        <w:rPr>
          <w:sz w:val="22"/>
          <w:szCs w:val="22"/>
        </w:rPr>
      </w:pPr>
      <w:r w:rsidRPr="003810C5">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3810C5">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3810C5">
        <w:rPr>
          <w:sz w:val="22"/>
          <w:szCs w:val="22"/>
        </w:rPr>
        <w:t>*</w:t>
      </w:r>
      <w:r w:rsidRPr="003810C5">
        <w:rPr>
          <w:rFonts w:eastAsia="Calibri"/>
          <w:sz w:val="22"/>
          <w:szCs w:val="22"/>
        </w:rPr>
        <w:t>.</w:t>
      </w:r>
    </w:p>
    <w:p w14:paraId="2262950F" w14:textId="77777777" w:rsidR="008E1CA7" w:rsidRPr="003810C5" w:rsidRDefault="008E1CA7" w:rsidP="009914B2">
      <w:pPr>
        <w:spacing w:after="0"/>
        <w:ind w:firstLine="567"/>
        <w:rPr>
          <w:sz w:val="22"/>
          <w:szCs w:val="22"/>
        </w:rPr>
      </w:pPr>
      <w:r w:rsidRPr="003810C5">
        <w:rPr>
          <w:sz w:val="22"/>
          <w:szCs w:val="22"/>
        </w:rPr>
        <w:t xml:space="preserve"> 7. Копии документов, удостоверяющих личность (для физических </w:t>
      </w:r>
      <w:r w:rsidR="00194B2C" w:rsidRPr="003810C5">
        <w:rPr>
          <w:sz w:val="22"/>
          <w:szCs w:val="22"/>
        </w:rPr>
        <w:t>лиц) *</w:t>
      </w:r>
      <w:r w:rsidRPr="003810C5">
        <w:rPr>
          <w:sz w:val="22"/>
          <w:szCs w:val="22"/>
        </w:rPr>
        <w:t xml:space="preserve">. </w:t>
      </w:r>
    </w:p>
    <w:p w14:paraId="3AFD1B45" w14:textId="77777777" w:rsidR="008E1CA7" w:rsidRPr="003810C5" w:rsidRDefault="008E1CA7" w:rsidP="009914B2">
      <w:pPr>
        <w:spacing w:after="0"/>
        <w:ind w:firstLine="567"/>
        <w:rPr>
          <w:sz w:val="22"/>
          <w:szCs w:val="22"/>
        </w:rPr>
      </w:pPr>
      <w:r w:rsidRPr="003810C5">
        <w:rPr>
          <w:sz w:val="22"/>
          <w:szCs w:val="22"/>
        </w:rPr>
        <w:t xml:space="preserve"> 8. Согласие участника – </w:t>
      </w:r>
      <w:r w:rsidRPr="003810C5">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1B0BF019" w14:textId="77777777" w:rsidR="008E1CA7" w:rsidRPr="003810C5" w:rsidRDefault="008E1CA7" w:rsidP="009914B2">
      <w:pPr>
        <w:spacing w:after="0"/>
        <w:ind w:firstLine="567"/>
        <w:rPr>
          <w:bCs/>
          <w:sz w:val="22"/>
          <w:szCs w:val="22"/>
        </w:rPr>
      </w:pPr>
      <w:r w:rsidRPr="003810C5">
        <w:rPr>
          <w:bCs/>
          <w:sz w:val="22"/>
          <w:szCs w:val="22"/>
        </w:rPr>
        <w:lastRenderedPageBreak/>
        <w:t>9. Копия р</w:t>
      </w:r>
      <w:r w:rsidRPr="003810C5">
        <w:rPr>
          <w:sz w:val="22"/>
          <w:szCs w:val="22"/>
        </w:rPr>
        <w:t xml:space="preserve">ешения об одобрении крупной </w:t>
      </w:r>
      <w:r w:rsidR="00AA0135" w:rsidRPr="003810C5">
        <w:rPr>
          <w:sz w:val="22"/>
          <w:szCs w:val="22"/>
        </w:rPr>
        <w:t>сделки в случае, если</w:t>
      </w:r>
      <w:r w:rsidRPr="003810C5">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3406B43E" w14:textId="77777777" w:rsidR="008E1CA7" w:rsidRPr="003810C5" w:rsidRDefault="008E1CA7" w:rsidP="009914B2">
      <w:pPr>
        <w:spacing w:after="0"/>
        <w:ind w:firstLine="567"/>
        <w:rPr>
          <w:bCs/>
          <w:sz w:val="22"/>
          <w:szCs w:val="22"/>
        </w:rPr>
      </w:pPr>
      <w:r w:rsidRPr="003810C5">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003D7B1B" w14:textId="77777777" w:rsidR="008E1CA7" w:rsidRPr="003810C5" w:rsidRDefault="008E1CA7" w:rsidP="009914B2">
      <w:pPr>
        <w:tabs>
          <w:tab w:val="num" w:pos="1169"/>
          <w:tab w:val="num" w:pos="1847"/>
        </w:tabs>
        <w:spacing w:after="0"/>
        <w:ind w:firstLine="567"/>
        <w:rPr>
          <w:sz w:val="22"/>
          <w:szCs w:val="22"/>
        </w:rPr>
      </w:pPr>
      <w:r w:rsidRPr="003810C5">
        <w:rPr>
          <w:bCs/>
          <w:sz w:val="22"/>
          <w:szCs w:val="22"/>
        </w:rPr>
        <w:t xml:space="preserve">11. </w:t>
      </w:r>
      <w:r w:rsidRPr="003810C5">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51A86059" w14:textId="77777777" w:rsidR="008E1CA7" w:rsidRPr="003810C5" w:rsidRDefault="008E1CA7" w:rsidP="009914B2">
      <w:pPr>
        <w:spacing w:after="0"/>
        <w:ind w:firstLine="567"/>
        <w:rPr>
          <w:bCs/>
          <w:sz w:val="22"/>
          <w:szCs w:val="22"/>
        </w:rPr>
      </w:pPr>
      <w:r w:rsidRPr="003810C5">
        <w:rPr>
          <w:sz w:val="22"/>
          <w:szCs w:val="22"/>
        </w:rPr>
        <w:t>12. Уведомление о присвоении кодов статистики*.</w:t>
      </w:r>
    </w:p>
    <w:p w14:paraId="4385103F" w14:textId="77777777" w:rsidR="008E1CA7" w:rsidRPr="003810C5" w:rsidRDefault="008E1CA7" w:rsidP="009914B2">
      <w:pPr>
        <w:spacing w:after="0"/>
        <w:ind w:firstLine="567"/>
        <w:rPr>
          <w:sz w:val="22"/>
          <w:szCs w:val="22"/>
        </w:rPr>
      </w:pPr>
      <w:r w:rsidRPr="003810C5">
        <w:rPr>
          <w:bCs/>
          <w:sz w:val="22"/>
          <w:szCs w:val="22"/>
        </w:rPr>
        <w:t>13. Копии с</w:t>
      </w:r>
      <w:r w:rsidRPr="003810C5">
        <w:rPr>
          <w:sz w:val="22"/>
          <w:szCs w:val="22"/>
        </w:rPr>
        <w:t xml:space="preserve">ертификатов, лицензий и иной разрешительной документации, если их наличие необходимо для выполнения работ, </w:t>
      </w:r>
      <w:r w:rsidR="0093469C" w:rsidRPr="003810C5">
        <w:rPr>
          <w:sz w:val="22"/>
          <w:szCs w:val="22"/>
        </w:rPr>
        <w:t>выполнения</w:t>
      </w:r>
      <w:r w:rsidRPr="003810C5">
        <w:rPr>
          <w:sz w:val="22"/>
          <w:szCs w:val="22"/>
        </w:rPr>
        <w:t xml:space="preserve"> услуг, поставки товаров, являющихся предметом закупки*.</w:t>
      </w:r>
    </w:p>
    <w:p w14:paraId="62CD27E9" w14:textId="77777777" w:rsidR="008E1CA7" w:rsidRPr="003810C5" w:rsidRDefault="008E1CA7" w:rsidP="009914B2">
      <w:pPr>
        <w:spacing w:after="0"/>
        <w:ind w:firstLine="567"/>
        <w:rPr>
          <w:sz w:val="22"/>
          <w:szCs w:val="22"/>
        </w:rPr>
      </w:pPr>
      <w:r w:rsidRPr="003810C5">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73810C7A" w14:textId="77777777" w:rsidR="008E1CA7" w:rsidRPr="003810C5" w:rsidRDefault="008E1CA7" w:rsidP="009914B2">
      <w:pPr>
        <w:spacing w:after="0"/>
        <w:ind w:firstLine="567"/>
        <w:rPr>
          <w:sz w:val="22"/>
          <w:szCs w:val="22"/>
        </w:rPr>
      </w:pPr>
      <w:r w:rsidRPr="003810C5">
        <w:rPr>
          <w:sz w:val="22"/>
          <w:szCs w:val="22"/>
        </w:rPr>
        <w:t>15. Иные документы, предусмотренных Извещением или Документацией о закупке.</w:t>
      </w:r>
    </w:p>
    <w:p w14:paraId="38C8A7AC" w14:textId="794773BF" w:rsidR="008E1CA7" w:rsidRPr="003810C5" w:rsidRDefault="00450BF7" w:rsidP="009914B2">
      <w:pPr>
        <w:autoSpaceDE w:val="0"/>
        <w:autoSpaceDN w:val="0"/>
        <w:adjustRightInd w:val="0"/>
        <w:spacing w:after="0"/>
        <w:ind w:firstLine="567"/>
        <w:rPr>
          <w:rFonts w:eastAsia="Calibri"/>
          <w:sz w:val="22"/>
          <w:szCs w:val="22"/>
        </w:rPr>
      </w:pPr>
      <w:r>
        <w:rPr>
          <w:rFonts w:eastAsia="Calibri"/>
          <w:sz w:val="22"/>
          <w:szCs w:val="22"/>
        </w:rPr>
        <w:t>2.6.</w:t>
      </w:r>
      <w:r w:rsidR="008E1CA7" w:rsidRPr="003810C5">
        <w:rPr>
          <w:rFonts w:eastAsia="Calibri"/>
          <w:sz w:val="22"/>
          <w:szCs w:val="22"/>
        </w:rPr>
        <w:t>2.</w:t>
      </w:r>
      <w:r w:rsidR="00AA0135" w:rsidRPr="003810C5">
        <w:rPr>
          <w:rFonts w:eastAsia="Calibri"/>
          <w:sz w:val="22"/>
          <w:szCs w:val="22"/>
        </w:rPr>
        <w:t xml:space="preserve"> </w:t>
      </w:r>
      <w:r w:rsidR="008E1CA7" w:rsidRPr="003810C5">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04D53500" w14:textId="6833AB8F" w:rsidR="008E1CA7" w:rsidRPr="003810C5" w:rsidRDefault="00450BF7" w:rsidP="009914B2">
      <w:pPr>
        <w:autoSpaceDE w:val="0"/>
        <w:autoSpaceDN w:val="0"/>
        <w:adjustRightInd w:val="0"/>
        <w:spacing w:after="0"/>
        <w:ind w:firstLine="567"/>
        <w:rPr>
          <w:rFonts w:eastAsia="Calibri"/>
          <w:strike/>
          <w:sz w:val="22"/>
          <w:szCs w:val="22"/>
        </w:rPr>
      </w:pPr>
      <w:r>
        <w:rPr>
          <w:rFonts w:eastAsia="Calibri"/>
          <w:sz w:val="22"/>
          <w:szCs w:val="22"/>
        </w:rPr>
        <w:t>2.6.</w:t>
      </w:r>
      <w:r w:rsidR="008E1CA7" w:rsidRPr="003810C5">
        <w:rPr>
          <w:rFonts w:eastAsia="Calibri"/>
          <w:sz w:val="22"/>
          <w:szCs w:val="22"/>
        </w:rPr>
        <w:t>3. Несоответствия заявки требованиям к заявкам, установленным Положением о закупках и настоящим Извещением и/или Документацией о закупке</w:t>
      </w:r>
    </w:p>
    <w:p w14:paraId="025EE75E" w14:textId="7E0B132E" w:rsidR="008E1CA7" w:rsidRPr="003810C5" w:rsidRDefault="00450BF7" w:rsidP="009914B2">
      <w:pPr>
        <w:autoSpaceDE w:val="0"/>
        <w:autoSpaceDN w:val="0"/>
        <w:adjustRightInd w:val="0"/>
        <w:spacing w:after="0"/>
        <w:ind w:firstLine="567"/>
        <w:rPr>
          <w:rFonts w:eastAsia="Calibri"/>
          <w:sz w:val="22"/>
          <w:szCs w:val="22"/>
        </w:rPr>
      </w:pPr>
      <w:r>
        <w:rPr>
          <w:rFonts w:eastAsia="Calibri"/>
          <w:sz w:val="22"/>
          <w:szCs w:val="22"/>
        </w:rPr>
        <w:t>2.6.4</w:t>
      </w:r>
      <w:r w:rsidR="008E1CA7" w:rsidRPr="003810C5">
        <w:rPr>
          <w:rFonts w:eastAsia="Calibri"/>
          <w:sz w:val="22"/>
          <w:szCs w:val="22"/>
        </w:rPr>
        <w:t xml:space="preserve">. Предоставления в составе заявки заведомо ложных (недостоверных) сведений об участнике закупки </w:t>
      </w:r>
      <w:r w:rsidR="008E1CA7" w:rsidRPr="003810C5">
        <w:rPr>
          <w:sz w:val="22"/>
          <w:szCs w:val="22"/>
        </w:rPr>
        <w:t>или о товарах, работах, услугах</w:t>
      </w:r>
      <w:r w:rsidR="008E1CA7" w:rsidRPr="003810C5">
        <w:rPr>
          <w:rFonts w:eastAsia="Calibri"/>
          <w:sz w:val="22"/>
          <w:szCs w:val="22"/>
        </w:rPr>
        <w:t>, намеренного искажения информации или документов, входящих в состав заявки.</w:t>
      </w:r>
    </w:p>
    <w:p w14:paraId="0DDEB4A1" w14:textId="3DA53922" w:rsidR="008E1CA7" w:rsidRPr="003810C5" w:rsidRDefault="00450BF7" w:rsidP="009914B2">
      <w:pPr>
        <w:autoSpaceDE w:val="0"/>
        <w:autoSpaceDN w:val="0"/>
        <w:adjustRightInd w:val="0"/>
        <w:spacing w:after="0"/>
        <w:ind w:firstLine="567"/>
        <w:rPr>
          <w:rFonts w:eastAsia="Calibri"/>
          <w:sz w:val="22"/>
          <w:szCs w:val="22"/>
        </w:rPr>
      </w:pPr>
      <w:r>
        <w:rPr>
          <w:rFonts w:eastAsia="Calibri"/>
          <w:sz w:val="22"/>
          <w:szCs w:val="22"/>
        </w:rPr>
        <w:t>2.6.</w:t>
      </w:r>
      <w:r w:rsidR="008E1CA7" w:rsidRPr="003810C5">
        <w:rPr>
          <w:rFonts w:eastAsia="Calibri"/>
          <w:sz w:val="22"/>
          <w:szCs w:val="22"/>
        </w:rPr>
        <w:t xml:space="preserve">5. </w:t>
      </w:r>
      <w:r w:rsidR="008E1CA7" w:rsidRPr="003810C5">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3C42FCD" w14:textId="53BB1D92" w:rsidR="008E1CA7" w:rsidRPr="003810C5" w:rsidRDefault="00450BF7" w:rsidP="009914B2">
      <w:pPr>
        <w:autoSpaceDE w:val="0"/>
        <w:autoSpaceDN w:val="0"/>
        <w:adjustRightInd w:val="0"/>
        <w:spacing w:after="0"/>
        <w:ind w:firstLine="567"/>
        <w:rPr>
          <w:rFonts w:eastAsia="Calibri"/>
          <w:sz w:val="22"/>
          <w:szCs w:val="22"/>
        </w:rPr>
      </w:pPr>
      <w:r>
        <w:rPr>
          <w:rFonts w:eastAsia="Calibri"/>
          <w:sz w:val="22"/>
          <w:szCs w:val="22"/>
        </w:rPr>
        <w:t>2.6.</w:t>
      </w:r>
      <w:r w:rsidR="008E1CA7" w:rsidRPr="003810C5">
        <w:rPr>
          <w:rFonts w:eastAsia="Calibri"/>
          <w:sz w:val="22"/>
          <w:szCs w:val="22"/>
        </w:rPr>
        <w:t>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86A9581" w14:textId="32E8F969" w:rsidR="008E1CA7" w:rsidRPr="003810C5" w:rsidRDefault="00450BF7" w:rsidP="009914B2">
      <w:pPr>
        <w:autoSpaceDE w:val="0"/>
        <w:autoSpaceDN w:val="0"/>
        <w:adjustRightInd w:val="0"/>
        <w:spacing w:after="0"/>
        <w:ind w:firstLine="567"/>
        <w:rPr>
          <w:sz w:val="22"/>
          <w:szCs w:val="22"/>
        </w:rPr>
      </w:pPr>
      <w:r>
        <w:rPr>
          <w:sz w:val="22"/>
          <w:szCs w:val="22"/>
        </w:rPr>
        <w:t>2.6.</w:t>
      </w:r>
      <w:r w:rsidR="008E1CA7" w:rsidRPr="003810C5">
        <w:rPr>
          <w:sz w:val="22"/>
          <w:szCs w:val="22"/>
        </w:rPr>
        <w:t xml:space="preserve">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w:t>
      </w:r>
      <w:r w:rsidR="0093469C" w:rsidRPr="003810C5">
        <w:rPr>
          <w:sz w:val="22"/>
          <w:szCs w:val="22"/>
        </w:rPr>
        <w:t>выполнения</w:t>
      </w:r>
      <w:r w:rsidR="008E1CA7" w:rsidRPr="003810C5">
        <w:rPr>
          <w:sz w:val="22"/>
          <w:szCs w:val="22"/>
        </w:rPr>
        <w:t xml:space="preserve">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BF63B05" w14:textId="2EFAE239" w:rsidR="008E1CA7" w:rsidRPr="003810C5" w:rsidRDefault="00450BF7" w:rsidP="009914B2">
      <w:pPr>
        <w:autoSpaceDE w:val="0"/>
        <w:autoSpaceDN w:val="0"/>
        <w:adjustRightInd w:val="0"/>
        <w:spacing w:after="0"/>
        <w:ind w:firstLine="567"/>
        <w:rPr>
          <w:rFonts w:eastAsia="Calibri"/>
          <w:b/>
          <w:sz w:val="22"/>
          <w:szCs w:val="22"/>
        </w:rPr>
      </w:pPr>
      <w:r>
        <w:rPr>
          <w:b/>
          <w:sz w:val="22"/>
          <w:szCs w:val="22"/>
        </w:rPr>
        <w:t>2.6.8</w:t>
      </w:r>
      <w:r w:rsidR="008E1CA7" w:rsidRPr="003810C5">
        <w:rPr>
          <w:b/>
          <w:sz w:val="22"/>
          <w:szCs w:val="22"/>
        </w:rPr>
        <w:t xml:space="preserve"> </w:t>
      </w:r>
      <w:r w:rsidR="008E1CA7" w:rsidRPr="003810C5">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008E1CA7" w:rsidRPr="003810C5">
        <w:rPr>
          <w:b/>
          <w:sz w:val="22"/>
          <w:szCs w:val="22"/>
        </w:rPr>
        <w:t>Техническому заданию Заказчика</w:t>
      </w:r>
      <w:r w:rsidR="008E1CA7" w:rsidRPr="003810C5">
        <w:rPr>
          <w:rFonts w:eastAsia="Calibri"/>
          <w:b/>
          <w:sz w:val="22"/>
          <w:szCs w:val="22"/>
        </w:rPr>
        <w:t>.</w:t>
      </w:r>
    </w:p>
    <w:p w14:paraId="304321C2" w14:textId="6C47AD82" w:rsidR="008E1CA7" w:rsidRPr="003810C5" w:rsidRDefault="00450BF7" w:rsidP="009914B2">
      <w:pPr>
        <w:spacing w:after="0"/>
        <w:ind w:firstLine="567"/>
        <w:rPr>
          <w:sz w:val="22"/>
          <w:szCs w:val="22"/>
        </w:rPr>
      </w:pPr>
      <w:r>
        <w:rPr>
          <w:sz w:val="22"/>
          <w:szCs w:val="22"/>
        </w:rPr>
        <w:t>2.6</w:t>
      </w:r>
      <w:r w:rsidR="008E1CA7" w:rsidRPr="003810C5">
        <w:rPr>
          <w:sz w:val="22"/>
          <w:szCs w:val="22"/>
        </w:rPr>
        <w:t>.9.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A72DB88" w14:textId="11626467" w:rsidR="008E1CA7" w:rsidRPr="003810C5" w:rsidRDefault="00450BF7" w:rsidP="009914B2">
      <w:pPr>
        <w:widowControl w:val="0"/>
        <w:tabs>
          <w:tab w:val="left" w:pos="567"/>
        </w:tabs>
        <w:overflowPunct w:val="0"/>
        <w:autoSpaceDE w:val="0"/>
        <w:autoSpaceDN w:val="0"/>
        <w:adjustRightInd w:val="0"/>
        <w:spacing w:after="0"/>
        <w:ind w:firstLine="567"/>
        <w:rPr>
          <w:sz w:val="22"/>
          <w:szCs w:val="22"/>
        </w:rPr>
      </w:pPr>
      <w:r>
        <w:rPr>
          <w:rFonts w:eastAsiaTheme="minorHAnsi"/>
          <w:sz w:val="22"/>
          <w:szCs w:val="22"/>
        </w:rPr>
        <w:t>2.6.</w:t>
      </w:r>
      <w:r w:rsidR="008E1CA7" w:rsidRPr="003810C5">
        <w:rPr>
          <w:rFonts w:eastAsiaTheme="minorHAnsi"/>
          <w:sz w:val="22"/>
          <w:szCs w:val="22"/>
        </w:rPr>
        <w:t xml:space="preserve">10. В случае </w:t>
      </w:r>
      <w:r w:rsidR="008E1CA7" w:rsidRPr="003810C5">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9914B2" w:rsidRPr="003810C5">
        <w:rPr>
          <w:sz w:val="22"/>
          <w:szCs w:val="22"/>
        </w:rPr>
        <w:t xml:space="preserve">ный запросом срок, данный факт </w:t>
      </w:r>
      <w:r w:rsidR="008E1CA7" w:rsidRPr="003810C5">
        <w:rPr>
          <w:sz w:val="22"/>
          <w:szCs w:val="22"/>
        </w:rPr>
        <w:t>служит ос</w:t>
      </w:r>
      <w:r w:rsidR="009914B2" w:rsidRPr="003810C5">
        <w:rPr>
          <w:sz w:val="22"/>
          <w:szCs w:val="22"/>
        </w:rPr>
        <w:t>нованием для отказа</w:t>
      </w:r>
      <w:r w:rsidR="008E1CA7" w:rsidRPr="003810C5">
        <w:rPr>
          <w:sz w:val="22"/>
          <w:szCs w:val="22"/>
        </w:rPr>
        <w:t xml:space="preserve"> Участнику в допуске к участию в конкурентной закупке и/или отклонению заявки.</w:t>
      </w:r>
      <w:r w:rsidR="009914B2" w:rsidRPr="003810C5">
        <w:rPr>
          <w:sz w:val="22"/>
          <w:szCs w:val="22"/>
        </w:rPr>
        <w:t xml:space="preserve"> </w:t>
      </w:r>
    </w:p>
    <w:p w14:paraId="435CB1E5" w14:textId="3EE8E211" w:rsidR="008E1CA7" w:rsidRPr="003810C5" w:rsidRDefault="00450BF7" w:rsidP="009914B2">
      <w:pPr>
        <w:tabs>
          <w:tab w:val="left" w:pos="0"/>
        </w:tabs>
        <w:spacing w:after="0"/>
        <w:ind w:firstLine="567"/>
        <w:rPr>
          <w:b/>
          <w:sz w:val="22"/>
          <w:szCs w:val="22"/>
          <w:lang w:eastAsia="en-US"/>
        </w:rPr>
      </w:pPr>
      <w:r>
        <w:rPr>
          <w:b/>
          <w:sz w:val="22"/>
          <w:szCs w:val="22"/>
          <w:lang w:eastAsia="en-US"/>
        </w:rPr>
        <w:t>2.6.3</w:t>
      </w:r>
      <w:r w:rsidR="008E1CA7" w:rsidRPr="003810C5">
        <w:rPr>
          <w:b/>
          <w:sz w:val="22"/>
          <w:szCs w:val="22"/>
          <w:lang w:eastAsia="en-US"/>
        </w:rPr>
        <w:t xml:space="preserve">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56216E97" w14:textId="77777777" w:rsidR="008E1CA7" w:rsidRPr="003810C5" w:rsidRDefault="008E1CA7" w:rsidP="009914B2">
      <w:pPr>
        <w:tabs>
          <w:tab w:val="left" w:pos="0"/>
        </w:tabs>
        <w:spacing w:after="0"/>
        <w:ind w:firstLine="567"/>
        <w:rPr>
          <w:sz w:val="22"/>
          <w:szCs w:val="22"/>
        </w:rPr>
      </w:pPr>
      <w:r w:rsidRPr="003810C5">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5B9C6CDF" w14:textId="77777777" w:rsidR="008E1CA7" w:rsidRPr="003810C5" w:rsidRDefault="008E1CA7" w:rsidP="009914B2">
      <w:pPr>
        <w:tabs>
          <w:tab w:val="left" w:pos="0"/>
        </w:tabs>
        <w:spacing w:after="0"/>
        <w:ind w:firstLine="567"/>
        <w:jc w:val="center"/>
        <w:rPr>
          <w:b/>
          <w:iCs/>
          <w:sz w:val="22"/>
          <w:szCs w:val="22"/>
          <w:lang w:eastAsia="en-US"/>
        </w:rPr>
      </w:pPr>
    </w:p>
    <w:p w14:paraId="1B0994EF" w14:textId="77777777" w:rsidR="008E1CA7" w:rsidRPr="003810C5" w:rsidRDefault="008E1CA7" w:rsidP="009914B2">
      <w:pPr>
        <w:tabs>
          <w:tab w:val="left" w:pos="0"/>
        </w:tabs>
        <w:spacing w:after="0"/>
        <w:ind w:firstLine="567"/>
        <w:jc w:val="center"/>
        <w:rPr>
          <w:b/>
          <w:iCs/>
          <w:sz w:val="22"/>
          <w:szCs w:val="22"/>
          <w:lang w:eastAsia="en-US"/>
        </w:rPr>
      </w:pPr>
      <w:r w:rsidRPr="003810C5">
        <w:rPr>
          <w:b/>
          <w:iCs/>
          <w:sz w:val="22"/>
          <w:szCs w:val="22"/>
          <w:lang w:eastAsia="en-US"/>
        </w:rPr>
        <w:t>2.7. Порядок</w:t>
      </w:r>
      <w:r w:rsidRPr="003810C5">
        <w:rPr>
          <w:sz w:val="22"/>
          <w:szCs w:val="22"/>
          <w:lang w:eastAsia="en-US"/>
        </w:rPr>
        <w:t xml:space="preserve"> </w:t>
      </w:r>
      <w:r w:rsidRPr="003810C5">
        <w:rPr>
          <w:b/>
          <w:sz w:val="22"/>
          <w:szCs w:val="22"/>
          <w:lang w:eastAsia="en-US"/>
        </w:rPr>
        <w:t>открытия доступа к заявкам, поданным в электронной форме</w:t>
      </w:r>
    </w:p>
    <w:p w14:paraId="59A35A35" w14:textId="77777777" w:rsidR="008E1CA7" w:rsidRPr="003810C5" w:rsidRDefault="008E1CA7" w:rsidP="009914B2">
      <w:pPr>
        <w:tabs>
          <w:tab w:val="left" w:pos="-851"/>
          <w:tab w:val="left" w:pos="-142"/>
        </w:tabs>
        <w:spacing w:after="0"/>
        <w:ind w:firstLine="567"/>
        <w:contextualSpacing/>
        <w:rPr>
          <w:rFonts w:eastAsia="Calibri"/>
          <w:sz w:val="22"/>
          <w:szCs w:val="22"/>
          <w:lang w:eastAsia="en-US"/>
        </w:rPr>
      </w:pPr>
      <w:r w:rsidRPr="003810C5">
        <w:rPr>
          <w:rFonts w:eastAsia="Calibri"/>
          <w:sz w:val="22"/>
          <w:szCs w:val="22"/>
          <w:lang w:eastAsia="en-US"/>
        </w:rPr>
        <w:lastRenderedPageBreak/>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AC884BC" w14:textId="77777777" w:rsidR="008E1CA7" w:rsidRPr="003810C5" w:rsidRDefault="008E1CA7" w:rsidP="009914B2">
      <w:pPr>
        <w:tabs>
          <w:tab w:val="left" w:pos="0"/>
        </w:tabs>
        <w:spacing w:after="0"/>
        <w:ind w:firstLine="567"/>
        <w:rPr>
          <w:b/>
          <w:sz w:val="22"/>
          <w:szCs w:val="22"/>
        </w:rPr>
      </w:pPr>
      <w:r w:rsidRPr="003810C5">
        <w:rPr>
          <w:sz w:val="22"/>
          <w:szCs w:val="22"/>
        </w:rPr>
        <w:t>Открытие доступа к заявке, осуществляется Оператором электронной торговой площадки.</w:t>
      </w:r>
    </w:p>
    <w:p w14:paraId="29990633" w14:textId="77777777" w:rsidR="008E1CA7" w:rsidRPr="003810C5" w:rsidRDefault="008E1CA7" w:rsidP="009914B2">
      <w:pPr>
        <w:tabs>
          <w:tab w:val="left" w:pos="0"/>
        </w:tabs>
        <w:autoSpaceDE w:val="0"/>
        <w:autoSpaceDN w:val="0"/>
        <w:adjustRightInd w:val="0"/>
        <w:spacing w:after="0"/>
        <w:ind w:firstLine="567"/>
        <w:rPr>
          <w:b/>
          <w:sz w:val="22"/>
          <w:szCs w:val="22"/>
        </w:rPr>
      </w:pPr>
    </w:p>
    <w:p w14:paraId="6E8FAD90" w14:textId="77777777" w:rsidR="008E1CA7" w:rsidRPr="003810C5" w:rsidRDefault="008E1CA7" w:rsidP="009914B2">
      <w:pPr>
        <w:tabs>
          <w:tab w:val="left" w:pos="0"/>
        </w:tabs>
        <w:autoSpaceDE w:val="0"/>
        <w:autoSpaceDN w:val="0"/>
        <w:adjustRightInd w:val="0"/>
        <w:spacing w:after="0"/>
        <w:ind w:firstLine="567"/>
        <w:jc w:val="center"/>
        <w:rPr>
          <w:b/>
          <w:sz w:val="22"/>
          <w:szCs w:val="22"/>
        </w:rPr>
      </w:pPr>
      <w:r w:rsidRPr="003810C5">
        <w:rPr>
          <w:b/>
          <w:sz w:val="22"/>
          <w:szCs w:val="22"/>
        </w:rPr>
        <w:t>2.8. Признание конкурентной закупки несостоявшейся</w:t>
      </w:r>
    </w:p>
    <w:p w14:paraId="190261C1"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B6CE715"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xml:space="preserve">1) на участие в конкурентной закупке не подана ни одна заявка; </w:t>
      </w:r>
    </w:p>
    <w:p w14:paraId="6BE9CC6B"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3542321"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D45F03"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674DCE81"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2EF82898"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13A211F"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E1543D5"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xml:space="preserve">о признании конкурентной закупки несостоявшейся и отказе от закупки. </w:t>
      </w:r>
    </w:p>
    <w:p w14:paraId="00D8043F"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7A2796E6" w14:textId="329EC6F1"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о закупке у единственного поставщика (</w:t>
      </w:r>
      <w:r w:rsidR="00F66A40">
        <w:rPr>
          <w:rFonts w:eastAsia="@Arial Unicode MS"/>
          <w:sz w:val="22"/>
          <w:szCs w:val="22"/>
        </w:rPr>
        <w:t>подрядчика</w:t>
      </w:r>
      <w:r w:rsidRPr="003810C5">
        <w:rPr>
          <w:rFonts w:eastAsia="@Arial Unicode MS"/>
          <w:sz w:val="22"/>
          <w:szCs w:val="22"/>
        </w:rPr>
        <w:t xml:space="preserve">, </w:t>
      </w:r>
      <w:r w:rsidR="00F66A40">
        <w:rPr>
          <w:rFonts w:eastAsia="@Arial Unicode MS"/>
          <w:sz w:val="22"/>
          <w:szCs w:val="22"/>
        </w:rPr>
        <w:t>и</w:t>
      </w:r>
      <w:r w:rsidR="00447F44">
        <w:rPr>
          <w:rFonts w:eastAsia="@Arial Unicode MS"/>
          <w:sz w:val="22"/>
          <w:szCs w:val="22"/>
        </w:rPr>
        <w:t>сполнителя</w:t>
      </w:r>
      <w:r w:rsidRPr="003810C5">
        <w:rPr>
          <w:rFonts w:eastAsia="@Arial Unicode MS"/>
          <w:sz w:val="22"/>
          <w:szCs w:val="22"/>
        </w:rPr>
        <w:t xml:space="preserve">) согласно приложению № 5 к Положению о закупках, либо </w:t>
      </w:r>
    </w:p>
    <w:p w14:paraId="5BD4EBFB"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о проведении повторной закупки, в том числе с изменением способа и/или условий закупки, либо</w:t>
      </w:r>
    </w:p>
    <w:p w14:paraId="126DD188" w14:textId="77777777" w:rsidR="008E1CA7" w:rsidRPr="003810C5"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3810C5">
        <w:rPr>
          <w:rFonts w:eastAsia="@Arial Unicode MS"/>
          <w:sz w:val="22"/>
          <w:szCs w:val="22"/>
        </w:rPr>
        <w:t>- об отказе от конкурентной закупки.</w:t>
      </w:r>
    </w:p>
    <w:p w14:paraId="1A0BFD9D" w14:textId="77777777" w:rsidR="008E1CA7" w:rsidRPr="003810C5" w:rsidRDefault="008E1CA7" w:rsidP="009914B2">
      <w:pPr>
        <w:widowControl w:val="0"/>
        <w:tabs>
          <w:tab w:val="left" w:pos="0"/>
        </w:tabs>
        <w:overflowPunct w:val="0"/>
        <w:autoSpaceDE w:val="0"/>
        <w:autoSpaceDN w:val="0"/>
        <w:adjustRightInd w:val="0"/>
        <w:spacing w:after="0"/>
        <w:ind w:firstLine="567"/>
        <w:rPr>
          <w:sz w:val="22"/>
          <w:szCs w:val="22"/>
        </w:rPr>
      </w:pPr>
    </w:p>
    <w:p w14:paraId="590D3425" w14:textId="77777777" w:rsidR="008E1CA7" w:rsidRPr="003810C5" w:rsidRDefault="008E1CA7" w:rsidP="009914B2">
      <w:pPr>
        <w:tabs>
          <w:tab w:val="left" w:pos="0"/>
        </w:tabs>
        <w:spacing w:after="0"/>
        <w:ind w:firstLine="567"/>
        <w:jc w:val="center"/>
        <w:rPr>
          <w:b/>
          <w:sz w:val="22"/>
          <w:szCs w:val="22"/>
          <w:lang w:eastAsia="en-US"/>
        </w:rPr>
      </w:pPr>
      <w:r w:rsidRPr="003810C5">
        <w:rPr>
          <w:b/>
          <w:sz w:val="22"/>
          <w:szCs w:val="22"/>
          <w:lang w:eastAsia="en-US"/>
        </w:rPr>
        <w:t>2.9. Порядок и срок подписания договора, его изменения, исполнения и расторжения</w:t>
      </w:r>
    </w:p>
    <w:p w14:paraId="6A964D8D" w14:textId="77777777" w:rsidR="008E1CA7" w:rsidRPr="003810C5" w:rsidRDefault="008E1CA7" w:rsidP="009914B2">
      <w:pPr>
        <w:tabs>
          <w:tab w:val="left" w:pos="0"/>
        </w:tabs>
        <w:autoSpaceDE w:val="0"/>
        <w:autoSpaceDN w:val="0"/>
        <w:adjustRightInd w:val="0"/>
        <w:spacing w:after="0"/>
        <w:ind w:firstLine="567"/>
        <w:rPr>
          <w:rFonts w:eastAsiaTheme="minorHAnsi"/>
          <w:sz w:val="22"/>
          <w:szCs w:val="22"/>
        </w:rPr>
      </w:pPr>
      <w:r w:rsidRPr="003810C5">
        <w:rPr>
          <w:rFonts w:eastAsiaTheme="minorHAnsi"/>
          <w:sz w:val="22"/>
          <w:szCs w:val="22"/>
        </w:rPr>
        <w:t xml:space="preserve">Договор по результатам конкурентной закупки заключается не ранее чем через </w:t>
      </w:r>
      <w:r w:rsidRPr="003810C5">
        <w:rPr>
          <w:rFonts w:eastAsiaTheme="minorHAnsi"/>
          <w:b/>
          <w:sz w:val="22"/>
          <w:szCs w:val="22"/>
        </w:rPr>
        <w:t>10 (десять) дней</w:t>
      </w:r>
      <w:r w:rsidRPr="003810C5">
        <w:rPr>
          <w:rFonts w:eastAsiaTheme="minorHAnsi"/>
          <w:sz w:val="22"/>
          <w:szCs w:val="22"/>
        </w:rPr>
        <w:t xml:space="preserve"> и не позднее чем через </w:t>
      </w:r>
      <w:r w:rsidRPr="003810C5">
        <w:rPr>
          <w:rFonts w:eastAsiaTheme="minorHAnsi"/>
          <w:b/>
          <w:sz w:val="22"/>
          <w:szCs w:val="22"/>
        </w:rPr>
        <w:t>20 (двадцать) дней</w:t>
      </w:r>
      <w:r w:rsidRPr="003810C5">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3810C5">
        <w:rPr>
          <w:rFonts w:eastAsiaTheme="minorHAnsi"/>
          <w:b/>
          <w:sz w:val="22"/>
          <w:szCs w:val="22"/>
        </w:rPr>
        <w:t>5 (пять) дней</w:t>
      </w:r>
      <w:r w:rsidRPr="003810C5">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329F975" w14:textId="77777777" w:rsidR="008E1CA7" w:rsidRPr="003810C5" w:rsidRDefault="008E1CA7" w:rsidP="009914B2">
      <w:pPr>
        <w:tabs>
          <w:tab w:val="left" w:pos="0"/>
        </w:tabs>
        <w:autoSpaceDE w:val="0"/>
        <w:autoSpaceDN w:val="0"/>
        <w:adjustRightInd w:val="0"/>
        <w:spacing w:after="0"/>
        <w:ind w:firstLine="567"/>
        <w:rPr>
          <w:rFonts w:eastAsia="Calibri"/>
          <w:sz w:val="22"/>
          <w:szCs w:val="22"/>
          <w:lang w:eastAsia="en-US"/>
        </w:rPr>
      </w:pPr>
      <w:r w:rsidRPr="003810C5">
        <w:rPr>
          <w:rFonts w:eastAsia="Calibri"/>
          <w:b/>
          <w:sz w:val="22"/>
          <w:szCs w:val="22"/>
          <w:lang w:eastAsia="en-US"/>
        </w:rPr>
        <w:t>Заказчик вправе принять Решение об отказе от заключения договора</w:t>
      </w:r>
      <w:r w:rsidRPr="003810C5">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1C53D22D" w14:textId="77777777" w:rsidR="008E1CA7" w:rsidRPr="003810C5"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6B2C590"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3520E84" w14:textId="77777777" w:rsidR="008E1CA7" w:rsidRPr="003810C5"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w:t>
      </w:r>
      <w:r w:rsidRPr="003810C5">
        <w:rPr>
          <w:rFonts w:ascii="Times New Roman" w:hAnsi="Times New Roman"/>
        </w:rPr>
        <w:lastRenderedPageBreak/>
        <w:t>сборам и иным обязательным платежам в бюджеты любого уровня или государственные внебюджетные фонды за прошедший календарный год;</w:t>
      </w:r>
    </w:p>
    <w:p w14:paraId="1E039255"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117916"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5B5EE8ED"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631AC52E"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50B63EF"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возникновения форс-мажорных обстоятельств;</w:t>
      </w:r>
    </w:p>
    <w:p w14:paraId="710582B7"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7B749DD7"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43D82895"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ухудшения финансового состояния Заказчика;</w:t>
      </w:r>
    </w:p>
    <w:p w14:paraId="5699B01F" w14:textId="77777777" w:rsidR="008E1CA7" w:rsidRPr="003810C5"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3810C5">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610686DA" w14:textId="77777777" w:rsidR="008E1CA7" w:rsidRPr="003810C5" w:rsidRDefault="008E1CA7" w:rsidP="009914B2">
      <w:pPr>
        <w:tabs>
          <w:tab w:val="left" w:pos="0"/>
        </w:tabs>
        <w:autoSpaceDE w:val="0"/>
        <w:autoSpaceDN w:val="0"/>
        <w:adjustRightInd w:val="0"/>
        <w:spacing w:after="0"/>
        <w:ind w:firstLine="567"/>
        <w:rPr>
          <w:sz w:val="22"/>
          <w:szCs w:val="22"/>
          <w:lang w:eastAsia="en-US"/>
        </w:rPr>
      </w:pPr>
      <w:r w:rsidRPr="003810C5">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3810C5">
        <w:rPr>
          <w:sz w:val="22"/>
          <w:szCs w:val="22"/>
          <w:lang w:eastAsia="en-US"/>
        </w:rPr>
        <w:t xml:space="preserve">размещается в </w:t>
      </w:r>
      <w:r w:rsidRPr="003810C5">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3810C5">
        <w:rPr>
          <w:rFonts w:eastAsia="Calibri"/>
          <w:b/>
          <w:sz w:val="22"/>
          <w:szCs w:val="22"/>
          <w:lang w:eastAsia="en-US"/>
        </w:rPr>
        <w:t>3 (три) дня</w:t>
      </w:r>
      <w:r w:rsidRPr="003810C5">
        <w:rPr>
          <w:rFonts w:eastAsia="Calibri"/>
          <w:sz w:val="22"/>
          <w:szCs w:val="22"/>
          <w:lang w:eastAsia="en-US"/>
        </w:rPr>
        <w:t xml:space="preserve"> со дня его подписания</w:t>
      </w:r>
      <w:r w:rsidRPr="003810C5">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270411F" w14:textId="77777777" w:rsidR="008E1CA7" w:rsidRPr="003810C5" w:rsidRDefault="008E1CA7" w:rsidP="009914B2">
      <w:pPr>
        <w:tabs>
          <w:tab w:val="left" w:pos="0"/>
        </w:tabs>
        <w:autoSpaceDE w:val="0"/>
        <w:autoSpaceDN w:val="0"/>
        <w:adjustRightInd w:val="0"/>
        <w:spacing w:after="0"/>
        <w:ind w:firstLine="567"/>
        <w:rPr>
          <w:sz w:val="22"/>
          <w:szCs w:val="22"/>
          <w:lang w:eastAsia="en-US"/>
        </w:rPr>
      </w:pPr>
      <w:r w:rsidRPr="003810C5">
        <w:rPr>
          <w:sz w:val="22"/>
          <w:szCs w:val="22"/>
          <w:lang w:eastAsia="en-US"/>
        </w:rPr>
        <w:t xml:space="preserve">Односторонний отказ победителя от заключения договора по результатам закупки не допускается. </w:t>
      </w:r>
    </w:p>
    <w:p w14:paraId="377F19A1" w14:textId="77777777" w:rsidR="008E1CA7" w:rsidRPr="003810C5" w:rsidRDefault="008E1CA7" w:rsidP="009914B2">
      <w:pPr>
        <w:tabs>
          <w:tab w:val="left" w:pos="0"/>
        </w:tabs>
        <w:autoSpaceDE w:val="0"/>
        <w:autoSpaceDN w:val="0"/>
        <w:adjustRightInd w:val="0"/>
        <w:spacing w:after="0"/>
        <w:ind w:firstLine="567"/>
        <w:rPr>
          <w:sz w:val="22"/>
          <w:szCs w:val="22"/>
          <w:lang w:eastAsia="en-US"/>
        </w:rPr>
      </w:pPr>
      <w:r w:rsidRPr="003810C5">
        <w:rPr>
          <w:sz w:val="22"/>
          <w:szCs w:val="22"/>
          <w:lang w:eastAsia="en-US"/>
        </w:rPr>
        <w:t>Допускается также отказ от заключения договора по соглашению сторон.</w:t>
      </w:r>
    </w:p>
    <w:p w14:paraId="22070763" w14:textId="77777777" w:rsidR="008E1CA7" w:rsidRPr="003810C5" w:rsidRDefault="008E1CA7" w:rsidP="009914B2">
      <w:pPr>
        <w:tabs>
          <w:tab w:val="left" w:pos="0"/>
        </w:tabs>
        <w:autoSpaceDE w:val="0"/>
        <w:autoSpaceDN w:val="0"/>
        <w:adjustRightInd w:val="0"/>
        <w:spacing w:after="0"/>
        <w:ind w:firstLine="567"/>
        <w:rPr>
          <w:sz w:val="22"/>
          <w:szCs w:val="22"/>
          <w:lang w:eastAsia="en-US"/>
        </w:rPr>
      </w:pPr>
      <w:r w:rsidRPr="003810C5">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2B328E6" w14:textId="77777777" w:rsidR="008E1CA7" w:rsidRPr="003810C5" w:rsidRDefault="008E1CA7" w:rsidP="009914B2">
      <w:pPr>
        <w:tabs>
          <w:tab w:val="left" w:pos="0"/>
        </w:tabs>
        <w:autoSpaceDE w:val="0"/>
        <w:autoSpaceDN w:val="0"/>
        <w:adjustRightInd w:val="0"/>
        <w:spacing w:after="0"/>
        <w:ind w:firstLine="567"/>
        <w:rPr>
          <w:sz w:val="22"/>
          <w:szCs w:val="22"/>
          <w:lang w:eastAsia="en-US"/>
        </w:rPr>
      </w:pPr>
      <w:r w:rsidRPr="003810C5">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2E34C16B" w14:textId="77777777" w:rsidR="00011ED9" w:rsidRPr="003810C5"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3810C5">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3810C5">
        <w:rPr>
          <w:b/>
          <w:sz w:val="22"/>
          <w:szCs w:val="22"/>
          <w:lang w:eastAsia="en-US"/>
        </w:rPr>
        <w:t>в течение 10 (десяти) календарных дней</w:t>
      </w:r>
      <w:r w:rsidRPr="003810C5">
        <w:rPr>
          <w:sz w:val="22"/>
          <w:szCs w:val="22"/>
          <w:lang w:eastAsia="en-US"/>
        </w:rPr>
        <w:t>, со дня внесения изменений в договор, размещает в Единой информационной системе информацию об изменении договора, с</w:t>
      </w:r>
      <w:r w:rsidR="00011ED9" w:rsidRPr="003810C5">
        <w:rPr>
          <w:sz w:val="22"/>
          <w:szCs w:val="22"/>
          <w:lang w:eastAsia="en-US"/>
        </w:rPr>
        <w:t xml:space="preserve"> указанием измененных условий. </w:t>
      </w:r>
    </w:p>
    <w:p w14:paraId="38ECF2C0" w14:textId="77777777" w:rsidR="008E1CA7" w:rsidRPr="003810C5"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3810C5">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529882A" w14:textId="77777777" w:rsidR="008E1CA7" w:rsidRPr="003810C5" w:rsidRDefault="008E1CA7" w:rsidP="009914B2">
      <w:pPr>
        <w:widowControl w:val="0"/>
        <w:tabs>
          <w:tab w:val="num" w:pos="0"/>
          <w:tab w:val="num" w:pos="567"/>
        </w:tabs>
        <w:overflowPunct w:val="0"/>
        <w:autoSpaceDE w:val="0"/>
        <w:autoSpaceDN w:val="0"/>
        <w:adjustRightInd w:val="0"/>
        <w:spacing w:after="0"/>
        <w:ind w:firstLine="567"/>
        <w:rPr>
          <w:sz w:val="22"/>
          <w:szCs w:val="22"/>
          <w:lang w:eastAsia="en-US"/>
        </w:rPr>
      </w:pPr>
      <w:r w:rsidRPr="003810C5">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55999FC" w14:textId="77777777" w:rsidR="008E1CA7" w:rsidRPr="003810C5"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прямой письменный отказ от подписания договора;</w:t>
      </w:r>
    </w:p>
    <w:p w14:paraId="69753395" w14:textId="77777777" w:rsidR="008E1CA7" w:rsidRPr="003810C5"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5048CF91" w14:textId="77777777" w:rsidR="008E1CA7" w:rsidRPr="003810C5"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44FD1DC" w14:textId="77777777" w:rsidR="008E1CA7" w:rsidRPr="003810C5" w:rsidRDefault="008E1CA7" w:rsidP="009914B2">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3810C5">
        <w:rPr>
          <w:rFonts w:ascii="Times New Roman" w:hAnsi="Times New Roman"/>
        </w:rPr>
        <w:t>в иных случаях, предусмотренных Положением о закупках.</w:t>
      </w:r>
    </w:p>
    <w:p w14:paraId="553292C7" w14:textId="77777777" w:rsidR="008E1CA7" w:rsidRPr="003810C5" w:rsidRDefault="008E1CA7" w:rsidP="009914B2">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3810C5">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035BC6E" w14:textId="77777777" w:rsidR="008E1CA7" w:rsidRPr="003810C5" w:rsidRDefault="008E1CA7" w:rsidP="009914B2">
      <w:pPr>
        <w:widowControl w:val="0"/>
        <w:tabs>
          <w:tab w:val="left" w:pos="0"/>
          <w:tab w:val="num" w:pos="1086"/>
        </w:tabs>
        <w:overflowPunct w:val="0"/>
        <w:autoSpaceDE w:val="0"/>
        <w:autoSpaceDN w:val="0"/>
        <w:adjustRightInd w:val="0"/>
        <w:spacing w:after="0"/>
        <w:ind w:firstLine="567"/>
        <w:rPr>
          <w:sz w:val="22"/>
          <w:szCs w:val="22"/>
          <w:lang w:eastAsia="en-US"/>
        </w:rPr>
      </w:pPr>
      <w:r w:rsidRPr="003810C5">
        <w:rPr>
          <w:sz w:val="22"/>
          <w:szCs w:val="22"/>
          <w:lang w:eastAsia="en-US"/>
        </w:rPr>
        <w:lastRenderedPageBreak/>
        <w:t xml:space="preserve">Сведения об участнике закупки, уклоняющемся от заключения договора, либо </w:t>
      </w:r>
      <w:r w:rsidR="00AA0135" w:rsidRPr="003810C5">
        <w:rPr>
          <w:sz w:val="22"/>
          <w:szCs w:val="22"/>
          <w:lang w:eastAsia="en-US"/>
        </w:rPr>
        <w:t>договор,</w:t>
      </w:r>
      <w:r w:rsidRPr="003810C5">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88A7D28" w14:textId="77777777" w:rsidR="008E1CA7" w:rsidRPr="003810C5"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3810C5">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3F06662" w14:textId="77777777" w:rsidR="008E1CA7" w:rsidRPr="003810C5" w:rsidRDefault="008E1CA7" w:rsidP="009914B2">
      <w:pPr>
        <w:tabs>
          <w:tab w:val="left" w:pos="0"/>
        </w:tabs>
        <w:autoSpaceDE w:val="0"/>
        <w:autoSpaceDN w:val="0"/>
        <w:adjustRightInd w:val="0"/>
        <w:spacing w:after="0"/>
        <w:ind w:firstLine="567"/>
        <w:rPr>
          <w:rFonts w:eastAsia="Calibri"/>
          <w:sz w:val="22"/>
          <w:szCs w:val="22"/>
          <w:lang w:eastAsia="en-US"/>
        </w:rPr>
      </w:pPr>
      <w:r w:rsidRPr="003810C5">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6894AB5F" w14:textId="77777777" w:rsidR="008E1CA7" w:rsidRPr="003810C5" w:rsidRDefault="008E1CA7" w:rsidP="009914B2">
      <w:pPr>
        <w:widowControl w:val="0"/>
        <w:tabs>
          <w:tab w:val="left" w:pos="0"/>
        </w:tabs>
        <w:overflowPunct w:val="0"/>
        <w:autoSpaceDE w:val="0"/>
        <w:autoSpaceDN w:val="0"/>
        <w:adjustRightInd w:val="0"/>
        <w:spacing w:after="0"/>
        <w:ind w:firstLine="567"/>
        <w:rPr>
          <w:sz w:val="22"/>
          <w:szCs w:val="22"/>
        </w:rPr>
      </w:pPr>
      <w:r w:rsidRPr="003810C5">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DC9C862" w14:textId="0F2AB6D9" w:rsidR="008E1CA7" w:rsidRPr="003810C5" w:rsidRDefault="008E1CA7" w:rsidP="009D379D">
      <w:pPr>
        <w:widowControl w:val="0"/>
        <w:shd w:val="clear" w:color="auto" w:fill="FFFFFF"/>
        <w:autoSpaceDE w:val="0"/>
        <w:autoSpaceDN w:val="0"/>
        <w:adjustRightInd w:val="0"/>
        <w:spacing w:after="0"/>
        <w:rPr>
          <w:b/>
          <w:sz w:val="22"/>
          <w:szCs w:val="22"/>
        </w:rPr>
      </w:pPr>
    </w:p>
    <w:p w14:paraId="18D891B1" w14:textId="77777777" w:rsidR="009D379D" w:rsidRPr="003810C5" w:rsidRDefault="009D379D" w:rsidP="009D379D">
      <w:pPr>
        <w:tabs>
          <w:tab w:val="left" w:pos="0"/>
        </w:tabs>
        <w:spacing w:after="0"/>
        <w:ind w:firstLine="567"/>
        <w:jc w:val="center"/>
        <w:rPr>
          <w:b/>
          <w:sz w:val="22"/>
          <w:szCs w:val="22"/>
        </w:rPr>
      </w:pPr>
      <w:bookmarkStart w:id="3" w:name="_Hlk188443541"/>
      <w:r w:rsidRPr="003810C5">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4759EA5F" w14:textId="77777777" w:rsidR="009D379D" w:rsidRPr="003810C5" w:rsidRDefault="009D379D" w:rsidP="009D379D">
      <w:pPr>
        <w:tabs>
          <w:tab w:val="left" w:pos="0"/>
        </w:tabs>
        <w:spacing w:after="0"/>
        <w:ind w:firstLine="567"/>
        <w:jc w:val="center"/>
        <w:rPr>
          <w:b/>
          <w:sz w:val="22"/>
          <w:szCs w:val="22"/>
        </w:rPr>
      </w:pPr>
    </w:p>
    <w:p w14:paraId="5F812BC1" w14:textId="77777777" w:rsidR="009D379D" w:rsidRPr="003810C5" w:rsidRDefault="009D379D" w:rsidP="009D379D">
      <w:pPr>
        <w:pStyle w:val="af7"/>
        <w:tabs>
          <w:tab w:val="left" w:pos="0"/>
        </w:tabs>
        <w:spacing w:before="0" w:after="0"/>
        <w:ind w:firstLine="567"/>
        <w:jc w:val="both"/>
        <w:rPr>
          <w:sz w:val="22"/>
          <w:szCs w:val="22"/>
        </w:rPr>
      </w:pPr>
      <w:r w:rsidRPr="003810C5">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797884DE" w14:textId="77777777" w:rsidR="009D379D" w:rsidRPr="003810C5" w:rsidRDefault="009D379D" w:rsidP="009D379D">
      <w:pPr>
        <w:spacing w:after="0"/>
        <w:ind w:firstLine="540"/>
        <w:rPr>
          <w:sz w:val="22"/>
          <w:szCs w:val="22"/>
        </w:rPr>
      </w:pPr>
      <w:r w:rsidRPr="003810C5">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1F8E3F39" w14:textId="77777777" w:rsidR="009D379D" w:rsidRPr="003810C5" w:rsidRDefault="009D379D" w:rsidP="009D379D">
      <w:pPr>
        <w:spacing w:after="0"/>
        <w:ind w:firstLine="540"/>
        <w:rPr>
          <w:sz w:val="22"/>
          <w:szCs w:val="22"/>
        </w:rPr>
      </w:pPr>
      <w:r w:rsidRPr="003810C5">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2F1C29E0" w14:textId="77777777" w:rsidR="009D379D" w:rsidRPr="003810C5" w:rsidRDefault="009D379D" w:rsidP="009D379D">
      <w:pPr>
        <w:spacing w:after="0"/>
        <w:ind w:firstLine="540"/>
        <w:rPr>
          <w:sz w:val="22"/>
          <w:szCs w:val="22"/>
        </w:rPr>
      </w:pPr>
      <w:r w:rsidRPr="003810C5">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3"/>
    <w:p w14:paraId="711938A2" w14:textId="77777777" w:rsidR="008E1CA7" w:rsidRPr="003810C5" w:rsidRDefault="008E1CA7" w:rsidP="008E1CA7">
      <w:pPr>
        <w:widowControl w:val="0"/>
        <w:shd w:val="clear" w:color="auto" w:fill="FFFFFF"/>
        <w:autoSpaceDE w:val="0"/>
        <w:autoSpaceDN w:val="0"/>
        <w:adjustRightInd w:val="0"/>
        <w:spacing w:after="0"/>
        <w:jc w:val="center"/>
        <w:rPr>
          <w:b/>
          <w:sz w:val="22"/>
          <w:szCs w:val="22"/>
        </w:rPr>
      </w:pPr>
    </w:p>
    <w:p w14:paraId="6F9E8161" w14:textId="77777777" w:rsidR="008E1CA7" w:rsidRPr="003810C5" w:rsidRDefault="008E1CA7" w:rsidP="008E1CA7">
      <w:pPr>
        <w:widowControl w:val="0"/>
        <w:shd w:val="clear" w:color="auto" w:fill="FFFFFF"/>
        <w:autoSpaceDE w:val="0"/>
        <w:autoSpaceDN w:val="0"/>
        <w:adjustRightInd w:val="0"/>
        <w:spacing w:after="0"/>
        <w:jc w:val="center"/>
        <w:rPr>
          <w:b/>
          <w:sz w:val="22"/>
          <w:szCs w:val="22"/>
        </w:rPr>
      </w:pPr>
    </w:p>
    <w:p w14:paraId="2ED6610C" w14:textId="77777777" w:rsidR="008E1CA7" w:rsidRPr="003810C5" w:rsidRDefault="008E1CA7" w:rsidP="008E1CA7">
      <w:pPr>
        <w:widowControl w:val="0"/>
        <w:shd w:val="clear" w:color="auto" w:fill="FFFFFF"/>
        <w:autoSpaceDE w:val="0"/>
        <w:autoSpaceDN w:val="0"/>
        <w:adjustRightInd w:val="0"/>
        <w:spacing w:after="0"/>
        <w:jc w:val="center"/>
        <w:rPr>
          <w:b/>
          <w:sz w:val="22"/>
          <w:szCs w:val="22"/>
        </w:rPr>
      </w:pPr>
    </w:p>
    <w:p w14:paraId="7155D81B" w14:textId="77777777" w:rsidR="002F37EE" w:rsidRPr="003810C5" w:rsidRDefault="002F37EE" w:rsidP="008E1CA7">
      <w:pPr>
        <w:widowControl w:val="0"/>
        <w:shd w:val="clear" w:color="auto" w:fill="FFFFFF"/>
        <w:autoSpaceDE w:val="0"/>
        <w:autoSpaceDN w:val="0"/>
        <w:adjustRightInd w:val="0"/>
        <w:spacing w:after="0"/>
        <w:jc w:val="center"/>
        <w:rPr>
          <w:b/>
          <w:sz w:val="22"/>
          <w:szCs w:val="22"/>
        </w:rPr>
      </w:pPr>
    </w:p>
    <w:p w14:paraId="05508058" w14:textId="77777777" w:rsidR="002F37EE" w:rsidRPr="003810C5" w:rsidRDefault="002F37EE" w:rsidP="008E1CA7">
      <w:pPr>
        <w:widowControl w:val="0"/>
        <w:shd w:val="clear" w:color="auto" w:fill="FFFFFF"/>
        <w:autoSpaceDE w:val="0"/>
        <w:autoSpaceDN w:val="0"/>
        <w:adjustRightInd w:val="0"/>
        <w:spacing w:after="0"/>
        <w:jc w:val="center"/>
        <w:rPr>
          <w:b/>
          <w:sz w:val="22"/>
          <w:szCs w:val="22"/>
        </w:rPr>
      </w:pPr>
    </w:p>
    <w:p w14:paraId="7C585F3F" w14:textId="77777777" w:rsidR="002F37EE" w:rsidRPr="003810C5" w:rsidRDefault="002F37EE" w:rsidP="008E1CA7">
      <w:pPr>
        <w:widowControl w:val="0"/>
        <w:shd w:val="clear" w:color="auto" w:fill="FFFFFF"/>
        <w:autoSpaceDE w:val="0"/>
        <w:autoSpaceDN w:val="0"/>
        <w:adjustRightInd w:val="0"/>
        <w:spacing w:after="0"/>
        <w:jc w:val="center"/>
        <w:rPr>
          <w:b/>
          <w:sz w:val="22"/>
          <w:szCs w:val="22"/>
        </w:rPr>
      </w:pPr>
    </w:p>
    <w:p w14:paraId="654AE554" w14:textId="77777777" w:rsidR="002F37EE" w:rsidRPr="003810C5" w:rsidRDefault="002F37EE" w:rsidP="008E1CA7">
      <w:pPr>
        <w:widowControl w:val="0"/>
        <w:shd w:val="clear" w:color="auto" w:fill="FFFFFF"/>
        <w:autoSpaceDE w:val="0"/>
        <w:autoSpaceDN w:val="0"/>
        <w:adjustRightInd w:val="0"/>
        <w:spacing w:after="0"/>
        <w:jc w:val="center"/>
        <w:rPr>
          <w:b/>
          <w:sz w:val="22"/>
          <w:szCs w:val="22"/>
        </w:rPr>
      </w:pPr>
    </w:p>
    <w:p w14:paraId="1C9F816F" w14:textId="77777777" w:rsidR="00B66867" w:rsidRPr="003810C5" w:rsidRDefault="00B66867" w:rsidP="008E1CA7">
      <w:pPr>
        <w:widowControl w:val="0"/>
        <w:shd w:val="clear" w:color="auto" w:fill="FFFFFF"/>
        <w:autoSpaceDE w:val="0"/>
        <w:autoSpaceDN w:val="0"/>
        <w:adjustRightInd w:val="0"/>
        <w:spacing w:after="0"/>
        <w:jc w:val="center"/>
        <w:rPr>
          <w:b/>
          <w:sz w:val="22"/>
          <w:szCs w:val="22"/>
        </w:rPr>
      </w:pPr>
    </w:p>
    <w:p w14:paraId="4B382524" w14:textId="77777777" w:rsidR="00B66867" w:rsidRPr="003810C5" w:rsidRDefault="00B66867" w:rsidP="008E1CA7">
      <w:pPr>
        <w:widowControl w:val="0"/>
        <w:shd w:val="clear" w:color="auto" w:fill="FFFFFF"/>
        <w:autoSpaceDE w:val="0"/>
        <w:autoSpaceDN w:val="0"/>
        <w:adjustRightInd w:val="0"/>
        <w:spacing w:after="0"/>
        <w:jc w:val="center"/>
        <w:rPr>
          <w:b/>
          <w:sz w:val="22"/>
          <w:szCs w:val="22"/>
        </w:rPr>
      </w:pPr>
    </w:p>
    <w:p w14:paraId="4672B920" w14:textId="77777777" w:rsidR="00B66867" w:rsidRPr="003810C5" w:rsidRDefault="00B66867" w:rsidP="008E1CA7">
      <w:pPr>
        <w:widowControl w:val="0"/>
        <w:shd w:val="clear" w:color="auto" w:fill="FFFFFF"/>
        <w:autoSpaceDE w:val="0"/>
        <w:autoSpaceDN w:val="0"/>
        <w:adjustRightInd w:val="0"/>
        <w:spacing w:after="0"/>
        <w:jc w:val="center"/>
        <w:rPr>
          <w:b/>
          <w:sz w:val="22"/>
          <w:szCs w:val="22"/>
        </w:rPr>
      </w:pPr>
    </w:p>
    <w:p w14:paraId="74C89C2D" w14:textId="77777777" w:rsidR="0053521F" w:rsidRPr="003810C5" w:rsidRDefault="0053521F" w:rsidP="00814FF5">
      <w:pPr>
        <w:widowControl w:val="0"/>
        <w:shd w:val="clear" w:color="auto" w:fill="FFFFFF"/>
        <w:autoSpaceDE w:val="0"/>
        <w:autoSpaceDN w:val="0"/>
        <w:adjustRightInd w:val="0"/>
        <w:spacing w:after="0"/>
        <w:rPr>
          <w:b/>
          <w:sz w:val="22"/>
          <w:szCs w:val="22"/>
        </w:rPr>
      </w:pPr>
    </w:p>
    <w:p w14:paraId="74AAC324" w14:textId="77777777" w:rsidR="003913F6" w:rsidRPr="003810C5" w:rsidRDefault="003913F6" w:rsidP="008E1CA7">
      <w:pPr>
        <w:widowControl w:val="0"/>
        <w:shd w:val="clear" w:color="auto" w:fill="FFFFFF"/>
        <w:autoSpaceDE w:val="0"/>
        <w:autoSpaceDN w:val="0"/>
        <w:adjustRightInd w:val="0"/>
        <w:spacing w:after="0"/>
        <w:jc w:val="center"/>
        <w:rPr>
          <w:b/>
          <w:sz w:val="22"/>
          <w:szCs w:val="22"/>
        </w:rPr>
      </w:pPr>
    </w:p>
    <w:p w14:paraId="4F1C5A84" w14:textId="77777777" w:rsidR="0053521F" w:rsidRPr="003810C5" w:rsidRDefault="0053521F" w:rsidP="008E1CA7">
      <w:pPr>
        <w:widowControl w:val="0"/>
        <w:shd w:val="clear" w:color="auto" w:fill="FFFFFF"/>
        <w:autoSpaceDE w:val="0"/>
        <w:autoSpaceDN w:val="0"/>
        <w:adjustRightInd w:val="0"/>
        <w:spacing w:after="0"/>
        <w:jc w:val="center"/>
        <w:rPr>
          <w:b/>
          <w:sz w:val="22"/>
          <w:szCs w:val="22"/>
        </w:rPr>
      </w:pPr>
    </w:p>
    <w:p w14:paraId="0DC950A6" w14:textId="31723E63" w:rsidR="0053521F" w:rsidRPr="003810C5" w:rsidRDefault="0053521F" w:rsidP="008E1CA7">
      <w:pPr>
        <w:widowControl w:val="0"/>
        <w:shd w:val="clear" w:color="auto" w:fill="FFFFFF"/>
        <w:autoSpaceDE w:val="0"/>
        <w:autoSpaceDN w:val="0"/>
        <w:adjustRightInd w:val="0"/>
        <w:spacing w:after="0"/>
        <w:jc w:val="center"/>
        <w:rPr>
          <w:b/>
          <w:sz w:val="22"/>
          <w:szCs w:val="22"/>
        </w:rPr>
      </w:pPr>
    </w:p>
    <w:p w14:paraId="06D03941" w14:textId="415F82BD"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08275E56" w14:textId="42EB070A"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4D79E585" w14:textId="381AEEAD" w:rsidR="00B71053" w:rsidRDefault="00B71053" w:rsidP="008E1CA7">
      <w:pPr>
        <w:widowControl w:val="0"/>
        <w:shd w:val="clear" w:color="auto" w:fill="FFFFFF"/>
        <w:autoSpaceDE w:val="0"/>
        <w:autoSpaceDN w:val="0"/>
        <w:adjustRightInd w:val="0"/>
        <w:spacing w:after="0"/>
        <w:jc w:val="center"/>
        <w:rPr>
          <w:b/>
          <w:sz w:val="22"/>
          <w:szCs w:val="22"/>
        </w:rPr>
      </w:pPr>
    </w:p>
    <w:p w14:paraId="7C434680" w14:textId="3BF48CAB" w:rsidR="003B796F" w:rsidRDefault="003B796F" w:rsidP="008E1CA7">
      <w:pPr>
        <w:widowControl w:val="0"/>
        <w:shd w:val="clear" w:color="auto" w:fill="FFFFFF"/>
        <w:autoSpaceDE w:val="0"/>
        <w:autoSpaceDN w:val="0"/>
        <w:adjustRightInd w:val="0"/>
        <w:spacing w:after="0"/>
        <w:jc w:val="center"/>
        <w:rPr>
          <w:b/>
          <w:sz w:val="22"/>
          <w:szCs w:val="22"/>
        </w:rPr>
      </w:pPr>
    </w:p>
    <w:p w14:paraId="2FC552D0" w14:textId="4006D579" w:rsidR="003B796F" w:rsidRDefault="003B796F" w:rsidP="008E1CA7">
      <w:pPr>
        <w:widowControl w:val="0"/>
        <w:shd w:val="clear" w:color="auto" w:fill="FFFFFF"/>
        <w:autoSpaceDE w:val="0"/>
        <w:autoSpaceDN w:val="0"/>
        <w:adjustRightInd w:val="0"/>
        <w:spacing w:after="0"/>
        <w:jc w:val="center"/>
        <w:rPr>
          <w:b/>
          <w:sz w:val="22"/>
          <w:szCs w:val="22"/>
        </w:rPr>
      </w:pPr>
    </w:p>
    <w:p w14:paraId="6138499D" w14:textId="476CF0E3" w:rsidR="003B796F" w:rsidRDefault="003B796F" w:rsidP="008E1CA7">
      <w:pPr>
        <w:widowControl w:val="0"/>
        <w:shd w:val="clear" w:color="auto" w:fill="FFFFFF"/>
        <w:autoSpaceDE w:val="0"/>
        <w:autoSpaceDN w:val="0"/>
        <w:adjustRightInd w:val="0"/>
        <w:spacing w:after="0"/>
        <w:jc w:val="center"/>
        <w:rPr>
          <w:b/>
          <w:sz w:val="22"/>
          <w:szCs w:val="22"/>
        </w:rPr>
      </w:pPr>
    </w:p>
    <w:p w14:paraId="39622109" w14:textId="049A37AE" w:rsidR="003B796F" w:rsidRDefault="003B796F" w:rsidP="008E1CA7">
      <w:pPr>
        <w:widowControl w:val="0"/>
        <w:shd w:val="clear" w:color="auto" w:fill="FFFFFF"/>
        <w:autoSpaceDE w:val="0"/>
        <w:autoSpaceDN w:val="0"/>
        <w:adjustRightInd w:val="0"/>
        <w:spacing w:after="0"/>
        <w:jc w:val="center"/>
        <w:rPr>
          <w:b/>
          <w:sz w:val="22"/>
          <w:szCs w:val="22"/>
        </w:rPr>
      </w:pPr>
    </w:p>
    <w:p w14:paraId="2B56C6C9" w14:textId="77777777" w:rsidR="003B796F" w:rsidRPr="003810C5" w:rsidRDefault="003B796F" w:rsidP="008E1CA7">
      <w:pPr>
        <w:widowControl w:val="0"/>
        <w:shd w:val="clear" w:color="auto" w:fill="FFFFFF"/>
        <w:autoSpaceDE w:val="0"/>
        <w:autoSpaceDN w:val="0"/>
        <w:adjustRightInd w:val="0"/>
        <w:spacing w:after="0"/>
        <w:jc w:val="center"/>
        <w:rPr>
          <w:b/>
          <w:sz w:val="22"/>
          <w:szCs w:val="22"/>
        </w:rPr>
      </w:pPr>
    </w:p>
    <w:p w14:paraId="410F8380" w14:textId="178CE8C3"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13CA4733" w14:textId="48401F3E"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5EFB56F4" w14:textId="21E57EB1"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7C3A210B" w14:textId="174E8216"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7421BBCB" w14:textId="55FA5DC7" w:rsidR="00B71053" w:rsidRDefault="00B71053" w:rsidP="00D726A1">
      <w:pPr>
        <w:widowControl w:val="0"/>
        <w:shd w:val="clear" w:color="auto" w:fill="FFFFFF"/>
        <w:autoSpaceDE w:val="0"/>
        <w:autoSpaceDN w:val="0"/>
        <w:adjustRightInd w:val="0"/>
        <w:spacing w:after="0"/>
        <w:rPr>
          <w:b/>
          <w:sz w:val="22"/>
          <w:szCs w:val="22"/>
        </w:rPr>
      </w:pPr>
    </w:p>
    <w:p w14:paraId="00EC6D32" w14:textId="77777777" w:rsidR="00947C78" w:rsidRPr="003810C5" w:rsidRDefault="00947C78" w:rsidP="00D726A1">
      <w:pPr>
        <w:widowControl w:val="0"/>
        <w:shd w:val="clear" w:color="auto" w:fill="FFFFFF"/>
        <w:autoSpaceDE w:val="0"/>
        <w:autoSpaceDN w:val="0"/>
        <w:adjustRightInd w:val="0"/>
        <w:spacing w:after="0"/>
        <w:rPr>
          <w:b/>
          <w:sz w:val="22"/>
          <w:szCs w:val="22"/>
        </w:rPr>
      </w:pPr>
    </w:p>
    <w:p w14:paraId="30D68ECE" w14:textId="77777777" w:rsidR="00B71053" w:rsidRPr="003810C5" w:rsidRDefault="00B71053" w:rsidP="008E1CA7">
      <w:pPr>
        <w:widowControl w:val="0"/>
        <w:shd w:val="clear" w:color="auto" w:fill="FFFFFF"/>
        <w:autoSpaceDE w:val="0"/>
        <w:autoSpaceDN w:val="0"/>
        <w:adjustRightInd w:val="0"/>
        <w:spacing w:after="0"/>
        <w:jc w:val="center"/>
        <w:rPr>
          <w:b/>
          <w:sz w:val="22"/>
          <w:szCs w:val="22"/>
        </w:rPr>
      </w:pPr>
    </w:p>
    <w:p w14:paraId="3802BAC0" w14:textId="097C5B43" w:rsidR="00AA0135" w:rsidRPr="00BE6C3C" w:rsidRDefault="00001F79" w:rsidP="00820383">
      <w:pPr>
        <w:widowControl w:val="0"/>
        <w:shd w:val="clear" w:color="auto" w:fill="FFFFFF"/>
        <w:autoSpaceDE w:val="0"/>
        <w:autoSpaceDN w:val="0"/>
        <w:adjustRightInd w:val="0"/>
        <w:spacing w:after="0"/>
        <w:jc w:val="center"/>
        <w:rPr>
          <w:b/>
          <w:bCs/>
          <w:sz w:val="22"/>
          <w:szCs w:val="22"/>
        </w:rPr>
      </w:pPr>
      <w:r w:rsidRPr="00BE6C3C">
        <w:rPr>
          <w:b/>
          <w:sz w:val="22"/>
          <w:szCs w:val="22"/>
        </w:rPr>
        <w:lastRenderedPageBreak/>
        <w:t xml:space="preserve">РАЗДЕЛ 3. </w:t>
      </w:r>
      <w:r w:rsidR="008354A6" w:rsidRPr="00BE6C3C">
        <w:rPr>
          <w:b/>
          <w:bCs/>
          <w:sz w:val="22"/>
          <w:szCs w:val="22"/>
        </w:rPr>
        <w:t>ТЕХНИЧЕСКОЕ ЗАДАНИЕ</w:t>
      </w:r>
    </w:p>
    <w:p w14:paraId="02C5D669" w14:textId="77777777" w:rsidR="00B71053" w:rsidRPr="00BE6C3C" w:rsidRDefault="00B71053" w:rsidP="00820383">
      <w:pPr>
        <w:widowControl w:val="0"/>
        <w:shd w:val="clear" w:color="auto" w:fill="FFFFFF"/>
        <w:autoSpaceDE w:val="0"/>
        <w:autoSpaceDN w:val="0"/>
        <w:adjustRightInd w:val="0"/>
        <w:spacing w:after="0"/>
        <w:jc w:val="center"/>
        <w:rPr>
          <w:b/>
          <w:bCs/>
          <w:sz w:val="22"/>
          <w:szCs w:val="22"/>
        </w:rPr>
      </w:pPr>
    </w:p>
    <w:p w14:paraId="065E4982" w14:textId="58779E64" w:rsidR="00B71053" w:rsidRPr="00BE6C3C" w:rsidRDefault="00AA0135" w:rsidP="00B71053">
      <w:pPr>
        <w:widowControl w:val="0"/>
        <w:shd w:val="clear" w:color="auto" w:fill="FFFFFF"/>
        <w:autoSpaceDE w:val="0"/>
        <w:autoSpaceDN w:val="0"/>
        <w:adjustRightInd w:val="0"/>
        <w:spacing w:after="0"/>
        <w:jc w:val="center"/>
        <w:rPr>
          <w:sz w:val="22"/>
          <w:szCs w:val="22"/>
        </w:rPr>
      </w:pPr>
      <w:r w:rsidRPr="00BE6C3C">
        <w:rPr>
          <w:sz w:val="22"/>
          <w:szCs w:val="22"/>
        </w:rPr>
        <w:t xml:space="preserve">на </w:t>
      </w:r>
      <w:r w:rsidR="00866A87">
        <w:rPr>
          <w:sz w:val="22"/>
          <w:szCs w:val="22"/>
        </w:rPr>
        <w:t xml:space="preserve">выполнение работ </w:t>
      </w:r>
      <w:r w:rsidR="00B71053" w:rsidRPr="00BE6C3C">
        <w:rPr>
          <w:sz w:val="22"/>
          <w:szCs w:val="22"/>
        </w:rPr>
        <w:t>по техническому обслуживанию и планово-предупредительному ремонту системы пожарной сигнализации, системы оповещения и управления эвакуацией, автоматических с</w:t>
      </w:r>
      <w:r w:rsidR="0043441A">
        <w:rPr>
          <w:sz w:val="22"/>
          <w:szCs w:val="22"/>
        </w:rPr>
        <w:t>истем пожаротушения на объектах.</w:t>
      </w:r>
    </w:p>
    <w:p w14:paraId="6A7A7DB7" w14:textId="20F0F9FC" w:rsidR="00AA0135" w:rsidRPr="00BE6C3C" w:rsidRDefault="00AA0135" w:rsidP="00820383">
      <w:pPr>
        <w:widowControl w:val="0"/>
        <w:shd w:val="clear" w:color="auto" w:fill="FFFFFF"/>
        <w:autoSpaceDE w:val="0"/>
        <w:autoSpaceDN w:val="0"/>
        <w:adjustRightInd w:val="0"/>
        <w:spacing w:after="0"/>
        <w:jc w:val="center"/>
        <w:rPr>
          <w:b/>
          <w:color w:val="000000" w:themeColor="text1"/>
          <w:sz w:val="22"/>
          <w:szCs w:val="22"/>
        </w:rPr>
      </w:pPr>
    </w:p>
    <w:tbl>
      <w:tblPr>
        <w:tblW w:w="106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8221"/>
      </w:tblGrid>
      <w:tr w:rsidR="003810C5" w:rsidRPr="000E089B" w14:paraId="416FDBFD" w14:textId="77777777" w:rsidTr="00947C78">
        <w:trPr>
          <w:trHeight w:val="464"/>
        </w:trPr>
        <w:tc>
          <w:tcPr>
            <w:tcW w:w="2410" w:type="dxa"/>
          </w:tcPr>
          <w:p w14:paraId="65A21CE1" w14:textId="531C01EE" w:rsidR="003810C5" w:rsidRPr="000E089B" w:rsidRDefault="003810C5" w:rsidP="000E089B">
            <w:pPr>
              <w:widowControl w:val="0"/>
              <w:spacing w:after="0"/>
              <w:jc w:val="center"/>
              <w:rPr>
                <w:b/>
                <w:color w:val="000000" w:themeColor="text1"/>
                <w:sz w:val="22"/>
                <w:szCs w:val="22"/>
              </w:rPr>
            </w:pPr>
            <w:r w:rsidRPr="000E089B">
              <w:rPr>
                <w:b/>
                <w:color w:val="000000" w:themeColor="text1"/>
                <w:sz w:val="22"/>
                <w:szCs w:val="22"/>
              </w:rPr>
              <w:t>Раздел</w:t>
            </w:r>
          </w:p>
        </w:tc>
        <w:tc>
          <w:tcPr>
            <w:tcW w:w="8221" w:type="dxa"/>
          </w:tcPr>
          <w:p w14:paraId="494A4618" w14:textId="3A1B3A3B" w:rsidR="003810C5" w:rsidRPr="000E089B" w:rsidRDefault="003810C5" w:rsidP="000E089B">
            <w:pPr>
              <w:widowControl w:val="0"/>
              <w:spacing w:after="0"/>
              <w:jc w:val="center"/>
              <w:rPr>
                <w:b/>
                <w:color w:val="000000" w:themeColor="text1"/>
                <w:sz w:val="22"/>
                <w:szCs w:val="22"/>
              </w:rPr>
            </w:pPr>
            <w:r w:rsidRPr="000E089B">
              <w:rPr>
                <w:b/>
                <w:color w:val="000000" w:themeColor="text1"/>
                <w:sz w:val="22"/>
                <w:szCs w:val="22"/>
              </w:rPr>
              <w:t>Содержание информации</w:t>
            </w:r>
          </w:p>
        </w:tc>
      </w:tr>
      <w:tr w:rsidR="003810C5" w:rsidRPr="000E089B" w14:paraId="3D10DAF0" w14:textId="77777777" w:rsidTr="00947C78">
        <w:tc>
          <w:tcPr>
            <w:tcW w:w="2410" w:type="dxa"/>
          </w:tcPr>
          <w:p w14:paraId="5E5F34D2" w14:textId="4F7985C9" w:rsidR="003810C5" w:rsidRPr="000E089B" w:rsidRDefault="003810C5" w:rsidP="000E089B">
            <w:pPr>
              <w:widowControl w:val="0"/>
              <w:spacing w:after="0"/>
              <w:jc w:val="left"/>
              <w:rPr>
                <w:sz w:val="22"/>
                <w:szCs w:val="22"/>
              </w:rPr>
            </w:pPr>
            <w:r w:rsidRPr="000E089B">
              <w:rPr>
                <w:sz w:val="22"/>
                <w:szCs w:val="22"/>
              </w:rPr>
              <w:t xml:space="preserve">Перечень и наименование </w:t>
            </w:r>
            <w:r w:rsidR="00B070BF" w:rsidRPr="000E089B">
              <w:rPr>
                <w:sz w:val="22"/>
                <w:szCs w:val="22"/>
              </w:rPr>
              <w:t>услуг</w:t>
            </w:r>
            <w:r w:rsidRPr="000E089B">
              <w:rPr>
                <w:sz w:val="22"/>
                <w:szCs w:val="22"/>
              </w:rPr>
              <w:t xml:space="preserve"> </w:t>
            </w:r>
          </w:p>
        </w:tc>
        <w:tc>
          <w:tcPr>
            <w:tcW w:w="8221" w:type="dxa"/>
          </w:tcPr>
          <w:p w14:paraId="057A3A07" w14:textId="5DEDA5A3" w:rsidR="003810C5" w:rsidRPr="000E089B" w:rsidRDefault="003810C5" w:rsidP="000E089B">
            <w:pPr>
              <w:widowControl w:val="0"/>
              <w:spacing w:after="0"/>
              <w:jc w:val="left"/>
              <w:rPr>
                <w:sz w:val="22"/>
                <w:szCs w:val="22"/>
              </w:rPr>
            </w:pPr>
            <w:r w:rsidRPr="000E089B">
              <w:rPr>
                <w:sz w:val="22"/>
                <w:szCs w:val="22"/>
              </w:rPr>
              <w:t>Техническое обслуживание и планово-предупредительный ремонт системы пожарной сигнализации, системы оповещения и управления эвакуацией, автоматических систем пожаротушения на объектах</w:t>
            </w:r>
            <w:r w:rsidR="000E089B" w:rsidRPr="000E089B">
              <w:rPr>
                <w:sz w:val="22"/>
                <w:szCs w:val="22"/>
              </w:rPr>
              <w:t>.</w:t>
            </w:r>
          </w:p>
        </w:tc>
      </w:tr>
      <w:tr w:rsidR="003810C5" w:rsidRPr="000E089B" w14:paraId="6FA4F58A" w14:textId="77777777" w:rsidTr="00947C78">
        <w:tc>
          <w:tcPr>
            <w:tcW w:w="2410" w:type="dxa"/>
          </w:tcPr>
          <w:p w14:paraId="20AD0F2C" w14:textId="55107D55" w:rsidR="003810C5" w:rsidRPr="000E089B" w:rsidRDefault="003810C5" w:rsidP="00761A3F">
            <w:pPr>
              <w:widowControl w:val="0"/>
              <w:spacing w:after="0"/>
              <w:jc w:val="left"/>
              <w:rPr>
                <w:color w:val="FF0000"/>
                <w:sz w:val="22"/>
                <w:szCs w:val="22"/>
                <w:highlight w:val="yellow"/>
              </w:rPr>
            </w:pPr>
            <w:r w:rsidRPr="000E089B">
              <w:rPr>
                <w:sz w:val="22"/>
                <w:szCs w:val="22"/>
              </w:rPr>
              <w:t>Наименование объекта, на кот</w:t>
            </w:r>
            <w:r w:rsidR="00B070BF" w:rsidRPr="000E089B">
              <w:rPr>
                <w:sz w:val="22"/>
                <w:szCs w:val="22"/>
              </w:rPr>
              <w:t xml:space="preserve">ором выполняются </w:t>
            </w:r>
            <w:r w:rsidR="00042F21">
              <w:rPr>
                <w:sz w:val="22"/>
                <w:szCs w:val="22"/>
              </w:rPr>
              <w:t xml:space="preserve">работы </w:t>
            </w:r>
          </w:p>
        </w:tc>
        <w:tc>
          <w:tcPr>
            <w:tcW w:w="8221" w:type="dxa"/>
          </w:tcPr>
          <w:p w14:paraId="7B7532AC" w14:textId="2DCA73B6"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Административно-бытовой корпус ГАТБ</w:t>
            </w:r>
            <w:r w:rsidRPr="000E089B">
              <w:rPr>
                <w:i/>
                <w:iCs/>
                <w:sz w:val="22"/>
                <w:szCs w:val="22"/>
              </w:rPr>
              <w:t xml:space="preserve"> (628422, ХМАО - Югра, г</w:t>
            </w:r>
            <w:r w:rsidR="00280227">
              <w:rPr>
                <w:i/>
                <w:iCs/>
                <w:sz w:val="22"/>
                <w:szCs w:val="22"/>
              </w:rPr>
              <w:t> </w:t>
            </w:r>
            <w:r w:rsidRPr="000E089B">
              <w:rPr>
                <w:i/>
                <w:iCs/>
                <w:sz w:val="22"/>
                <w:szCs w:val="22"/>
              </w:rPr>
              <w:t xml:space="preserve">Сургут, ул. Аэрофлотская, 51, сооружение 4) </w:t>
            </w:r>
          </w:p>
          <w:p w14:paraId="5A25E419"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86:10:0101001:212</w:t>
            </w:r>
          </w:p>
          <w:p w14:paraId="7AAC7768" w14:textId="24EC7A2B"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Здание летного комплекса с тренажёром</w:t>
            </w:r>
            <w:r w:rsidRPr="000E089B">
              <w:rPr>
                <w:i/>
                <w:iCs/>
                <w:sz w:val="22"/>
                <w:szCs w:val="22"/>
              </w:rPr>
              <w:t xml:space="preserve"> (628422, ХМАО-Югра, г.</w:t>
            </w:r>
            <w:r w:rsidR="00280227">
              <w:rPr>
                <w:i/>
                <w:iCs/>
                <w:sz w:val="22"/>
                <w:szCs w:val="22"/>
              </w:rPr>
              <w:t> </w:t>
            </w:r>
            <w:r w:rsidRPr="000E089B">
              <w:rPr>
                <w:i/>
                <w:iCs/>
                <w:sz w:val="22"/>
                <w:szCs w:val="22"/>
              </w:rPr>
              <w:t>Сургут, ул. Аэрофлотская, д.51, сооружение 6)</w:t>
            </w:r>
          </w:p>
          <w:p w14:paraId="456DD94D"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86:10:0101001:211</w:t>
            </w:r>
          </w:p>
          <w:p w14:paraId="22363704" w14:textId="77777777"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Склад УМТС</w:t>
            </w:r>
            <w:r w:rsidRPr="000E089B">
              <w:rPr>
                <w:i/>
                <w:iCs/>
                <w:sz w:val="22"/>
                <w:szCs w:val="22"/>
              </w:rPr>
              <w:t xml:space="preserve"> (628422, ХМАО - Югра, г Сургут, ул. Аэрофлотская, 51, сооружение 2)</w:t>
            </w:r>
          </w:p>
          <w:p w14:paraId="14E95857"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86:10:0101001:126</w:t>
            </w:r>
          </w:p>
          <w:p w14:paraId="56EECACF" w14:textId="675CB0E9"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Здание службы сервиса</w:t>
            </w:r>
            <w:r w:rsidRPr="000E089B">
              <w:rPr>
                <w:i/>
                <w:iCs/>
                <w:sz w:val="22"/>
                <w:szCs w:val="22"/>
              </w:rPr>
              <w:t xml:space="preserve"> (628422, ХМАО - Югра, г Сургут, ул.</w:t>
            </w:r>
            <w:r w:rsidR="00280227">
              <w:rPr>
                <w:i/>
                <w:iCs/>
                <w:sz w:val="22"/>
                <w:szCs w:val="22"/>
              </w:rPr>
              <w:t> </w:t>
            </w:r>
            <w:r w:rsidRPr="000E089B">
              <w:rPr>
                <w:i/>
                <w:iCs/>
                <w:sz w:val="22"/>
                <w:szCs w:val="22"/>
              </w:rPr>
              <w:t>Аэрофлотская, 51, сооружение 1)</w:t>
            </w:r>
          </w:p>
          <w:p w14:paraId="21E752CC"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w:t>
            </w:r>
            <w:r w:rsidRPr="000E089B">
              <w:rPr>
                <w:iCs/>
                <w:sz w:val="22"/>
                <w:szCs w:val="22"/>
              </w:rPr>
              <w:t xml:space="preserve"> </w:t>
            </w:r>
            <w:r w:rsidRPr="000E089B">
              <w:rPr>
                <w:i/>
                <w:iCs/>
                <w:sz w:val="22"/>
                <w:szCs w:val="22"/>
              </w:rPr>
              <w:t>86:10:0101001:396</w:t>
            </w:r>
          </w:p>
          <w:p w14:paraId="42602FA8" w14:textId="78EBA358"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Док-склад металлический</w:t>
            </w:r>
            <w:r w:rsidRPr="000E089B">
              <w:rPr>
                <w:i/>
                <w:iCs/>
                <w:sz w:val="22"/>
                <w:szCs w:val="22"/>
              </w:rPr>
              <w:t xml:space="preserve"> (628422, ХМАО - Югра, г. Сургут, ул.</w:t>
            </w:r>
            <w:r w:rsidR="00280227">
              <w:rPr>
                <w:i/>
                <w:iCs/>
                <w:sz w:val="22"/>
                <w:szCs w:val="22"/>
              </w:rPr>
              <w:t> </w:t>
            </w:r>
            <w:r w:rsidRPr="000E089B">
              <w:rPr>
                <w:i/>
                <w:iCs/>
                <w:sz w:val="22"/>
                <w:szCs w:val="22"/>
              </w:rPr>
              <w:t>Аэрофлотская, 46/1, сооружение 2)</w:t>
            </w:r>
          </w:p>
          <w:p w14:paraId="7F1107CF"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w:t>
            </w:r>
            <w:r w:rsidRPr="000E089B">
              <w:rPr>
                <w:iCs/>
                <w:sz w:val="22"/>
                <w:szCs w:val="22"/>
              </w:rPr>
              <w:t xml:space="preserve"> </w:t>
            </w:r>
            <w:r w:rsidRPr="000E089B">
              <w:rPr>
                <w:i/>
                <w:iCs/>
                <w:sz w:val="22"/>
                <w:szCs w:val="22"/>
              </w:rPr>
              <w:t>86:10:0101001:381</w:t>
            </w:r>
          </w:p>
          <w:p w14:paraId="4B6590DA" w14:textId="5B4A7DBA"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Здание главного энергетика</w:t>
            </w:r>
            <w:r w:rsidRPr="000E089B">
              <w:rPr>
                <w:i/>
                <w:iCs/>
                <w:sz w:val="22"/>
                <w:szCs w:val="22"/>
              </w:rPr>
              <w:t xml:space="preserve"> (628422, ХМАО - Югра, г. Сургут, ул.</w:t>
            </w:r>
            <w:r w:rsidR="00280227">
              <w:rPr>
                <w:i/>
                <w:iCs/>
                <w:sz w:val="22"/>
                <w:szCs w:val="22"/>
              </w:rPr>
              <w:t> </w:t>
            </w:r>
            <w:r w:rsidRPr="000E089B">
              <w:rPr>
                <w:i/>
                <w:iCs/>
                <w:sz w:val="22"/>
                <w:szCs w:val="22"/>
              </w:rPr>
              <w:t xml:space="preserve">Аэрофлотская, 46/1, </w:t>
            </w:r>
            <w:r w:rsidR="000F700C">
              <w:rPr>
                <w:i/>
                <w:iCs/>
                <w:sz w:val="22"/>
                <w:szCs w:val="22"/>
              </w:rPr>
              <w:t>корпус</w:t>
            </w:r>
            <w:r w:rsidRPr="000E089B">
              <w:rPr>
                <w:i/>
                <w:iCs/>
                <w:sz w:val="22"/>
                <w:szCs w:val="22"/>
              </w:rPr>
              <w:t xml:space="preserve"> 4)</w:t>
            </w:r>
          </w:p>
          <w:p w14:paraId="1272D064"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86:10:0101001:149</w:t>
            </w:r>
          </w:p>
          <w:p w14:paraId="59B153F5" w14:textId="7786EC40"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Склад пиротехнических средств</w:t>
            </w:r>
            <w:r w:rsidRPr="000E089B">
              <w:rPr>
                <w:i/>
                <w:iCs/>
                <w:sz w:val="22"/>
                <w:szCs w:val="22"/>
              </w:rPr>
              <w:t xml:space="preserve"> (628422, ХМАО-Югра, г. Сургут, ул.</w:t>
            </w:r>
            <w:r w:rsidR="00280227">
              <w:rPr>
                <w:i/>
                <w:iCs/>
                <w:sz w:val="22"/>
                <w:szCs w:val="22"/>
              </w:rPr>
              <w:t> </w:t>
            </w:r>
            <w:r w:rsidRPr="000E089B">
              <w:rPr>
                <w:i/>
                <w:iCs/>
                <w:sz w:val="22"/>
                <w:szCs w:val="22"/>
              </w:rPr>
              <w:t>Аэрофлотская, д.49/1, корпус 18)</w:t>
            </w:r>
          </w:p>
          <w:p w14:paraId="02EED0B9"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86:10:0101001:237</w:t>
            </w:r>
          </w:p>
          <w:p w14:paraId="1ECA0035" w14:textId="54786B71"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Док-склад металлический</w:t>
            </w:r>
            <w:r w:rsidRPr="000E089B">
              <w:rPr>
                <w:i/>
                <w:iCs/>
                <w:sz w:val="22"/>
                <w:szCs w:val="22"/>
              </w:rPr>
              <w:t xml:space="preserve"> (628422, ХМАО - Югра, г. Сургут, ул.</w:t>
            </w:r>
            <w:r w:rsidR="00280227">
              <w:rPr>
                <w:i/>
                <w:iCs/>
                <w:sz w:val="22"/>
                <w:szCs w:val="22"/>
              </w:rPr>
              <w:t> </w:t>
            </w:r>
            <w:r w:rsidRPr="000E089B">
              <w:rPr>
                <w:i/>
                <w:iCs/>
                <w:sz w:val="22"/>
                <w:szCs w:val="22"/>
              </w:rPr>
              <w:t>Аэрофлотская, 46/1, сооружение 3)</w:t>
            </w:r>
          </w:p>
          <w:p w14:paraId="4676B12C"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86:10:0101001:284</w:t>
            </w:r>
          </w:p>
          <w:p w14:paraId="5277AD24" w14:textId="06C7E4E5"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Здание администрации авиакомпании Ю</w:t>
            </w:r>
            <w:r w:rsidR="00DA4056">
              <w:rPr>
                <w:iCs/>
                <w:sz w:val="22"/>
                <w:szCs w:val="22"/>
              </w:rPr>
              <w:t>Т</w:t>
            </w:r>
            <w:r w:rsidRPr="000E089B">
              <w:rPr>
                <w:iCs/>
                <w:sz w:val="22"/>
                <w:szCs w:val="22"/>
              </w:rPr>
              <w:t>эйр</w:t>
            </w:r>
            <w:r w:rsidRPr="000E089B">
              <w:rPr>
                <w:i/>
                <w:iCs/>
                <w:sz w:val="22"/>
                <w:szCs w:val="22"/>
              </w:rPr>
              <w:t xml:space="preserve"> (628422, ХМАО - Югра, г</w:t>
            </w:r>
            <w:r w:rsidR="00280227">
              <w:rPr>
                <w:i/>
                <w:iCs/>
                <w:sz w:val="22"/>
                <w:szCs w:val="22"/>
              </w:rPr>
              <w:t> </w:t>
            </w:r>
            <w:r w:rsidRPr="000E089B">
              <w:rPr>
                <w:i/>
                <w:iCs/>
                <w:sz w:val="22"/>
                <w:szCs w:val="22"/>
              </w:rPr>
              <w:t>Сургут, ул. Аэрофлотская, 51)</w:t>
            </w:r>
          </w:p>
          <w:p w14:paraId="543A14D8"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86:10:0101001:359</w:t>
            </w:r>
          </w:p>
          <w:p w14:paraId="533E8958" w14:textId="77777777" w:rsidR="00450BF7" w:rsidRPr="000E089B" w:rsidRDefault="00450BF7" w:rsidP="000E089B">
            <w:pPr>
              <w:widowControl w:val="0"/>
              <w:numPr>
                <w:ilvl w:val="0"/>
                <w:numId w:val="44"/>
              </w:numPr>
              <w:tabs>
                <w:tab w:val="left" w:pos="0"/>
              </w:tabs>
              <w:spacing w:after="0"/>
              <w:ind w:left="0" w:firstLine="320"/>
              <w:contextualSpacing/>
              <w:rPr>
                <w:iCs/>
                <w:sz w:val="22"/>
                <w:szCs w:val="22"/>
              </w:rPr>
            </w:pPr>
            <w:r w:rsidRPr="000E089B">
              <w:rPr>
                <w:iCs/>
                <w:sz w:val="22"/>
                <w:szCs w:val="22"/>
              </w:rPr>
              <w:t>Спортивно-оздоровительный комплекс с медсанчастью</w:t>
            </w:r>
            <w:r w:rsidRPr="000E089B">
              <w:rPr>
                <w:i/>
                <w:iCs/>
                <w:sz w:val="22"/>
                <w:szCs w:val="22"/>
              </w:rPr>
              <w:t xml:space="preserve"> (628422, ХМАО- Югра, г. Сургут, ул. Аэрофлотская, 47, сооружение 1)</w:t>
            </w:r>
          </w:p>
          <w:p w14:paraId="2127DDDF"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86:10:0101001:106</w:t>
            </w:r>
          </w:p>
          <w:p w14:paraId="117772E1" w14:textId="77777777"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Здание АБК Ми-26</w:t>
            </w:r>
            <w:r w:rsidRPr="000E089B">
              <w:rPr>
                <w:i/>
                <w:iCs/>
                <w:sz w:val="22"/>
                <w:szCs w:val="22"/>
              </w:rPr>
              <w:t xml:space="preserve"> (628422, ХМАО - Югра, г Сургут, ул. Аэрофлотская, 51, сооружение 13)</w:t>
            </w:r>
          </w:p>
          <w:p w14:paraId="2E7EE46D"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86:10:0101001:1842</w:t>
            </w:r>
          </w:p>
          <w:p w14:paraId="550DF666" w14:textId="2ABEA4D2" w:rsidR="00450BF7" w:rsidRPr="000E089B" w:rsidRDefault="00450BF7" w:rsidP="000E089B">
            <w:pPr>
              <w:widowControl w:val="0"/>
              <w:numPr>
                <w:ilvl w:val="0"/>
                <w:numId w:val="44"/>
              </w:numPr>
              <w:tabs>
                <w:tab w:val="left" w:pos="0"/>
              </w:tabs>
              <w:spacing w:after="0"/>
              <w:ind w:left="0" w:firstLine="320"/>
              <w:contextualSpacing/>
              <w:rPr>
                <w:iCs/>
                <w:sz w:val="22"/>
                <w:szCs w:val="22"/>
              </w:rPr>
            </w:pPr>
            <w:r w:rsidRPr="000E089B">
              <w:rPr>
                <w:iCs/>
                <w:sz w:val="22"/>
                <w:szCs w:val="22"/>
              </w:rPr>
              <w:t>Док для вертолётов Ми-8 (</w:t>
            </w:r>
            <w:r w:rsidRPr="000E089B">
              <w:rPr>
                <w:i/>
                <w:iCs/>
                <w:sz w:val="22"/>
                <w:szCs w:val="22"/>
              </w:rPr>
              <w:t xml:space="preserve">628422, ХМАО - Югра, г. Сургут, ул.Аэрофлотская, 46/1, </w:t>
            </w:r>
            <w:r w:rsidR="000F700C">
              <w:rPr>
                <w:i/>
                <w:iCs/>
                <w:sz w:val="22"/>
                <w:szCs w:val="22"/>
              </w:rPr>
              <w:t>корпус</w:t>
            </w:r>
            <w:r w:rsidRPr="000E089B">
              <w:rPr>
                <w:i/>
                <w:iCs/>
                <w:sz w:val="22"/>
                <w:szCs w:val="22"/>
              </w:rPr>
              <w:t xml:space="preserve"> 1</w:t>
            </w:r>
            <w:r w:rsidRPr="000E089B">
              <w:rPr>
                <w:iCs/>
                <w:sz w:val="22"/>
                <w:szCs w:val="22"/>
              </w:rPr>
              <w:t>)</w:t>
            </w:r>
          </w:p>
          <w:p w14:paraId="13B287DD" w14:textId="030098A2" w:rsidR="00450BF7" w:rsidRPr="000E089B" w:rsidRDefault="00450BF7" w:rsidP="000E089B">
            <w:pPr>
              <w:widowControl w:val="0"/>
              <w:tabs>
                <w:tab w:val="left" w:pos="0"/>
              </w:tabs>
              <w:spacing w:after="0"/>
              <w:ind w:firstLine="320"/>
              <w:contextualSpacing/>
              <w:rPr>
                <w:iCs/>
                <w:sz w:val="22"/>
                <w:szCs w:val="22"/>
              </w:rPr>
            </w:pPr>
            <w:r w:rsidRPr="000E089B">
              <w:rPr>
                <w:iCs/>
                <w:sz w:val="22"/>
                <w:szCs w:val="22"/>
              </w:rPr>
              <w:t xml:space="preserve"> </w:t>
            </w:r>
            <w:r w:rsidRPr="000E089B">
              <w:rPr>
                <w:i/>
                <w:iCs/>
                <w:sz w:val="22"/>
                <w:szCs w:val="22"/>
              </w:rPr>
              <w:t>Кадастровый номер: 86:10:0101001:148</w:t>
            </w:r>
          </w:p>
          <w:p w14:paraId="4312F6D6" w14:textId="77777777"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Ангарный корпус</w:t>
            </w:r>
            <w:r w:rsidRPr="000E089B">
              <w:rPr>
                <w:i/>
                <w:iCs/>
                <w:sz w:val="22"/>
                <w:szCs w:val="22"/>
              </w:rPr>
              <w:t xml:space="preserve"> (офисные помещения, архив, операционный зал) (628422, ХМАО - Югра, г Сургут, ул. Аэрофлотская, 51, сооружение 3)</w:t>
            </w:r>
          </w:p>
          <w:p w14:paraId="49944982" w14:textId="77777777" w:rsidR="00450BF7"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86:10:0101001:171</w:t>
            </w:r>
          </w:p>
          <w:p w14:paraId="58D4CAEE" w14:textId="77777777" w:rsidR="00450BF7" w:rsidRPr="000E089B" w:rsidRDefault="00450BF7" w:rsidP="000E089B">
            <w:pPr>
              <w:widowControl w:val="0"/>
              <w:numPr>
                <w:ilvl w:val="0"/>
                <w:numId w:val="44"/>
              </w:numPr>
              <w:tabs>
                <w:tab w:val="left" w:pos="0"/>
              </w:tabs>
              <w:spacing w:after="0"/>
              <w:ind w:left="0" w:firstLine="320"/>
              <w:contextualSpacing/>
              <w:rPr>
                <w:i/>
                <w:iCs/>
                <w:sz w:val="22"/>
                <w:szCs w:val="22"/>
              </w:rPr>
            </w:pPr>
            <w:r w:rsidRPr="000E089B">
              <w:rPr>
                <w:iCs/>
                <w:sz w:val="22"/>
                <w:szCs w:val="22"/>
              </w:rPr>
              <w:t>Профилакторий №2</w:t>
            </w:r>
            <w:r w:rsidRPr="000E089B">
              <w:rPr>
                <w:i/>
                <w:iCs/>
                <w:sz w:val="22"/>
                <w:szCs w:val="22"/>
              </w:rPr>
              <w:t xml:space="preserve"> (628422, ХМАО-Югра, г. Сургут, ул. Аэрофлотская, 45/2, сооружение 6)</w:t>
            </w:r>
          </w:p>
          <w:p w14:paraId="31A7062F" w14:textId="3D6BB835" w:rsidR="003810C5" w:rsidRPr="000E089B" w:rsidRDefault="00450BF7" w:rsidP="000E089B">
            <w:pPr>
              <w:widowControl w:val="0"/>
              <w:tabs>
                <w:tab w:val="left" w:pos="0"/>
              </w:tabs>
              <w:spacing w:after="0"/>
              <w:ind w:firstLine="320"/>
              <w:contextualSpacing/>
              <w:rPr>
                <w:i/>
                <w:iCs/>
                <w:sz w:val="22"/>
                <w:szCs w:val="22"/>
              </w:rPr>
            </w:pPr>
            <w:r w:rsidRPr="000E089B">
              <w:rPr>
                <w:i/>
                <w:iCs/>
                <w:sz w:val="22"/>
                <w:szCs w:val="22"/>
              </w:rPr>
              <w:t>Кадастровый номер: 86:10:0000000:7433</w:t>
            </w:r>
          </w:p>
        </w:tc>
      </w:tr>
      <w:tr w:rsidR="003810C5" w:rsidRPr="000E089B" w14:paraId="23473233" w14:textId="77777777" w:rsidTr="00947C78">
        <w:tc>
          <w:tcPr>
            <w:tcW w:w="2410" w:type="dxa"/>
          </w:tcPr>
          <w:p w14:paraId="5910342C" w14:textId="74A51AD7" w:rsidR="003810C5" w:rsidRPr="000E089B" w:rsidRDefault="003810C5" w:rsidP="000E089B">
            <w:pPr>
              <w:widowControl w:val="0"/>
              <w:spacing w:after="0"/>
              <w:jc w:val="left"/>
              <w:rPr>
                <w:sz w:val="22"/>
                <w:szCs w:val="22"/>
              </w:rPr>
            </w:pPr>
            <w:r w:rsidRPr="000E089B">
              <w:rPr>
                <w:sz w:val="22"/>
                <w:szCs w:val="22"/>
              </w:rPr>
              <w:t>Сведения о сроке</w:t>
            </w:r>
            <w:r w:rsidR="00E92F75">
              <w:rPr>
                <w:sz w:val="22"/>
                <w:szCs w:val="22"/>
              </w:rPr>
              <w:t xml:space="preserve"> выполнения работ</w:t>
            </w:r>
            <w:r w:rsidRPr="000E089B">
              <w:rPr>
                <w:sz w:val="22"/>
                <w:szCs w:val="22"/>
              </w:rPr>
              <w:t>: дата начала, дата окончания, этапность.</w:t>
            </w:r>
          </w:p>
        </w:tc>
        <w:tc>
          <w:tcPr>
            <w:tcW w:w="8221" w:type="dxa"/>
          </w:tcPr>
          <w:p w14:paraId="5B9CA3DD" w14:textId="779CE21F" w:rsidR="003810C5" w:rsidRPr="000E089B" w:rsidRDefault="000E089B" w:rsidP="000E089B">
            <w:pPr>
              <w:widowControl w:val="0"/>
              <w:spacing w:after="0"/>
              <w:jc w:val="left"/>
              <w:rPr>
                <w:sz w:val="22"/>
                <w:szCs w:val="22"/>
              </w:rPr>
            </w:pPr>
            <w:r>
              <w:rPr>
                <w:sz w:val="22"/>
                <w:szCs w:val="22"/>
              </w:rPr>
              <w:t>е</w:t>
            </w:r>
            <w:r w:rsidR="004C18FC" w:rsidRPr="000E089B">
              <w:rPr>
                <w:sz w:val="22"/>
                <w:szCs w:val="22"/>
              </w:rPr>
              <w:t>жемесячно</w:t>
            </w:r>
            <w:r>
              <w:rPr>
                <w:sz w:val="22"/>
                <w:szCs w:val="22"/>
              </w:rPr>
              <w:t>,</w:t>
            </w:r>
            <w:r w:rsidR="004C18FC" w:rsidRPr="000E089B">
              <w:rPr>
                <w:sz w:val="22"/>
                <w:szCs w:val="22"/>
              </w:rPr>
              <w:t xml:space="preserve"> </w:t>
            </w:r>
            <w:r w:rsidR="009B2F0D" w:rsidRPr="000E089B">
              <w:rPr>
                <w:sz w:val="22"/>
                <w:szCs w:val="22"/>
              </w:rPr>
              <w:t>в течение</w:t>
            </w:r>
            <w:r w:rsidR="004C18FC" w:rsidRPr="000E089B">
              <w:rPr>
                <w:sz w:val="22"/>
                <w:szCs w:val="22"/>
              </w:rPr>
              <w:t xml:space="preserve"> 12 месяцев с даты заключения Договора</w:t>
            </w:r>
          </w:p>
        </w:tc>
      </w:tr>
      <w:tr w:rsidR="003810C5" w:rsidRPr="000E089B" w14:paraId="698BA093" w14:textId="77777777" w:rsidTr="00947C78">
        <w:tc>
          <w:tcPr>
            <w:tcW w:w="2410" w:type="dxa"/>
          </w:tcPr>
          <w:p w14:paraId="08AA2285" w14:textId="77777777" w:rsidR="003810C5" w:rsidRPr="000E089B" w:rsidRDefault="003810C5" w:rsidP="000E089B">
            <w:pPr>
              <w:widowControl w:val="0"/>
              <w:spacing w:after="0"/>
              <w:jc w:val="left"/>
              <w:rPr>
                <w:sz w:val="22"/>
                <w:szCs w:val="22"/>
              </w:rPr>
            </w:pPr>
            <w:r w:rsidRPr="000E089B">
              <w:rPr>
                <w:sz w:val="22"/>
                <w:szCs w:val="22"/>
              </w:rPr>
              <w:t xml:space="preserve">Порядок доставки материалов, </w:t>
            </w:r>
            <w:r w:rsidRPr="000E089B">
              <w:rPr>
                <w:sz w:val="22"/>
                <w:szCs w:val="22"/>
              </w:rPr>
              <w:lastRenderedPageBreak/>
              <w:t xml:space="preserve">оборудования, персонала </w:t>
            </w:r>
          </w:p>
          <w:p w14:paraId="01FAFFB1" w14:textId="77777777" w:rsidR="003810C5" w:rsidRPr="000E089B" w:rsidRDefault="003810C5" w:rsidP="000E089B">
            <w:pPr>
              <w:widowControl w:val="0"/>
              <w:spacing w:after="0"/>
              <w:jc w:val="left"/>
              <w:rPr>
                <w:sz w:val="22"/>
                <w:szCs w:val="22"/>
              </w:rPr>
            </w:pPr>
            <w:r w:rsidRPr="000E089B">
              <w:rPr>
                <w:sz w:val="22"/>
                <w:szCs w:val="22"/>
              </w:rPr>
              <w:t xml:space="preserve">Способ доставки </w:t>
            </w:r>
          </w:p>
        </w:tc>
        <w:tc>
          <w:tcPr>
            <w:tcW w:w="8221" w:type="dxa"/>
          </w:tcPr>
          <w:p w14:paraId="152FE5B2" w14:textId="20BA275F" w:rsidR="003810C5" w:rsidRPr="000E089B" w:rsidRDefault="003810C5" w:rsidP="000E089B">
            <w:pPr>
              <w:widowControl w:val="0"/>
              <w:spacing w:after="0"/>
              <w:jc w:val="left"/>
              <w:rPr>
                <w:iCs/>
                <w:sz w:val="22"/>
                <w:szCs w:val="22"/>
              </w:rPr>
            </w:pPr>
            <w:r w:rsidRPr="000E089B">
              <w:rPr>
                <w:iCs/>
                <w:sz w:val="22"/>
                <w:szCs w:val="22"/>
              </w:rPr>
              <w:lastRenderedPageBreak/>
              <w:t xml:space="preserve">Собственными силами </w:t>
            </w:r>
            <w:r w:rsidR="00E92F75">
              <w:rPr>
                <w:iCs/>
                <w:sz w:val="22"/>
                <w:szCs w:val="22"/>
              </w:rPr>
              <w:t>Подрядчика</w:t>
            </w:r>
          </w:p>
        </w:tc>
      </w:tr>
      <w:tr w:rsidR="003810C5" w:rsidRPr="000E089B" w14:paraId="531CC56D" w14:textId="77777777" w:rsidTr="00947C78">
        <w:tc>
          <w:tcPr>
            <w:tcW w:w="2410" w:type="dxa"/>
          </w:tcPr>
          <w:p w14:paraId="7C88C3E9" w14:textId="7B67EAA4" w:rsidR="003810C5" w:rsidRPr="000E089B" w:rsidRDefault="003810C5" w:rsidP="000E089B">
            <w:pPr>
              <w:widowControl w:val="0"/>
              <w:spacing w:after="0"/>
              <w:jc w:val="left"/>
              <w:rPr>
                <w:sz w:val="22"/>
                <w:szCs w:val="22"/>
              </w:rPr>
            </w:pPr>
            <w:r w:rsidRPr="000E089B">
              <w:rPr>
                <w:sz w:val="22"/>
                <w:szCs w:val="22"/>
              </w:rPr>
              <w:t>Цел</w:t>
            </w:r>
            <w:r w:rsidR="003C5A61">
              <w:rPr>
                <w:sz w:val="22"/>
                <w:szCs w:val="22"/>
              </w:rPr>
              <w:t>ь</w:t>
            </w:r>
            <w:r w:rsidRPr="000E089B">
              <w:rPr>
                <w:sz w:val="22"/>
                <w:szCs w:val="22"/>
              </w:rPr>
              <w:t xml:space="preserve"> </w:t>
            </w:r>
            <w:r w:rsidR="00E92F75">
              <w:rPr>
                <w:sz w:val="22"/>
                <w:szCs w:val="22"/>
              </w:rPr>
              <w:t>выполне</w:t>
            </w:r>
            <w:r w:rsidR="003C5A61">
              <w:rPr>
                <w:sz w:val="22"/>
                <w:szCs w:val="22"/>
              </w:rPr>
              <w:t>ния</w:t>
            </w:r>
            <w:r w:rsidR="00E92F75">
              <w:rPr>
                <w:sz w:val="22"/>
                <w:szCs w:val="22"/>
              </w:rPr>
              <w:t xml:space="preserve"> работ</w:t>
            </w:r>
          </w:p>
        </w:tc>
        <w:tc>
          <w:tcPr>
            <w:tcW w:w="8221" w:type="dxa"/>
          </w:tcPr>
          <w:p w14:paraId="25D0B782" w14:textId="162E2DB0" w:rsidR="003810C5" w:rsidRPr="000E089B" w:rsidRDefault="00DA4056" w:rsidP="000E089B">
            <w:pPr>
              <w:autoSpaceDN w:val="0"/>
              <w:spacing w:after="0"/>
              <w:contextualSpacing/>
              <w:rPr>
                <w:iCs/>
                <w:sz w:val="22"/>
                <w:szCs w:val="22"/>
              </w:rPr>
            </w:pPr>
            <w:r w:rsidRPr="00DA4056">
              <w:rPr>
                <w:sz w:val="22"/>
                <w:szCs w:val="22"/>
                <w:highlight w:val="yellow"/>
              </w:rPr>
              <w:t>Техническое обслуживание и планово-предупредительный ремонт системы пожарной сигнализации, системы оповещения и управления эвакуацией, автоматических систем пожаротушения на объектах</w:t>
            </w:r>
            <w:r w:rsidRPr="00DA4056">
              <w:rPr>
                <w:iCs/>
                <w:sz w:val="22"/>
                <w:szCs w:val="22"/>
                <w:highlight w:val="yellow"/>
              </w:rPr>
              <w:t xml:space="preserve"> производится в целях </w:t>
            </w:r>
            <w:r>
              <w:rPr>
                <w:iCs/>
                <w:sz w:val="22"/>
                <w:szCs w:val="22"/>
                <w:highlight w:val="yellow"/>
              </w:rPr>
              <w:t xml:space="preserve">их </w:t>
            </w:r>
            <w:r w:rsidRPr="00DA4056">
              <w:rPr>
                <w:snapToGrid w:val="0"/>
                <w:sz w:val="23"/>
                <w:szCs w:val="23"/>
                <w:highlight w:val="yellow"/>
              </w:rPr>
              <w:t xml:space="preserve">содержания в исправном состоянии в соответствии с установленными нормами, правилами и процедурами с учётом условий эксплуатации, </w:t>
            </w:r>
            <w:r>
              <w:rPr>
                <w:snapToGrid w:val="0"/>
                <w:sz w:val="23"/>
                <w:szCs w:val="23"/>
                <w:highlight w:val="yellow"/>
              </w:rPr>
              <w:t xml:space="preserve">а также в целях </w:t>
            </w:r>
            <w:r w:rsidRPr="00DA4056">
              <w:rPr>
                <w:iCs/>
                <w:sz w:val="22"/>
                <w:szCs w:val="22"/>
                <w:highlight w:val="yellow"/>
              </w:rPr>
              <w:t>обеспечения безопасных условий для пассажиров</w:t>
            </w:r>
            <w:r>
              <w:rPr>
                <w:iCs/>
                <w:sz w:val="22"/>
                <w:szCs w:val="22"/>
                <w:highlight w:val="yellow"/>
              </w:rPr>
              <w:t xml:space="preserve">, </w:t>
            </w:r>
            <w:r w:rsidRPr="00DA4056">
              <w:rPr>
                <w:iCs/>
                <w:sz w:val="22"/>
                <w:szCs w:val="22"/>
                <w:highlight w:val="yellow"/>
              </w:rPr>
              <w:t>персонала</w:t>
            </w:r>
            <w:r>
              <w:rPr>
                <w:iCs/>
                <w:sz w:val="22"/>
                <w:szCs w:val="22"/>
                <w:highlight w:val="yellow"/>
              </w:rPr>
              <w:t xml:space="preserve"> Заказчика и лиц, осуществляющих деятельность в объектах</w:t>
            </w:r>
            <w:r w:rsidRPr="00DA4056">
              <w:rPr>
                <w:snapToGrid w:val="0"/>
                <w:sz w:val="23"/>
                <w:szCs w:val="23"/>
                <w:highlight w:val="yellow"/>
              </w:rPr>
              <w:t>.</w:t>
            </w:r>
          </w:p>
        </w:tc>
      </w:tr>
      <w:tr w:rsidR="003810C5" w:rsidRPr="000E089B" w14:paraId="1C96FC9D" w14:textId="77777777" w:rsidTr="00947C78">
        <w:tc>
          <w:tcPr>
            <w:tcW w:w="2410" w:type="dxa"/>
          </w:tcPr>
          <w:p w14:paraId="43B0BABF" w14:textId="589BC4DC" w:rsidR="003810C5" w:rsidRPr="000E089B" w:rsidRDefault="003810C5" w:rsidP="000E089B">
            <w:pPr>
              <w:widowControl w:val="0"/>
              <w:spacing w:after="0"/>
              <w:jc w:val="left"/>
              <w:rPr>
                <w:sz w:val="22"/>
                <w:szCs w:val="22"/>
              </w:rPr>
            </w:pPr>
            <w:r w:rsidRPr="000E089B">
              <w:rPr>
                <w:sz w:val="22"/>
                <w:szCs w:val="22"/>
              </w:rPr>
              <w:t xml:space="preserve">Требования к </w:t>
            </w:r>
            <w:r w:rsidR="00E92F75">
              <w:rPr>
                <w:sz w:val="22"/>
                <w:szCs w:val="22"/>
              </w:rPr>
              <w:t xml:space="preserve">Подрядчику </w:t>
            </w:r>
            <w:r w:rsidRPr="000E089B">
              <w:rPr>
                <w:sz w:val="22"/>
                <w:szCs w:val="22"/>
              </w:rPr>
              <w:t>и/или персоналу</w:t>
            </w:r>
            <w:r w:rsidR="009B2F0D">
              <w:rPr>
                <w:sz w:val="22"/>
                <w:szCs w:val="22"/>
              </w:rPr>
              <w:t xml:space="preserve"> </w:t>
            </w:r>
            <w:r w:rsidR="00E92F75">
              <w:rPr>
                <w:sz w:val="22"/>
                <w:szCs w:val="22"/>
              </w:rPr>
              <w:t>Подрядчика</w:t>
            </w:r>
            <w:r w:rsidRPr="000E089B">
              <w:rPr>
                <w:sz w:val="22"/>
                <w:szCs w:val="22"/>
              </w:rPr>
              <w:t>, требования к обучению персонала</w:t>
            </w:r>
          </w:p>
        </w:tc>
        <w:tc>
          <w:tcPr>
            <w:tcW w:w="8221" w:type="dxa"/>
          </w:tcPr>
          <w:p w14:paraId="6DF91723" w14:textId="329B649A" w:rsidR="003810C5" w:rsidRPr="000E089B" w:rsidRDefault="000F221E" w:rsidP="000E089B">
            <w:pPr>
              <w:shd w:val="clear" w:color="auto" w:fill="FFFFFF"/>
              <w:spacing w:after="0"/>
              <w:rPr>
                <w:sz w:val="22"/>
                <w:szCs w:val="22"/>
              </w:rPr>
            </w:pPr>
            <w:r w:rsidRPr="000E089B">
              <w:rPr>
                <w:sz w:val="22"/>
                <w:szCs w:val="22"/>
              </w:rPr>
              <w:t xml:space="preserve">- </w:t>
            </w:r>
            <w:r w:rsidR="003810C5" w:rsidRPr="000E089B">
              <w:rPr>
                <w:sz w:val="22"/>
                <w:szCs w:val="22"/>
              </w:rPr>
              <w:t>Наличие действующей лицензии в реестре лицензий МЧС России</w:t>
            </w:r>
            <w:r w:rsidR="001E7B23" w:rsidRPr="000E089B">
              <w:rPr>
                <w:sz w:val="22"/>
                <w:szCs w:val="22"/>
              </w:rPr>
              <w:t xml:space="preserve"> (участник закупки в своей заявке направляет выписку из реестра)</w:t>
            </w:r>
            <w:r w:rsidR="003810C5" w:rsidRPr="000E089B">
              <w:rPr>
                <w:sz w:val="22"/>
                <w:szCs w:val="22"/>
              </w:rPr>
              <w:t xml:space="preserve">: </w:t>
            </w:r>
          </w:p>
          <w:p w14:paraId="07F98D2F" w14:textId="7D5E8655" w:rsidR="003810C5" w:rsidRPr="000E089B" w:rsidRDefault="003810C5" w:rsidP="000E089B">
            <w:pPr>
              <w:shd w:val="clear" w:color="auto" w:fill="FFFFFF"/>
              <w:spacing w:after="0"/>
              <w:rPr>
                <w:sz w:val="22"/>
                <w:szCs w:val="22"/>
              </w:rPr>
            </w:pPr>
            <w:r w:rsidRPr="000E089B">
              <w:rPr>
                <w:sz w:val="22"/>
                <w:szCs w:val="22"/>
              </w:rPr>
              <w:t>«Деятельность по монтажу, техническому обслуживанию и ремонту средств обеспечения пожарной безопасности зданий и сооружений».</w:t>
            </w:r>
            <w:r w:rsidR="001E7B23" w:rsidRPr="000E089B">
              <w:rPr>
                <w:sz w:val="22"/>
                <w:szCs w:val="22"/>
              </w:rPr>
              <w:t xml:space="preserve"> </w:t>
            </w:r>
          </w:p>
          <w:p w14:paraId="0BA9F41B" w14:textId="5E5B650D" w:rsidR="003810C5" w:rsidRPr="00540DC8" w:rsidRDefault="000F221E" w:rsidP="000E089B">
            <w:pPr>
              <w:shd w:val="clear" w:color="auto" w:fill="FFFFFF"/>
              <w:spacing w:after="0"/>
              <w:rPr>
                <w:color w:val="000000"/>
                <w:sz w:val="22"/>
                <w:szCs w:val="22"/>
              </w:rPr>
            </w:pPr>
            <w:r w:rsidRPr="000E089B">
              <w:rPr>
                <w:sz w:val="22"/>
                <w:szCs w:val="22"/>
              </w:rPr>
              <w:t xml:space="preserve">- </w:t>
            </w:r>
            <w:r w:rsidR="00E92F75">
              <w:rPr>
                <w:sz w:val="22"/>
                <w:szCs w:val="22"/>
              </w:rPr>
              <w:t xml:space="preserve">Выполнение работ </w:t>
            </w:r>
            <w:r w:rsidR="003810C5" w:rsidRPr="000E089B">
              <w:rPr>
                <w:color w:val="000000"/>
                <w:sz w:val="22"/>
                <w:szCs w:val="22"/>
              </w:rPr>
              <w:t>по производству ТО систем осуществляется персоналом, и</w:t>
            </w:r>
            <w:r w:rsidRPr="000E089B">
              <w:rPr>
                <w:color w:val="000000"/>
                <w:sz w:val="22"/>
                <w:szCs w:val="22"/>
              </w:rPr>
              <w:t>меющим достаточную профессио</w:t>
            </w:r>
            <w:r w:rsidR="003810C5" w:rsidRPr="000E089B">
              <w:rPr>
                <w:color w:val="000000"/>
                <w:sz w:val="22"/>
                <w:szCs w:val="22"/>
              </w:rPr>
              <w:t xml:space="preserve">нальную подготовку и предусмотренные в установленном порядке </w:t>
            </w:r>
            <w:r w:rsidRPr="000E089B">
              <w:rPr>
                <w:color w:val="000000"/>
                <w:sz w:val="22"/>
                <w:szCs w:val="22"/>
              </w:rPr>
              <w:t>разрешительные документы на осу</w:t>
            </w:r>
            <w:r w:rsidR="003B0581" w:rsidRPr="000E089B">
              <w:rPr>
                <w:color w:val="000000"/>
                <w:sz w:val="22"/>
                <w:szCs w:val="22"/>
              </w:rPr>
              <w:t xml:space="preserve">ществление данного </w:t>
            </w:r>
            <w:r w:rsidR="003B0581" w:rsidRPr="00540DC8">
              <w:rPr>
                <w:color w:val="000000"/>
                <w:sz w:val="22"/>
                <w:szCs w:val="22"/>
              </w:rPr>
              <w:t>вида работ (Участник направляет информацию в соответствии с Приложением №7 к заявке на участие в закупке)</w:t>
            </w:r>
          </w:p>
          <w:p w14:paraId="6E7A3051" w14:textId="04395DA5" w:rsidR="003C5A61" w:rsidRPr="00540DC8" w:rsidRDefault="000F221E" w:rsidP="00540DC8">
            <w:pPr>
              <w:widowControl w:val="0"/>
              <w:spacing w:after="0"/>
              <w:rPr>
                <w:color w:val="000000"/>
                <w:sz w:val="22"/>
                <w:szCs w:val="22"/>
              </w:rPr>
            </w:pPr>
            <w:r w:rsidRPr="00540DC8">
              <w:rPr>
                <w:color w:val="000000"/>
                <w:sz w:val="22"/>
                <w:szCs w:val="22"/>
              </w:rPr>
              <w:t xml:space="preserve">- </w:t>
            </w:r>
            <w:r w:rsidR="003810C5" w:rsidRPr="00540DC8">
              <w:rPr>
                <w:color w:val="000000"/>
                <w:sz w:val="22"/>
                <w:szCs w:val="22"/>
              </w:rPr>
              <w:t>Квалифицированный персонал должен иметь необходимы</w:t>
            </w:r>
            <w:r w:rsidR="00540DC8">
              <w:rPr>
                <w:color w:val="000000"/>
                <w:sz w:val="22"/>
                <w:szCs w:val="22"/>
              </w:rPr>
              <w:t xml:space="preserve">е материалы, </w:t>
            </w:r>
            <w:r w:rsidR="003810C5" w:rsidRPr="00540DC8">
              <w:rPr>
                <w:color w:val="000000"/>
                <w:sz w:val="22"/>
                <w:szCs w:val="22"/>
              </w:rPr>
              <w:t xml:space="preserve"> технический инструмент и оборудование для проведения работ по ТО.</w:t>
            </w:r>
          </w:p>
          <w:p w14:paraId="1A0A36DD" w14:textId="77777777" w:rsidR="00540DC8" w:rsidRPr="00540DC8" w:rsidRDefault="00540DC8" w:rsidP="00540DC8">
            <w:pPr>
              <w:rPr>
                <w:sz w:val="22"/>
                <w:szCs w:val="22"/>
                <w:highlight w:val="yellow"/>
              </w:rPr>
            </w:pPr>
            <w:r w:rsidRPr="00540DC8">
              <w:rPr>
                <w:sz w:val="22"/>
                <w:szCs w:val="22"/>
              </w:rPr>
              <w:t xml:space="preserve">- </w:t>
            </w:r>
            <w:r w:rsidR="003C5A61" w:rsidRPr="00540DC8">
              <w:rPr>
                <w:sz w:val="22"/>
                <w:szCs w:val="22"/>
                <w:highlight w:val="yellow"/>
              </w:rPr>
              <w:t xml:space="preserve">Подрядчик самостоятельно оформляет пропуска на допуск персонала на территорию аэропорта </w:t>
            </w:r>
            <w:r w:rsidRPr="00540DC8">
              <w:rPr>
                <w:sz w:val="22"/>
                <w:szCs w:val="22"/>
                <w:highlight w:val="yellow"/>
              </w:rPr>
              <w:t xml:space="preserve">к Объектам </w:t>
            </w:r>
            <w:r w:rsidR="003C5A61" w:rsidRPr="00540DC8">
              <w:rPr>
                <w:sz w:val="22"/>
                <w:szCs w:val="22"/>
                <w:highlight w:val="yellow"/>
              </w:rPr>
              <w:t xml:space="preserve">в соответствии с «Положением (инструкцией) о пропускном и внутриобъектовом режимах на объекте транспортной инфраструктуры Аэропорт Сургут». Обращение на оформление пропуска заполняется уполномоченным представителем подрядчика и не позднее </w:t>
            </w:r>
            <w:r w:rsidRPr="00540DC8">
              <w:rPr>
                <w:sz w:val="22"/>
                <w:szCs w:val="22"/>
                <w:highlight w:val="yellow"/>
              </w:rPr>
              <w:t>3</w:t>
            </w:r>
            <w:r w:rsidR="003C5A61" w:rsidRPr="00540DC8">
              <w:rPr>
                <w:sz w:val="22"/>
                <w:szCs w:val="22"/>
                <w:highlight w:val="yellow"/>
              </w:rPr>
              <w:t xml:space="preserve"> рабочих дней  с момента заключения договора и предоставляется в бюро пропусков</w:t>
            </w:r>
            <w:r w:rsidRPr="00540DC8">
              <w:rPr>
                <w:sz w:val="22"/>
                <w:szCs w:val="22"/>
                <w:highlight w:val="yellow"/>
              </w:rPr>
              <w:t xml:space="preserve"> АО «Аэропорт Сургут»</w:t>
            </w:r>
            <w:r w:rsidR="003C5A61" w:rsidRPr="00540DC8">
              <w:rPr>
                <w:sz w:val="22"/>
                <w:szCs w:val="22"/>
                <w:highlight w:val="yellow"/>
              </w:rPr>
              <w:t xml:space="preserve">. По окончании срока действия пропуска сдаются в бюро пропусков. </w:t>
            </w:r>
          </w:p>
          <w:p w14:paraId="742F34C3" w14:textId="4DDFD128" w:rsidR="003C5A61" w:rsidRPr="00540DC8" w:rsidRDefault="00540DC8" w:rsidP="003C5A61">
            <w:pPr>
              <w:rPr>
                <w:sz w:val="22"/>
                <w:szCs w:val="22"/>
                <w:highlight w:val="yellow"/>
              </w:rPr>
            </w:pPr>
            <w:r w:rsidRPr="00540DC8">
              <w:rPr>
                <w:sz w:val="22"/>
                <w:szCs w:val="22"/>
                <w:highlight w:val="yellow"/>
              </w:rPr>
              <w:t xml:space="preserve">     Допуск персонала и передвижение по территории аэропорта г. Сургута осуществляется в соответствии с Инструкцией о внутриобъектовом пропускном режиме, в соответствии с требованиями подразделения транспортной безопасности.</w:t>
            </w:r>
          </w:p>
          <w:p w14:paraId="120673D9" w14:textId="0C6DB1CF" w:rsidR="003C5A61" w:rsidRPr="000E089B" w:rsidRDefault="003C5A61" w:rsidP="00540DC8">
            <w:pPr>
              <w:rPr>
                <w:sz w:val="22"/>
                <w:szCs w:val="22"/>
              </w:rPr>
            </w:pPr>
            <w:r w:rsidRPr="00540DC8">
              <w:rPr>
                <w:sz w:val="22"/>
                <w:szCs w:val="22"/>
                <w:highlight w:val="yellow"/>
              </w:rPr>
              <w:t>-Подрядчик несёт полную ответственность за соблюдение требований охраны труда, СанПиНа и пожарной безопасности при производстве работ.</w:t>
            </w:r>
          </w:p>
        </w:tc>
      </w:tr>
      <w:tr w:rsidR="003810C5" w:rsidRPr="000E089B" w14:paraId="6F222166" w14:textId="77777777" w:rsidTr="00947C78">
        <w:tc>
          <w:tcPr>
            <w:tcW w:w="2410" w:type="dxa"/>
          </w:tcPr>
          <w:p w14:paraId="47EA70D6" w14:textId="6BF10A7F" w:rsidR="003810C5" w:rsidRPr="000E089B" w:rsidRDefault="003810C5" w:rsidP="000E089B">
            <w:pPr>
              <w:widowControl w:val="0"/>
              <w:spacing w:after="0"/>
              <w:jc w:val="left"/>
              <w:rPr>
                <w:sz w:val="22"/>
                <w:szCs w:val="22"/>
              </w:rPr>
            </w:pPr>
            <w:r w:rsidRPr="000E089B">
              <w:rPr>
                <w:sz w:val="22"/>
                <w:szCs w:val="22"/>
              </w:rPr>
              <w:t xml:space="preserve">Требования к безопасности и качеству результата </w:t>
            </w:r>
            <w:r w:rsidR="009B2F0D">
              <w:rPr>
                <w:sz w:val="22"/>
                <w:szCs w:val="22"/>
              </w:rPr>
              <w:t>работ</w:t>
            </w:r>
            <w:r w:rsidRPr="000E089B">
              <w:rPr>
                <w:sz w:val="22"/>
                <w:szCs w:val="22"/>
              </w:rPr>
              <w:t>: технические регламенты, ГОСТ, ТУ, СанПиН, СНиП, проектная документация и т.п.</w:t>
            </w:r>
          </w:p>
        </w:tc>
        <w:tc>
          <w:tcPr>
            <w:tcW w:w="8221" w:type="dxa"/>
          </w:tcPr>
          <w:p w14:paraId="07F7A8D9" w14:textId="69F75E86" w:rsidR="003810C5" w:rsidRPr="000E089B" w:rsidRDefault="00E92F75" w:rsidP="000E089B">
            <w:pPr>
              <w:shd w:val="clear" w:color="auto" w:fill="FFFFFF"/>
              <w:spacing w:after="0"/>
              <w:rPr>
                <w:iCs/>
                <w:sz w:val="22"/>
                <w:szCs w:val="22"/>
              </w:rPr>
            </w:pPr>
            <w:r>
              <w:rPr>
                <w:iCs/>
                <w:sz w:val="22"/>
                <w:szCs w:val="22"/>
              </w:rPr>
              <w:t>Работы</w:t>
            </w:r>
            <w:r w:rsidR="003810C5" w:rsidRPr="000E089B">
              <w:rPr>
                <w:iCs/>
                <w:sz w:val="22"/>
                <w:szCs w:val="22"/>
              </w:rPr>
              <w:t xml:space="preserve"> должны быть </w:t>
            </w:r>
            <w:r w:rsidR="00761A3F">
              <w:rPr>
                <w:iCs/>
                <w:sz w:val="22"/>
                <w:szCs w:val="22"/>
              </w:rPr>
              <w:t>выполнены</w:t>
            </w:r>
            <w:r w:rsidR="00B070BF" w:rsidRPr="000E089B">
              <w:rPr>
                <w:iCs/>
                <w:sz w:val="22"/>
                <w:szCs w:val="22"/>
              </w:rPr>
              <w:t xml:space="preserve"> </w:t>
            </w:r>
            <w:r w:rsidR="003810C5" w:rsidRPr="000E089B">
              <w:rPr>
                <w:iCs/>
                <w:sz w:val="22"/>
                <w:szCs w:val="22"/>
              </w:rPr>
              <w:t>в соответствии с настоящим техническим заданием, требованиями </w:t>
            </w:r>
            <w:hyperlink r:id="rId28" w:tooltip="Государственные стандарты" w:history="1">
              <w:r w:rsidR="003810C5" w:rsidRPr="000E089B">
                <w:rPr>
                  <w:iCs/>
                  <w:sz w:val="22"/>
                  <w:szCs w:val="22"/>
                </w:rPr>
                <w:t>государственных стандартов</w:t>
              </w:r>
            </w:hyperlink>
            <w:r w:rsidR="003810C5" w:rsidRPr="000E089B">
              <w:rPr>
                <w:iCs/>
                <w:sz w:val="22"/>
                <w:szCs w:val="22"/>
              </w:rPr>
              <w:t>, действующих </w:t>
            </w:r>
            <w:hyperlink r:id="rId29" w:tooltip="Строительные нормы и правила" w:history="1">
              <w:r w:rsidR="003810C5" w:rsidRPr="000E089B">
                <w:rPr>
                  <w:iCs/>
                  <w:sz w:val="22"/>
                  <w:szCs w:val="22"/>
                </w:rPr>
                <w:t>норм</w:t>
              </w:r>
            </w:hyperlink>
            <w:r w:rsidR="003810C5" w:rsidRPr="000E089B">
              <w:rPr>
                <w:iCs/>
                <w:sz w:val="22"/>
                <w:szCs w:val="22"/>
              </w:rPr>
              <w:t> и правил, ПУЭ, НПБ, технических регламентов, </w:t>
            </w:r>
            <w:hyperlink r:id="rId30" w:tooltip="Санитарные нормы" w:history="1">
              <w:r w:rsidR="003810C5" w:rsidRPr="000E089B">
                <w:rPr>
                  <w:iCs/>
                  <w:sz w:val="22"/>
                  <w:szCs w:val="22"/>
                </w:rPr>
                <w:t>санитарных норм</w:t>
              </w:r>
            </w:hyperlink>
            <w:r w:rsidR="003810C5" w:rsidRPr="000E089B">
              <w:rPr>
                <w:iCs/>
                <w:sz w:val="22"/>
                <w:szCs w:val="22"/>
              </w:rPr>
              <w:t> и правил, в том числе:</w:t>
            </w:r>
          </w:p>
          <w:p w14:paraId="43153DE9" w14:textId="62D54246" w:rsidR="003810C5" w:rsidRPr="000E089B" w:rsidRDefault="003810C5" w:rsidP="000E089B">
            <w:pPr>
              <w:keepNext/>
              <w:keepLines/>
              <w:shd w:val="clear" w:color="auto" w:fill="FFFFFF"/>
              <w:spacing w:after="0"/>
              <w:outlineLvl w:val="0"/>
              <w:rPr>
                <w:rFonts w:eastAsiaTheme="majorEastAsia"/>
                <w:color w:val="2E74B5" w:themeColor="accent1" w:themeShade="BF"/>
                <w:sz w:val="22"/>
                <w:szCs w:val="22"/>
              </w:rPr>
            </w:pPr>
            <w:r w:rsidRPr="000E089B">
              <w:rPr>
                <w:iCs/>
                <w:color w:val="000000"/>
                <w:sz w:val="22"/>
                <w:szCs w:val="22"/>
              </w:rPr>
              <w:t xml:space="preserve">- Федерального закона </w:t>
            </w:r>
            <w:r w:rsidRPr="000E089B">
              <w:rPr>
                <w:iCs/>
                <w:color w:val="000000"/>
                <w:kern w:val="36"/>
                <w:sz w:val="22"/>
                <w:szCs w:val="22"/>
              </w:rPr>
              <w:t>от 30.12.2009 N 384-ФЗ "Технический регламент о безопасности зданий и сооружений», Федерального</w:t>
            </w:r>
            <w:r w:rsidRPr="000E089B">
              <w:rPr>
                <w:iCs/>
                <w:color w:val="000000"/>
                <w:sz w:val="22"/>
                <w:szCs w:val="22"/>
              </w:rPr>
              <w:t xml:space="preserve"> закона от 22.07.2008г. № 123-ФЗ «Технический регламент о требованиях пожарной безопасности»; </w:t>
            </w:r>
            <w:hyperlink r:id="rId31" w:history="1">
              <w:r w:rsidRPr="000E089B">
                <w:rPr>
                  <w:iCs/>
                  <w:sz w:val="22"/>
                  <w:szCs w:val="22"/>
                  <w:shd w:val="clear" w:color="auto" w:fill="FFFFFF"/>
                </w:rPr>
                <w:t>Постановления Правит</w:t>
              </w:r>
              <w:r w:rsidR="00E551C2" w:rsidRPr="000E089B">
                <w:rPr>
                  <w:iCs/>
                  <w:sz w:val="22"/>
                  <w:szCs w:val="22"/>
                  <w:shd w:val="clear" w:color="auto" w:fill="FFFFFF"/>
                </w:rPr>
                <w:t>ельства РФ от 16.09.2020 N 1479</w:t>
              </w:r>
              <w:r w:rsidRPr="000E089B">
                <w:rPr>
                  <w:iCs/>
                  <w:sz w:val="22"/>
                  <w:szCs w:val="22"/>
                  <w:shd w:val="clear" w:color="auto" w:fill="FFFFFF"/>
                </w:rPr>
                <w:t xml:space="preserve"> "Об утверждении Правил противопожарного режима в Российской Федерации"</w:t>
              </w:r>
            </w:hyperlink>
            <w:r w:rsidRPr="000E089B">
              <w:rPr>
                <w:iCs/>
                <w:sz w:val="22"/>
                <w:szCs w:val="22"/>
              </w:rPr>
              <w:t xml:space="preserve">, свода правил </w:t>
            </w:r>
            <w:r w:rsidRPr="000E089B">
              <w:rPr>
                <w:rFonts w:eastAsiaTheme="majorEastAsia"/>
                <w:sz w:val="22"/>
                <w:szCs w:val="22"/>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r w:rsidRPr="000E089B">
              <w:rPr>
                <w:rFonts w:eastAsiaTheme="majorEastAsia"/>
                <w:color w:val="2E74B5" w:themeColor="accent1" w:themeShade="BF"/>
                <w:sz w:val="22"/>
                <w:szCs w:val="22"/>
              </w:rPr>
              <w:t xml:space="preserve"> </w:t>
            </w:r>
            <w:r w:rsidRPr="000E089B">
              <w:rPr>
                <w:rFonts w:eastAsiaTheme="majorEastAsia"/>
                <w:sz w:val="22"/>
                <w:szCs w:val="22"/>
              </w:rPr>
              <w:t xml:space="preserve">СП 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Нормы и правила проектирования, </w:t>
            </w:r>
            <w:r w:rsidRPr="000E089B">
              <w:rPr>
                <w:iCs/>
                <w:color w:val="000000"/>
                <w:sz w:val="22"/>
                <w:szCs w:val="22"/>
              </w:rPr>
              <w:t xml:space="preserve">других законодательных и нормативно-правовых актов в области </w:t>
            </w:r>
            <w:r w:rsidRPr="000E089B">
              <w:rPr>
                <w:iCs/>
                <w:sz w:val="22"/>
                <w:szCs w:val="22"/>
              </w:rPr>
              <w:t>пожарной безопасности.</w:t>
            </w:r>
          </w:p>
          <w:p w14:paraId="20F4EC83" w14:textId="3E982B09" w:rsidR="003810C5" w:rsidRPr="000E089B" w:rsidRDefault="000F221E" w:rsidP="000E089B">
            <w:pPr>
              <w:shd w:val="clear" w:color="auto" w:fill="FFFFFF"/>
              <w:spacing w:after="0"/>
              <w:rPr>
                <w:iCs/>
                <w:color w:val="000000"/>
                <w:sz w:val="22"/>
                <w:szCs w:val="22"/>
              </w:rPr>
            </w:pPr>
            <w:r w:rsidRPr="000E089B">
              <w:rPr>
                <w:iCs/>
                <w:color w:val="000000"/>
                <w:sz w:val="22"/>
                <w:szCs w:val="22"/>
              </w:rPr>
              <w:t xml:space="preserve">- </w:t>
            </w:r>
            <w:r w:rsidR="003810C5" w:rsidRPr="000E089B">
              <w:rPr>
                <w:iCs/>
                <w:color w:val="000000"/>
                <w:sz w:val="22"/>
                <w:szCs w:val="22"/>
              </w:rPr>
              <w:t>Материалы</w:t>
            </w:r>
            <w:r w:rsidR="00540DC8">
              <w:rPr>
                <w:iCs/>
                <w:color w:val="000000"/>
                <w:sz w:val="22"/>
                <w:szCs w:val="22"/>
              </w:rPr>
              <w:t xml:space="preserve"> </w:t>
            </w:r>
            <w:r w:rsidR="00540DC8" w:rsidRPr="00540DC8">
              <w:rPr>
                <w:iCs/>
                <w:color w:val="000000"/>
                <w:sz w:val="22"/>
                <w:szCs w:val="22"/>
                <w:highlight w:val="yellow"/>
              </w:rPr>
              <w:t>(запасные части, комплектующие)</w:t>
            </w:r>
            <w:r w:rsidR="003810C5" w:rsidRPr="00540DC8">
              <w:rPr>
                <w:iCs/>
                <w:color w:val="000000"/>
                <w:sz w:val="22"/>
                <w:szCs w:val="22"/>
                <w:highlight w:val="yellow"/>
              </w:rPr>
              <w:t>,</w:t>
            </w:r>
            <w:r w:rsidR="003810C5" w:rsidRPr="000E089B">
              <w:rPr>
                <w:iCs/>
                <w:color w:val="000000"/>
                <w:sz w:val="22"/>
                <w:szCs w:val="22"/>
              </w:rPr>
              <w:t xml:space="preserve"> применяемые в ходе</w:t>
            </w:r>
            <w:r w:rsidR="00B070BF" w:rsidRPr="000E089B">
              <w:rPr>
                <w:iCs/>
                <w:color w:val="000000"/>
                <w:sz w:val="22"/>
                <w:szCs w:val="22"/>
              </w:rPr>
              <w:t xml:space="preserve"> </w:t>
            </w:r>
            <w:r w:rsidR="00761A3F">
              <w:rPr>
                <w:iCs/>
                <w:color w:val="000000"/>
                <w:sz w:val="22"/>
                <w:szCs w:val="22"/>
              </w:rPr>
              <w:t>выполнения работ</w:t>
            </w:r>
            <w:r w:rsidR="003810C5" w:rsidRPr="000E089B">
              <w:rPr>
                <w:iCs/>
                <w:color w:val="000000"/>
                <w:sz w:val="22"/>
                <w:szCs w:val="22"/>
              </w:rPr>
              <w:t>, должны быть новыми, иметь документы, подтверждающие качество и безопасность таких материалов, а также соответствовать противопожарным требованиям и требованиям технического регламента пожарной безопасности. Документы, подтверждающие качество и безопасность таких материалов, должны быть предоставлены Заказчику за 2 (два) дня до начала производства работ, выполняемых с использованием этих материалов.</w:t>
            </w:r>
          </w:p>
        </w:tc>
      </w:tr>
      <w:tr w:rsidR="003810C5" w:rsidRPr="000E089B" w14:paraId="1D8D84A1" w14:textId="77777777" w:rsidTr="00947C78">
        <w:tc>
          <w:tcPr>
            <w:tcW w:w="2410" w:type="dxa"/>
          </w:tcPr>
          <w:p w14:paraId="36D2AC63" w14:textId="7291E8E5" w:rsidR="003810C5" w:rsidRPr="00540DC8" w:rsidRDefault="003810C5" w:rsidP="000E089B">
            <w:pPr>
              <w:widowControl w:val="0"/>
              <w:spacing w:after="0"/>
              <w:jc w:val="left"/>
              <w:rPr>
                <w:sz w:val="22"/>
                <w:szCs w:val="22"/>
              </w:rPr>
            </w:pPr>
            <w:r w:rsidRPr="00540DC8">
              <w:rPr>
                <w:sz w:val="22"/>
                <w:szCs w:val="22"/>
              </w:rPr>
              <w:t xml:space="preserve">Требования и условия при </w:t>
            </w:r>
            <w:r w:rsidR="00E92F75" w:rsidRPr="00540DC8">
              <w:rPr>
                <w:sz w:val="22"/>
                <w:szCs w:val="22"/>
              </w:rPr>
              <w:t>выполнении работ</w:t>
            </w:r>
          </w:p>
        </w:tc>
        <w:tc>
          <w:tcPr>
            <w:tcW w:w="8221" w:type="dxa"/>
          </w:tcPr>
          <w:p w14:paraId="4B2C2523" w14:textId="78D97F60" w:rsidR="003810C5" w:rsidRPr="00540DC8" w:rsidRDefault="00E92F7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Работы</w:t>
            </w:r>
            <w:r w:rsidR="003810C5" w:rsidRPr="00540DC8">
              <w:rPr>
                <w:rFonts w:ascii="Times New Roman" w:eastAsia="Times New Roman" w:hAnsi="Times New Roman"/>
                <w:iCs/>
                <w:lang w:eastAsia="ru-RU"/>
              </w:rPr>
              <w:t xml:space="preserve"> по ТО должны </w:t>
            </w:r>
            <w:r w:rsidR="00761A3F" w:rsidRPr="00540DC8">
              <w:rPr>
                <w:rFonts w:ascii="Times New Roman" w:eastAsia="Times New Roman" w:hAnsi="Times New Roman"/>
                <w:iCs/>
                <w:lang w:eastAsia="ru-RU"/>
              </w:rPr>
              <w:t>выполняться</w:t>
            </w:r>
            <w:r w:rsidR="00B070BF" w:rsidRPr="00540DC8">
              <w:rPr>
                <w:rFonts w:ascii="Times New Roman" w:eastAsia="Times New Roman" w:hAnsi="Times New Roman"/>
                <w:iCs/>
                <w:lang w:eastAsia="ru-RU"/>
              </w:rPr>
              <w:t xml:space="preserve"> </w:t>
            </w:r>
            <w:r w:rsidR="003810C5" w:rsidRPr="00540DC8">
              <w:rPr>
                <w:rFonts w:ascii="Times New Roman" w:eastAsia="Times New Roman" w:hAnsi="Times New Roman"/>
                <w:iCs/>
                <w:lang w:eastAsia="ru-RU"/>
              </w:rPr>
              <w:t xml:space="preserve">в сроки, установленные Графиком проведения ТО, согласованным с Заказчиком до начала </w:t>
            </w:r>
            <w:r w:rsidR="00761A3F" w:rsidRPr="00540DC8">
              <w:rPr>
                <w:rFonts w:ascii="Times New Roman" w:eastAsia="Times New Roman" w:hAnsi="Times New Roman"/>
                <w:iCs/>
                <w:lang w:eastAsia="ru-RU"/>
              </w:rPr>
              <w:t>выполнения работ</w:t>
            </w:r>
            <w:r w:rsidR="003810C5" w:rsidRPr="00540DC8">
              <w:rPr>
                <w:rFonts w:ascii="Times New Roman" w:eastAsia="Times New Roman" w:hAnsi="Times New Roman"/>
                <w:iCs/>
                <w:lang w:eastAsia="ru-RU"/>
              </w:rPr>
              <w:t>;</w:t>
            </w:r>
          </w:p>
          <w:p w14:paraId="77997B04" w14:textId="71A1E620"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Строгое соблюде</w:t>
            </w:r>
            <w:r w:rsidR="00B070BF" w:rsidRPr="00540DC8">
              <w:rPr>
                <w:rFonts w:ascii="Times New Roman" w:eastAsia="Times New Roman" w:hAnsi="Times New Roman"/>
                <w:iCs/>
                <w:lang w:eastAsia="ru-RU"/>
              </w:rPr>
              <w:t>ние периодичности и объема услуг</w:t>
            </w:r>
            <w:r w:rsidRPr="00540DC8">
              <w:rPr>
                <w:rFonts w:ascii="Times New Roman" w:eastAsia="Times New Roman" w:hAnsi="Times New Roman"/>
                <w:iCs/>
                <w:lang w:eastAsia="ru-RU"/>
              </w:rPr>
              <w:t>, предусмотренных технической документа</w:t>
            </w:r>
            <w:r w:rsidRPr="00540DC8">
              <w:rPr>
                <w:rFonts w:ascii="Times New Roman" w:eastAsia="Times New Roman" w:hAnsi="Times New Roman"/>
                <w:iCs/>
                <w:lang w:eastAsia="ru-RU"/>
              </w:rPr>
              <w:softHyphen/>
              <w:t>цией обслуживаемых систем и их составных частей;</w:t>
            </w:r>
          </w:p>
          <w:p w14:paraId="56113759"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lastRenderedPageBreak/>
              <w:t>Регулярное ведение документации, связанной с проведением ТО систем, предусмотренной нормативными документами на ТО систем;</w:t>
            </w:r>
          </w:p>
          <w:p w14:paraId="6D852493"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Применение контрольно-измерительных приборов, средств испытаний, инструментов (поверенных), принад</w:t>
            </w:r>
            <w:r w:rsidRPr="00540DC8">
              <w:rPr>
                <w:rFonts w:ascii="Times New Roman" w:eastAsia="Times New Roman" w:hAnsi="Times New Roman"/>
                <w:iCs/>
                <w:lang w:eastAsia="ru-RU"/>
              </w:rPr>
              <w:softHyphen/>
              <w:t>лежностей, запасных частей и материалов (в том числе расходных), соответствующих требованиям, уста</w:t>
            </w:r>
            <w:r w:rsidRPr="00540DC8">
              <w:rPr>
                <w:rFonts w:ascii="Times New Roman" w:eastAsia="Times New Roman" w:hAnsi="Times New Roman"/>
                <w:iCs/>
                <w:lang w:eastAsia="ru-RU"/>
              </w:rPr>
              <w:softHyphen/>
              <w:t>новленным нормативно-технической и технической документацией на системы и их составные части;</w:t>
            </w:r>
          </w:p>
          <w:p w14:paraId="27D9140A"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Осуществление постоянного контроля технического состояния и правильности функционирова</w:t>
            </w:r>
            <w:r w:rsidRPr="00540DC8">
              <w:rPr>
                <w:rFonts w:ascii="Times New Roman" w:eastAsia="Times New Roman" w:hAnsi="Times New Roman"/>
                <w:iCs/>
                <w:lang w:eastAsia="ru-RU"/>
              </w:rPr>
              <w:softHyphen/>
              <w:t>ния систем в целом;</w:t>
            </w:r>
          </w:p>
          <w:p w14:paraId="4DE28831"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Осуществление периодической проверки (путем измерений, испытаний) соответствия параметров требованиям технической (эксплуатационной) документации;</w:t>
            </w:r>
          </w:p>
          <w:p w14:paraId="068FA15C" w14:textId="086D564F"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 xml:space="preserve">Проведение комплекса </w:t>
            </w:r>
            <w:r w:rsidR="00B070BF" w:rsidRPr="00540DC8">
              <w:rPr>
                <w:rFonts w:ascii="Times New Roman" w:eastAsia="Times New Roman" w:hAnsi="Times New Roman"/>
                <w:iCs/>
                <w:lang w:eastAsia="ru-RU"/>
              </w:rPr>
              <w:t xml:space="preserve">услуг </w:t>
            </w:r>
            <w:r w:rsidRPr="00540DC8">
              <w:rPr>
                <w:rFonts w:ascii="Times New Roman" w:eastAsia="Times New Roman" w:hAnsi="Times New Roman"/>
                <w:iCs/>
                <w:lang w:eastAsia="ru-RU"/>
              </w:rPr>
              <w:t>по поддержанию работоспособности систем в течение всего сро</w:t>
            </w:r>
            <w:r w:rsidRPr="00540DC8">
              <w:rPr>
                <w:rFonts w:ascii="Times New Roman" w:eastAsia="Times New Roman" w:hAnsi="Times New Roman"/>
                <w:iCs/>
                <w:lang w:eastAsia="ru-RU"/>
              </w:rPr>
              <w:softHyphen/>
              <w:t>ка эксплуатации;</w:t>
            </w:r>
          </w:p>
          <w:p w14:paraId="4F2E0CEE"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Осуществление своевременной замены отдельных составляющих и частей систем, регламентированных техни</w:t>
            </w:r>
            <w:r w:rsidRPr="00540DC8">
              <w:rPr>
                <w:rFonts w:ascii="Times New Roman" w:eastAsia="Times New Roman" w:hAnsi="Times New Roman"/>
                <w:iCs/>
                <w:lang w:eastAsia="ru-RU"/>
              </w:rPr>
              <w:softHyphen/>
              <w:t>ческой документацией на них;</w:t>
            </w:r>
          </w:p>
          <w:p w14:paraId="34B2DD61"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Ведение постоянного учета отказов, сбоев и ложных срабатываний систем, выявление и устра</w:t>
            </w:r>
            <w:r w:rsidRPr="00540DC8">
              <w:rPr>
                <w:rFonts w:ascii="Times New Roman" w:eastAsia="Times New Roman" w:hAnsi="Times New Roman"/>
                <w:iCs/>
                <w:lang w:eastAsia="ru-RU"/>
              </w:rPr>
              <w:softHyphen/>
              <w:t>нение причин их возникновения;</w:t>
            </w:r>
          </w:p>
          <w:p w14:paraId="4CE3A0B0" w14:textId="2F5938BA" w:rsidR="003810C5" w:rsidRPr="00540DC8" w:rsidRDefault="00DF6606"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 xml:space="preserve">Подрядчик </w:t>
            </w:r>
            <w:r w:rsidR="003810C5" w:rsidRPr="00540DC8">
              <w:rPr>
                <w:rFonts w:ascii="Times New Roman" w:eastAsia="Times New Roman" w:hAnsi="Times New Roman"/>
                <w:iCs/>
                <w:lang w:eastAsia="ru-RU"/>
              </w:rPr>
              <w:t>обеспечивает создание и плановое поддержание комплектности запасных изделий, материалов и средств, необходимых для качественного выполнения ТО систем (подменный фонд объекта), в объеме 10% (десяти) процентов от установленного на объекте оборудования;</w:t>
            </w:r>
          </w:p>
          <w:p w14:paraId="53986098" w14:textId="77777777"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При проведении ТО осуществлять замену вышедших из строя составных частей систем охранно-пожарной сигнализации на аналогичные из подменного фонда, находящегося на объекте;</w:t>
            </w:r>
          </w:p>
          <w:p w14:paraId="17BE8D33" w14:textId="53E58374" w:rsidR="003810C5" w:rsidRPr="00540DC8" w:rsidRDefault="003810C5" w:rsidP="00540DC8">
            <w:pPr>
              <w:pStyle w:val="ad"/>
              <w:widowControl w:val="0"/>
              <w:numPr>
                <w:ilvl w:val="0"/>
                <w:numId w:val="42"/>
              </w:numPr>
              <w:suppressAutoHyphens/>
              <w:spacing w:after="0" w:line="240" w:lineRule="auto"/>
              <w:ind w:left="0" w:firstLine="320"/>
              <w:rPr>
                <w:rFonts w:ascii="Times New Roman" w:eastAsia="Times New Roman" w:hAnsi="Times New Roman"/>
                <w:iCs/>
                <w:lang w:eastAsia="ru-RU"/>
              </w:rPr>
            </w:pPr>
            <w:r w:rsidRPr="00540DC8">
              <w:rPr>
                <w:rFonts w:ascii="Times New Roman" w:eastAsia="Times New Roman" w:hAnsi="Times New Roman"/>
                <w:iCs/>
                <w:lang w:eastAsia="ru-RU"/>
              </w:rPr>
              <w:t xml:space="preserve">Вышедшее из строя оборудование </w:t>
            </w:r>
            <w:r w:rsidR="00DF6606" w:rsidRPr="00540DC8">
              <w:rPr>
                <w:rFonts w:ascii="Times New Roman" w:eastAsia="Times New Roman" w:hAnsi="Times New Roman"/>
                <w:iCs/>
                <w:lang w:eastAsia="ru-RU"/>
              </w:rPr>
              <w:t>Подрядчик</w:t>
            </w:r>
            <w:r w:rsidR="00E92F75" w:rsidRPr="00540DC8">
              <w:rPr>
                <w:rFonts w:ascii="Times New Roman" w:eastAsia="Times New Roman" w:hAnsi="Times New Roman"/>
                <w:iCs/>
                <w:lang w:eastAsia="ru-RU"/>
              </w:rPr>
              <w:t xml:space="preserve"> </w:t>
            </w:r>
            <w:r w:rsidRPr="00540DC8">
              <w:rPr>
                <w:rFonts w:ascii="Times New Roman" w:eastAsia="Times New Roman" w:hAnsi="Times New Roman"/>
                <w:iCs/>
                <w:lang w:eastAsia="ru-RU"/>
              </w:rPr>
              <w:t xml:space="preserve">на время ремонта или закупки нового прибора, блока или оборудования </w:t>
            </w:r>
            <w:r w:rsidR="00E551C2" w:rsidRPr="00540DC8">
              <w:rPr>
                <w:rFonts w:ascii="Times New Roman" w:eastAsia="Times New Roman" w:hAnsi="Times New Roman"/>
                <w:iCs/>
                <w:lang w:eastAsia="ru-RU"/>
              </w:rPr>
              <w:t>систем АПС, СОУЭ, АСПТ заменяет</w:t>
            </w:r>
            <w:r w:rsidRPr="00540DC8">
              <w:rPr>
                <w:rFonts w:ascii="Times New Roman" w:eastAsia="Times New Roman" w:hAnsi="Times New Roman"/>
                <w:iCs/>
                <w:lang w:eastAsia="ru-RU"/>
              </w:rPr>
              <w:t xml:space="preserve"> на аналогичное из своего подменного фонда;</w:t>
            </w:r>
          </w:p>
          <w:p w14:paraId="043B992D" w14:textId="2BB603B1" w:rsidR="003810C5" w:rsidRPr="00540DC8" w:rsidRDefault="003810C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Проведение ТО в полном объеме, предусмотренном регламентом, в установленные сроки;</w:t>
            </w:r>
          </w:p>
          <w:p w14:paraId="7D6FF6EF" w14:textId="131091DF" w:rsidR="003810C5" w:rsidRPr="00540DC8" w:rsidRDefault="003810C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Устранение неисправностей по вызову Заказчика, но не более чем в течение 24 часов с момента поступления заявки</w:t>
            </w:r>
            <w:r w:rsidR="00F66A40" w:rsidRPr="00540DC8">
              <w:rPr>
                <w:rFonts w:ascii="Times New Roman" w:eastAsia="Times New Roman" w:hAnsi="Times New Roman"/>
                <w:iCs/>
                <w:lang w:eastAsia="ru-RU"/>
              </w:rPr>
              <w:t xml:space="preserve"> Подрядчику</w:t>
            </w:r>
            <w:r w:rsidRPr="00540DC8">
              <w:rPr>
                <w:rFonts w:ascii="Times New Roman" w:eastAsia="Times New Roman" w:hAnsi="Times New Roman"/>
                <w:iCs/>
                <w:lang w:eastAsia="ru-RU"/>
              </w:rPr>
              <w:t>;</w:t>
            </w:r>
          </w:p>
          <w:p w14:paraId="4B6139BE" w14:textId="3B6B8121" w:rsidR="003810C5" w:rsidRPr="00540DC8" w:rsidRDefault="003810C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Обеспечение Заказчика информацией о состоянии систем охранно-пожарной сигнализации, СОУЭ и АСПТ о возможностях обновления и усовершенствования систем, появившихся в последнее время, рекомендации по правильной эксплуатации систем;</w:t>
            </w:r>
          </w:p>
          <w:p w14:paraId="6BF0FEDE" w14:textId="77777777" w:rsidR="003810C5" w:rsidRPr="00540DC8" w:rsidRDefault="003810C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Консультации и оказание технической помощи Заказчику по вопросам эксплуатации и приемки вновь установленного оборудования;</w:t>
            </w:r>
          </w:p>
          <w:p w14:paraId="176E8A7B" w14:textId="13BAE2F5" w:rsidR="003810C5" w:rsidRPr="00540DC8" w:rsidRDefault="00761A3F"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 xml:space="preserve">Работы </w:t>
            </w:r>
            <w:r w:rsidR="003810C5" w:rsidRPr="00540DC8">
              <w:rPr>
                <w:rFonts w:ascii="Times New Roman" w:eastAsia="Times New Roman" w:hAnsi="Times New Roman"/>
                <w:iCs/>
                <w:lang w:eastAsia="ru-RU"/>
              </w:rPr>
              <w:t xml:space="preserve">должны </w:t>
            </w:r>
            <w:r w:rsidRPr="00540DC8">
              <w:rPr>
                <w:rFonts w:ascii="Times New Roman" w:eastAsia="Times New Roman" w:hAnsi="Times New Roman"/>
                <w:iCs/>
                <w:lang w:eastAsia="ru-RU"/>
              </w:rPr>
              <w:t>выполняться</w:t>
            </w:r>
            <w:r w:rsidR="00B070BF" w:rsidRPr="00540DC8">
              <w:rPr>
                <w:rFonts w:ascii="Times New Roman" w:eastAsia="Times New Roman" w:hAnsi="Times New Roman"/>
                <w:iCs/>
                <w:lang w:eastAsia="ru-RU"/>
              </w:rPr>
              <w:t xml:space="preserve"> </w:t>
            </w:r>
            <w:r w:rsidR="003810C5" w:rsidRPr="00540DC8">
              <w:rPr>
                <w:rFonts w:ascii="Times New Roman" w:eastAsia="Times New Roman" w:hAnsi="Times New Roman"/>
                <w:iCs/>
                <w:lang w:eastAsia="ru-RU"/>
              </w:rPr>
              <w:t>в соответствии с технической документацией на отдельные технические средства и другими регламентирующими и нормативными документами, действующими на территории Российской Федерации;</w:t>
            </w:r>
          </w:p>
          <w:p w14:paraId="0B6E3254" w14:textId="16DF36E8" w:rsidR="003810C5" w:rsidRPr="00540DC8" w:rsidRDefault="003810C5" w:rsidP="00540DC8">
            <w:pPr>
              <w:pStyle w:val="ad"/>
              <w:widowControl w:val="0"/>
              <w:numPr>
                <w:ilvl w:val="0"/>
                <w:numId w:val="42"/>
              </w:numPr>
              <w:suppressAutoHyphens/>
              <w:spacing w:after="0" w:line="240" w:lineRule="auto"/>
              <w:ind w:left="0" w:firstLine="320"/>
              <w:jc w:val="both"/>
              <w:rPr>
                <w:rFonts w:ascii="Times New Roman" w:eastAsia="Times New Roman" w:hAnsi="Times New Roman"/>
                <w:iCs/>
                <w:lang w:eastAsia="ru-RU"/>
              </w:rPr>
            </w:pPr>
            <w:r w:rsidRPr="00540DC8">
              <w:rPr>
                <w:rFonts w:ascii="Times New Roman" w:eastAsia="Times New Roman" w:hAnsi="Times New Roman"/>
                <w:iCs/>
                <w:lang w:eastAsia="ru-RU"/>
              </w:rPr>
              <w:t xml:space="preserve">При выполнении работ должны соблюдаться правила техники безопасности, охраны труда и пожарной безопасности. </w:t>
            </w:r>
          </w:p>
        </w:tc>
      </w:tr>
      <w:tr w:rsidR="003B796F" w:rsidRPr="000E089B" w14:paraId="37D0E462" w14:textId="77777777" w:rsidTr="00947C78">
        <w:trPr>
          <w:trHeight w:val="2844"/>
        </w:trPr>
        <w:tc>
          <w:tcPr>
            <w:tcW w:w="2410" w:type="dxa"/>
          </w:tcPr>
          <w:p w14:paraId="05A9AD49" w14:textId="77777777" w:rsidR="003B796F" w:rsidRPr="000E089B" w:rsidRDefault="003B796F" w:rsidP="000E089B">
            <w:pPr>
              <w:widowControl w:val="0"/>
              <w:spacing w:after="0"/>
              <w:jc w:val="left"/>
              <w:rPr>
                <w:sz w:val="22"/>
                <w:szCs w:val="22"/>
              </w:rPr>
            </w:pPr>
            <w:r w:rsidRPr="000E089B">
              <w:rPr>
                <w:sz w:val="22"/>
                <w:szCs w:val="22"/>
              </w:rPr>
              <w:lastRenderedPageBreak/>
              <w:t>Ориентировочный перечень и количество Оборудования, передаваемого на техническое обслуживание и планово-предупредительный ремонт</w:t>
            </w:r>
          </w:p>
          <w:p w14:paraId="4B167C93" w14:textId="08C9CA37" w:rsidR="003B796F" w:rsidRPr="000E089B" w:rsidRDefault="003B796F" w:rsidP="000E089B">
            <w:pPr>
              <w:widowControl w:val="0"/>
              <w:spacing w:after="0"/>
              <w:jc w:val="left"/>
              <w:rPr>
                <w:sz w:val="22"/>
                <w:szCs w:val="22"/>
              </w:rPr>
            </w:pPr>
          </w:p>
        </w:tc>
        <w:tc>
          <w:tcPr>
            <w:tcW w:w="8221" w:type="dxa"/>
            <w:vAlign w:val="center"/>
          </w:tcPr>
          <w:p w14:paraId="6DA0EDF6" w14:textId="1141B330" w:rsidR="003B796F" w:rsidRPr="007B333F" w:rsidRDefault="003B796F" w:rsidP="007B333F">
            <w:pPr>
              <w:widowControl w:val="0"/>
              <w:tabs>
                <w:tab w:val="left" w:pos="322"/>
              </w:tabs>
              <w:suppressAutoHyphens/>
              <w:spacing w:after="0"/>
              <w:rPr>
                <w:iCs/>
                <w:color w:val="000000"/>
                <w:sz w:val="22"/>
                <w:szCs w:val="22"/>
                <w:highlight w:val="yellow"/>
              </w:rPr>
            </w:pPr>
            <w:r>
              <w:rPr>
                <w:iCs/>
                <w:color w:val="000000"/>
                <w:sz w:val="22"/>
                <w:szCs w:val="22"/>
                <w:highlight w:val="yellow"/>
              </w:rPr>
              <w:t xml:space="preserve">      </w:t>
            </w:r>
            <w:r w:rsidRPr="003B796F">
              <w:rPr>
                <w:iCs/>
                <w:color w:val="000000"/>
                <w:sz w:val="22"/>
                <w:szCs w:val="22"/>
                <w:highlight w:val="yellow"/>
              </w:rPr>
              <w:t xml:space="preserve">Перечень </w:t>
            </w:r>
            <w:r w:rsidRPr="007B333F">
              <w:rPr>
                <w:iCs/>
                <w:color w:val="000000"/>
                <w:sz w:val="22"/>
                <w:szCs w:val="22"/>
                <w:highlight w:val="yellow"/>
              </w:rPr>
              <w:t xml:space="preserve">оборудования, </w:t>
            </w:r>
            <w:r w:rsidR="00540DC8">
              <w:rPr>
                <w:iCs/>
                <w:color w:val="000000"/>
                <w:sz w:val="22"/>
                <w:szCs w:val="22"/>
                <w:highlight w:val="yellow"/>
              </w:rPr>
              <w:t xml:space="preserve">подлежащего </w:t>
            </w:r>
            <w:r w:rsidRPr="007B333F">
              <w:rPr>
                <w:iCs/>
                <w:color w:val="000000"/>
                <w:sz w:val="22"/>
                <w:szCs w:val="22"/>
                <w:highlight w:val="yellow"/>
              </w:rPr>
              <w:t>обслуживани</w:t>
            </w:r>
            <w:r w:rsidR="00540DC8">
              <w:rPr>
                <w:iCs/>
                <w:color w:val="000000"/>
                <w:sz w:val="22"/>
                <w:szCs w:val="22"/>
                <w:highlight w:val="yellow"/>
              </w:rPr>
              <w:t xml:space="preserve">ю </w:t>
            </w:r>
            <w:r w:rsidR="00540DC8" w:rsidRPr="007B333F">
              <w:rPr>
                <w:iCs/>
                <w:sz w:val="22"/>
                <w:szCs w:val="22"/>
                <w:highlight w:val="yellow"/>
              </w:rPr>
              <w:t>и планово-предупредительному ремонту</w:t>
            </w:r>
            <w:r w:rsidR="00540DC8">
              <w:rPr>
                <w:iCs/>
                <w:sz w:val="22"/>
                <w:szCs w:val="22"/>
                <w:highlight w:val="yellow"/>
              </w:rPr>
              <w:t xml:space="preserve"> по договору</w:t>
            </w:r>
            <w:r w:rsidRPr="007B333F">
              <w:rPr>
                <w:iCs/>
                <w:color w:val="000000"/>
                <w:sz w:val="22"/>
                <w:szCs w:val="22"/>
                <w:highlight w:val="yellow"/>
              </w:rPr>
              <w:t xml:space="preserve">, форма журнала технического обслуживания и </w:t>
            </w:r>
            <w:r w:rsidR="00540DC8">
              <w:rPr>
                <w:iCs/>
                <w:color w:val="000000"/>
                <w:sz w:val="22"/>
                <w:szCs w:val="22"/>
                <w:highlight w:val="yellow"/>
              </w:rPr>
              <w:t xml:space="preserve">форма </w:t>
            </w:r>
            <w:r w:rsidRPr="007B333F">
              <w:rPr>
                <w:iCs/>
                <w:color w:val="000000"/>
                <w:sz w:val="22"/>
                <w:szCs w:val="22"/>
                <w:highlight w:val="yellow"/>
              </w:rPr>
              <w:t>График</w:t>
            </w:r>
            <w:r w:rsidR="00540DC8">
              <w:rPr>
                <w:iCs/>
                <w:color w:val="000000"/>
                <w:sz w:val="22"/>
                <w:szCs w:val="22"/>
                <w:highlight w:val="yellow"/>
              </w:rPr>
              <w:t>а</w:t>
            </w:r>
            <w:r w:rsidRPr="007B333F">
              <w:rPr>
                <w:iCs/>
                <w:color w:val="000000"/>
                <w:sz w:val="22"/>
                <w:szCs w:val="22"/>
                <w:highlight w:val="yellow"/>
              </w:rPr>
              <w:t xml:space="preserve"> проведения технического обслуживания являются </w:t>
            </w:r>
            <w:r w:rsidR="00540DC8">
              <w:rPr>
                <w:iCs/>
                <w:color w:val="000000"/>
                <w:sz w:val="22"/>
                <w:szCs w:val="22"/>
                <w:highlight w:val="yellow"/>
              </w:rPr>
              <w:t>приложением</w:t>
            </w:r>
            <w:r w:rsidRPr="007B333F">
              <w:rPr>
                <w:iCs/>
                <w:color w:val="000000"/>
                <w:sz w:val="22"/>
                <w:szCs w:val="22"/>
                <w:highlight w:val="yellow"/>
              </w:rPr>
              <w:t xml:space="preserve"> к настоящему Техническому заданию.</w:t>
            </w:r>
          </w:p>
          <w:p w14:paraId="6635AF62" w14:textId="2B1AA57E" w:rsidR="007B333F" w:rsidRPr="007B333F" w:rsidRDefault="00540DC8" w:rsidP="007B333F">
            <w:pPr>
              <w:widowControl w:val="0"/>
              <w:tabs>
                <w:tab w:val="left" w:pos="322"/>
              </w:tabs>
              <w:suppressAutoHyphens/>
              <w:spacing w:after="0"/>
              <w:rPr>
                <w:iCs/>
                <w:color w:val="000000"/>
                <w:sz w:val="22"/>
                <w:szCs w:val="22"/>
                <w:highlight w:val="yellow"/>
              </w:rPr>
            </w:pPr>
            <w:r>
              <w:rPr>
                <w:iCs/>
                <w:sz w:val="22"/>
                <w:szCs w:val="22"/>
                <w:highlight w:val="yellow"/>
              </w:rPr>
              <w:t xml:space="preserve">      Перечень</w:t>
            </w:r>
            <w:r w:rsidR="007B333F" w:rsidRPr="007B333F">
              <w:rPr>
                <w:iCs/>
                <w:sz w:val="22"/>
                <w:szCs w:val="22"/>
                <w:highlight w:val="yellow"/>
              </w:rPr>
              <w:t xml:space="preserve"> оборудования, подлежащ</w:t>
            </w:r>
            <w:r>
              <w:rPr>
                <w:iCs/>
                <w:sz w:val="22"/>
                <w:szCs w:val="22"/>
                <w:highlight w:val="yellow"/>
              </w:rPr>
              <w:t>его</w:t>
            </w:r>
            <w:r w:rsidR="007B333F" w:rsidRPr="007B333F">
              <w:rPr>
                <w:iCs/>
                <w:sz w:val="22"/>
                <w:szCs w:val="22"/>
                <w:highlight w:val="yellow"/>
              </w:rPr>
              <w:t xml:space="preserve"> техническому обслуживанию и планово-предупредительному ремонту</w:t>
            </w:r>
            <w:r>
              <w:rPr>
                <w:iCs/>
                <w:sz w:val="22"/>
                <w:szCs w:val="22"/>
                <w:highlight w:val="yellow"/>
              </w:rPr>
              <w:t xml:space="preserve"> по договору</w:t>
            </w:r>
            <w:r w:rsidR="007B333F" w:rsidRPr="007B333F">
              <w:rPr>
                <w:iCs/>
                <w:sz w:val="22"/>
                <w:szCs w:val="22"/>
                <w:highlight w:val="yellow"/>
              </w:rPr>
              <w:t xml:space="preserve">, не считается исчерпывающим и может корректироваться в процессе выполнения работ </w:t>
            </w:r>
            <w:r w:rsidR="007B333F" w:rsidRPr="007B333F">
              <w:rPr>
                <w:b/>
                <w:bCs/>
                <w:iCs/>
                <w:sz w:val="22"/>
                <w:szCs w:val="22"/>
                <w:highlight w:val="yellow"/>
              </w:rPr>
              <w:t xml:space="preserve">без изменения стоимости </w:t>
            </w:r>
            <w:r>
              <w:rPr>
                <w:b/>
                <w:bCs/>
                <w:iCs/>
                <w:sz w:val="22"/>
                <w:szCs w:val="22"/>
                <w:highlight w:val="yellow"/>
              </w:rPr>
              <w:t xml:space="preserve">работ </w:t>
            </w:r>
            <w:r w:rsidR="007B333F" w:rsidRPr="007B333F">
              <w:rPr>
                <w:b/>
                <w:bCs/>
                <w:iCs/>
                <w:sz w:val="22"/>
                <w:szCs w:val="22"/>
                <w:highlight w:val="yellow"/>
              </w:rPr>
              <w:t>по договору</w:t>
            </w:r>
            <w:r>
              <w:rPr>
                <w:b/>
                <w:bCs/>
                <w:iCs/>
                <w:sz w:val="22"/>
                <w:szCs w:val="22"/>
                <w:highlight w:val="yellow"/>
              </w:rPr>
              <w:t>.</w:t>
            </w:r>
          </w:p>
          <w:p w14:paraId="38B5F6FC" w14:textId="64B99F1E" w:rsidR="003B796F" w:rsidRPr="003B796F" w:rsidRDefault="003B796F" w:rsidP="00814FF5">
            <w:pPr>
              <w:widowControl w:val="0"/>
              <w:tabs>
                <w:tab w:val="left" w:pos="322"/>
              </w:tabs>
              <w:suppressAutoHyphens/>
              <w:spacing w:after="0"/>
              <w:rPr>
                <w:i/>
                <w:color w:val="000000"/>
                <w:sz w:val="22"/>
                <w:szCs w:val="22"/>
              </w:rPr>
            </w:pPr>
            <w:r w:rsidRPr="007B333F">
              <w:rPr>
                <w:b/>
                <w:bCs/>
                <w:i/>
                <w:color w:val="000000"/>
                <w:sz w:val="22"/>
                <w:szCs w:val="22"/>
                <w:highlight w:val="yellow"/>
              </w:rPr>
              <w:t xml:space="preserve">      </w:t>
            </w:r>
            <w:r w:rsidRPr="00947C78">
              <w:rPr>
                <w:b/>
                <w:bCs/>
                <w:i/>
                <w:color w:val="FF0000"/>
                <w:sz w:val="22"/>
                <w:szCs w:val="22"/>
                <w:highlight w:val="yellow"/>
              </w:rPr>
              <w:t>Примечание:</w:t>
            </w:r>
            <w:r w:rsidRPr="00947C78">
              <w:rPr>
                <w:i/>
                <w:color w:val="FF0000"/>
                <w:sz w:val="22"/>
                <w:szCs w:val="22"/>
                <w:highlight w:val="yellow"/>
              </w:rPr>
              <w:t xml:space="preserve"> при опубликовании Документации по закупке в ЕИС и на ЭТП </w:t>
            </w:r>
            <w:r w:rsidR="00540DC8" w:rsidRPr="00947C78">
              <w:rPr>
                <w:i/>
                <w:color w:val="FF0000"/>
                <w:sz w:val="22"/>
                <w:szCs w:val="22"/>
                <w:highlight w:val="yellow"/>
              </w:rPr>
              <w:t xml:space="preserve">данная информация </w:t>
            </w:r>
            <w:r w:rsidRPr="00947C78">
              <w:rPr>
                <w:i/>
                <w:color w:val="FF0000"/>
                <w:sz w:val="22"/>
                <w:szCs w:val="22"/>
                <w:highlight w:val="yellow"/>
              </w:rPr>
              <w:t>прилага</w:t>
            </w:r>
            <w:r w:rsidR="00540DC8" w:rsidRPr="00947C78">
              <w:rPr>
                <w:i/>
                <w:color w:val="FF0000"/>
                <w:sz w:val="22"/>
                <w:szCs w:val="22"/>
                <w:highlight w:val="yellow"/>
              </w:rPr>
              <w:t>е</w:t>
            </w:r>
            <w:r w:rsidRPr="00947C78">
              <w:rPr>
                <w:i/>
                <w:color w:val="FF0000"/>
                <w:sz w:val="22"/>
                <w:szCs w:val="22"/>
                <w:highlight w:val="yellow"/>
              </w:rPr>
              <w:t xml:space="preserve">тся в виде </w:t>
            </w:r>
            <w:r w:rsidRPr="00947C78">
              <w:rPr>
                <w:i/>
                <w:color w:val="FF0000"/>
                <w:sz w:val="22"/>
                <w:szCs w:val="22"/>
                <w:highlight w:val="yellow"/>
                <w:lang w:val="en-US"/>
              </w:rPr>
              <w:t>rar</w:t>
            </w:r>
            <w:r w:rsidRPr="00947C78">
              <w:rPr>
                <w:i/>
                <w:color w:val="FF0000"/>
                <w:sz w:val="22"/>
                <w:szCs w:val="22"/>
                <w:highlight w:val="yellow"/>
              </w:rPr>
              <w:t>-архива; при подписании договора с Победителем закупки оформля</w:t>
            </w:r>
            <w:r w:rsidR="00814FF5" w:rsidRPr="00947C78">
              <w:rPr>
                <w:i/>
                <w:color w:val="FF0000"/>
                <w:sz w:val="22"/>
                <w:szCs w:val="22"/>
                <w:highlight w:val="yellow"/>
              </w:rPr>
              <w:t>е</w:t>
            </w:r>
            <w:r w:rsidRPr="00947C78">
              <w:rPr>
                <w:i/>
                <w:color w:val="FF0000"/>
                <w:sz w:val="22"/>
                <w:szCs w:val="22"/>
                <w:highlight w:val="yellow"/>
              </w:rPr>
              <w:t xml:space="preserve">тся в виде приложений к техническому заданию в составе Договора и подписываются </w:t>
            </w:r>
            <w:r w:rsidR="00814FF5" w:rsidRPr="00947C78">
              <w:rPr>
                <w:i/>
                <w:color w:val="FF0000"/>
                <w:sz w:val="22"/>
                <w:szCs w:val="22"/>
                <w:highlight w:val="yellow"/>
              </w:rPr>
              <w:t>С</w:t>
            </w:r>
            <w:r w:rsidRPr="00947C78">
              <w:rPr>
                <w:i/>
                <w:color w:val="FF0000"/>
                <w:sz w:val="22"/>
                <w:szCs w:val="22"/>
                <w:highlight w:val="yellow"/>
              </w:rPr>
              <w:t>торонами.</w:t>
            </w:r>
            <w:r w:rsidR="00540DC8" w:rsidRPr="00947C78">
              <w:rPr>
                <w:color w:val="FF0000"/>
                <w:sz w:val="22"/>
                <w:szCs w:val="22"/>
              </w:rPr>
              <w:t xml:space="preserve"> </w:t>
            </w:r>
          </w:p>
        </w:tc>
      </w:tr>
      <w:tr w:rsidR="003810C5" w:rsidRPr="000E089B" w14:paraId="0797D1C2" w14:textId="77777777" w:rsidTr="00947C78">
        <w:trPr>
          <w:trHeight w:val="274"/>
        </w:trPr>
        <w:tc>
          <w:tcPr>
            <w:tcW w:w="2410" w:type="dxa"/>
          </w:tcPr>
          <w:p w14:paraId="5008957F" w14:textId="77777777" w:rsidR="003810C5" w:rsidRPr="000E089B" w:rsidRDefault="003810C5" w:rsidP="000E089B">
            <w:pPr>
              <w:widowControl w:val="0"/>
              <w:spacing w:after="0"/>
              <w:jc w:val="left"/>
              <w:rPr>
                <w:sz w:val="22"/>
                <w:szCs w:val="22"/>
              </w:rPr>
            </w:pPr>
            <w:r w:rsidRPr="000E089B">
              <w:rPr>
                <w:sz w:val="22"/>
                <w:szCs w:val="22"/>
              </w:rPr>
              <w:t xml:space="preserve">Требование о гарантийном и техническом обслуживании (сроки, место обслуживания, </w:t>
            </w:r>
            <w:r w:rsidRPr="000E089B">
              <w:rPr>
                <w:sz w:val="22"/>
                <w:szCs w:val="22"/>
              </w:rPr>
              <w:lastRenderedPageBreak/>
              <w:t>стоимость, объем обслуживания, перечень работ)</w:t>
            </w:r>
          </w:p>
        </w:tc>
        <w:tc>
          <w:tcPr>
            <w:tcW w:w="8221" w:type="dxa"/>
          </w:tcPr>
          <w:p w14:paraId="2855081C" w14:textId="7C61CA58" w:rsidR="003810C5" w:rsidRPr="000E089B" w:rsidRDefault="007B333F" w:rsidP="000E089B">
            <w:pPr>
              <w:widowControl w:val="0"/>
              <w:spacing w:after="0"/>
              <w:rPr>
                <w:iCs/>
                <w:color w:val="000000"/>
                <w:sz w:val="22"/>
                <w:szCs w:val="22"/>
              </w:rPr>
            </w:pPr>
            <w:r>
              <w:rPr>
                <w:iCs/>
                <w:color w:val="000000"/>
                <w:sz w:val="22"/>
                <w:szCs w:val="22"/>
              </w:rPr>
              <w:lastRenderedPageBreak/>
              <w:t xml:space="preserve">      </w:t>
            </w:r>
            <w:r w:rsidR="003810C5" w:rsidRPr="000E089B">
              <w:rPr>
                <w:iCs/>
                <w:color w:val="000000"/>
                <w:sz w:val="22"/>
                <w:szCs w:val="22"/>
              </w:rPr>
              <w:t>ТО системы должно осуществляться на плановой основе и прово</w:t>
            </w:r>
            <w:r w:rsidR="003810C5" w:rsidRPr="000E089B">
              <w:rPr>
                <w:iCs/>
                <w:color w:val="000000"/>
                <w:sz w:val="22"/>
                <w:szCs w:val="22"/>
              </w:rPr>
              <w:softHyphen/>
              <w:t>дит</w:t>
            </w:r>
            <w:r>
              <w:rPr>
                <w:iCs/>
                <w:color w:val="000000"/>
                <w:sz w:val="22"/>
                <w:szCs w:val="22"/>
              </w:rPr>
              <w:t>ь</w:t>
            </w:r>
            <w:r w:rsidR="003810C5" w:rsidRPr="000E089B">
              <w:rPr>
                <w:iCs/>
                <w:color w:val="000000"/>
                <w:sz w:val="22"/>
                <w:szCs w:val="22"/>
              </w:rPr>
              <w:t>ся с периодичностью, установленной регламентом на проведение ТО системы, при этом должно обеспечиваться выполнение процедур ТО систем. Проводится с целью поддержания работоспособного состояния систем в процессе эксплуатации путем периодического проведения Регламента.</w:t>
            </w:r>
          </w:p>
          <w:p w14:paraId="3640F00E" w14:textId="242624E0" w:rsidR="007B333F" w:rsidRPr="00814FF5" w:rsidRDefault="007B333F" w:rsidP="00814FF5">
            <w:pPr>
              <w:widowControl w:val="0"/>
              <w:tabs>
                <w:tab w:val="left" w:pos="322"/>
              </w:tabs>
              <w:suppressAutoHyphens/>
              <w:spacing w:after="0"/>
              <w:rPr>
                <w:i/>
                <w:color w:val="000000"/>
                <w:sz w:val="22"/>
                <w:szCs w:val="22"/>
              </w:rPr>
            </w:pPr>
            <w:r>
              <w:rPr>
                <w:bCs/>
                <w:iCs/>
                <w:color w:val="000000"/>
                <w:sz w:val="22"/>
                <w:szCs w:val="22"/>
                <w:highlight w:val="yellow"/>
              </w:rPr>
              <w:lastRenderedPageBreak/>
              <w:t xml:space="preserve">       </w:t>
            </w:r>
            <w:r w:rsidR="00DF6606">
              <w:rPr>
                <w:bCs/>
                <w:iCs/>
                <w:color w:val="000000"/>
                <w:sz w:val="22"/>
                <w:szCs w:val="22"/>
                <w:highlight w:val="yellow"/>
              </w:rPr>
              <w:t xml:space="preserve">Подрядчик </w:t>
            </w:r>
            <w:r w:rsidR="009F2C44" w:rsidRPr="009F2C44">
              <w:rPr>
                <w:bCs/>
                <w:iCs/>
                <w:color w:val="000000"/>
                <w:sz w:val="22"/>
                <w:szCs w:val="22"/>
                <w:highlight w:val="yellow"/>
              </w:rPr>
              <w:t xml:space="preserve">гарантирует работоспособность систем АПС, СОУЭ, АСПТ в течение всего срока действия Договора. </w:t>
            </w:r>
            <w:r w:rsidRPr="009F2C44">
              <w:rPr>
                <w:iCs/>
                <w:color w:val="000000"/>
                <w:sz w:val="22"/>
                <w:szCs w:val="22"/>
                <w:highlight w:val="yellow"/>
              </w:rPr>
              <w:t>Вся контрольно-измерительная аппаратура ежемесячно или при поступлении тревожных сигналов проверятся</w:t>
            </w:r>
            <w:r>
              <w:rPr>
                <w:iCs/>
                <w:color w:val="000000"/>
                <w:sz w:val="22"/>
                <w:szCs w:val="22"/>
                <w:highlight w:val="yellow"/>
              </w:rPr>
              <w:t xml:space="preserve"> Подрядчиком</w:t>
            </w:r>
            <w:r w:rsidRPr="009F2C44">
              <w:rPr>
                <w:iCs/>
                <w:color w:val="000000"/>
                <w:sz w:val="22"/>
                <w:szCs w:val="22"/>
                <w:highlight w:val="yellow"/>
              </w:rPr>
              <w:t>.</w:t>
            </w:r>
            <w:r w:rsidR="00814FF5">
              <w:rPr>
                <w:sz w:val="22"/>
                <w:szCs w:val="22"/>
              </w:rPr>
              <w:t xml:space="preserve"> </w:t>
            </w:r>
          </w:p>
          <w:p w14:paraId="745BFA22" w14:textId="097C4943" w:rsidR="007B333F" w:rsidRPr="00947C78" w:rsidRDefault="007B333F" w:rsidP="007B333F">
            <w:pPr>
              <w:widowControl w:val="0"/>
              <w:spacing w:after="0"/>
              <w:rPr>
                <w:iCs/>
                <w:color w:val="000000"/>
                <w:sz w:val="22"/>
                <w:szCs w:val="22"/>
                <w:highlight w:val="yellow"/>
              </w:rPr>
            </w:pPr>
            <w:r>
              <w:rPr>
                <w:bCs/>
                <w:iCs/>
                <w:color w:val="000000"/>
                <w:sz w:val="22"/>
                <w:szCs w:val="22"/>
                <w:highlight w:val="yellow"/>
              </w:rPr>
              <w:t xml:space="preserve">     </w:t>
            </w:r>
            <w:r w:rsidR="009F2C44" w:rsidRPr="009F2C44">
              <w:rPr>
                <w:bCs/>
                <w:iCs/>
                <w:color w:val="000000"/>
                <w:sz w:val="22"/>
                <w:szCs w:val="22"/>
                <w:highlight w:val="yellow"/>
              </w:rPr>
              <w:t>При необходимости</w:t>
            </w:r>
            <w:r>
              <w:rPr>
                <w:bCs/>
                <w:iCs/>
                <w:color w:val="000000"/>
                <w:sz w:val="22"/>
                <w:szCs w:val="22"/>
                <w:highlight w:val="yellow"/>
              </w:rPr>
              <w:t>,</w:t>
            </w:r>
            <w:r w:rsidR="009F2C44" w:rsidRPr="009F2C44">
              <w:rPr>
                <w:bCs/>
                <w:iCs/>
                <w:color w:val="000000"/>
                <w:sz w:val="22"/>
                <w:szCs w:val="22"/>
                <w:highlight w:val="yellow"/>
              </w:rPr>
              <w:t xml:space="preserve"> </w:t>
            </w:r>
            <w:r>
              <w:rPr>
                <w:bCs/>
                <w:iCs/>
                <w:color w:val="000000"/>
                <w:sz w:val="22"/>
                <w:szCs w:val="22"/>
                <w:highlight w:val="yellow"/>
              </w:rPr>
              <w:t xml:space="preserve">Подрядчик обязан за свой счет произвести </w:t>
            </w:r>
            <w:r>
              <w:rPr>
                <w:sz w:val="22"/>
                <w:szCs w:val="22"/>
                <w:highlight w:val="yellow"/>
              </w:rPr>
              <w:t>замену</w:t>
            </w:r>
            <w:r w:rsidRPr="007A187F">
              <w:rPr>
                <w:sz w:val="22"/>
                <w:szCs w:val="22"/>
                <w:highlight w:val="yellow"/>
              </w:rPr>
              <w:t xml:space="preserve"> </w:t>
            </w:r>
            <w:r>
              <w:rPr>
                <w:sz w:val="22"/>
                <w:szCs w:val="22"/>
                <w:highlight w:val="yellow"/>
              </w:rPr>
              <w:t>комплектующих</w:t>
            </w:r>
            <w:r w:rsidRPr="007A187F">
              <w:rPr>
                <w:sz w:val="22"/>
                <w:szCs w:val="22"/>
                <w:highlight w:val="yellow"/>
              </w:rPr>
              <w:t xml:space="preserve"> и запасных частей, </w:t>
            </w:r>
            <w:r>
              <w:rPr>
                <w:sz w:val="22"/>
                <w:szCs w:val="22"/>
                <w:highlight w:val="yellow"/>
              </w:rPr>
              <w:t>вышедших из строя,</w:t>
            </w:r>
            <w:r w:rsidRPr="007A187F">
              <w:rPr>
                <w:sz w:val="22"/>
                <w:szCs w:val="22"/>
                <w:highlight w:val="yellow"/>
              </w:rPr>
              <w:t xml:space="preserve"> на сумму </w:t>
            </w:r>
            <w:r w:rsidRPr="00D726A1">
              <w:rPr>
                <w:b/>
                <w:bCs/>
                <w:sz w:val="22"/>
                <w:szCs w:val="22"/>
                <w:highlight w:val="yellow"/>
              </w:rPr>
              <w:t xml:space="preserve">до 3 000,00 (трех тысяч рублей 00 копеек) </w:t>
            </w:r>
            <w:r w:rsidRPr="00D726A1">
              <w:rPr>
                <w:b/>
                <w:bCs/>
                <w:sz w:val="22"/>
                <w:szCs w:val="22"/>
                <w:highlight w:val="yellow"/>
                <w:u w:val="single"/>
              </w:rPr>
              <w:t>включительно</w:t>
            </w:r>
            <w:r w:rsidRPr="00D726A1">
              <w:rPr>
                <w:b/>
                <w:bCs/>
                <w:sz w:val="22"/>
                <w:szCs w:val="22"/>
                <w:highlight w:val="yellow"/>
              </w:rPr>
              <w:t xml:space="preserve"> в месяц (без учета НДС)</w:t>
            </w:r>
            <w:r w:rsidR="00814FF5">
              <w:rPr>
                <w:b/>
                <w:bCs/>
                <w:sz w:val="22"/>
                <w:szCs w:val="22"/>
                <w:highlight w:val="yellow"/>
              </w:rPr>
              <w:t xml:space="preserve"> (входит в стоимость работ по Договору)</w:t>
            </w:r>
            <w:r>
              <w:rPr>
                <w:b/>
                <w:bCs/>
                <w:sz w:val="22"/>
                <w:szCs w:val="22"/>
                <w:highlight w:val="yellow"/>
              </w:rPr>
              <w:t>.</w:t>
            </w:r>
            <w:r w:rsidR="000D6449">
              <w:rPr>
                <w:bCs/>
                <w:iCs/>
                <w:color w:val="000000"/>
                <w:sz w:val="22"/>
                <w:szCs w:val="22"/>
                <w:highlight w:val="yellow"/>
              </w:rPr>
              <w:t xml:space="preserve"> </w:t>
            </w:r>
            <w:r>
              <w:rPr>
                <w:sz w:val="22"/>
                <w:szCs w:val="22"/>
                <w:highlight w:val="yellow"/>
              </w:rPr>
              <w:t>Замена вышедших из строя</w:t>
            </w:r>
            <w:r w:rsidRPr="004E17D1">
              <w:rPr>
                <w:sz w:val="22"/>
                <w:szCs w:val="22"/>
                <w:highlight w:val="yellow"/>
              </w:rPr>
              <w:t xml:space="preserve"> комплектующих и запасных частей на сумму </w:t>
            </w:r>
            <w:r w:rsidRPr="00D726A1">
              <w:rPr>
                <w:b/>
                <w:bCs/>
                <w:sz w:val="22"/>
                <w:szCs w:val="22"/>
                <w:highlight w:val="yellow"/>
                <w:u w:val="single"/>
              </w:rPr>
              <w:t>от</w:t>
            </w:r>
            <w:r w:rsidRPr="00D726A1">
              <w:rPr>
                <w:b/>
                <w:bCs/>
                <w:sz w:val="22"/>
                <w:szCs w:val="22"/>
                <w:highlight w:val="yellow"/>
              </w:rPr>
              <w:t xml:space="preserve"> 3 000,01 (трех тысяч рублей 01 копейка) в месяц (без учета НДС) </w:t>
            </w:r>
            <w:r w:rsidRPr="00D726A1">
              <w:rPr>
                <w:b/>
                <w:bCs/>
                <w:sz w:val="22"/>
                <w:szCs w:val="22"/>
                <w:highlight w:val="yellow"/>
                <w:u w:val="single"/>
              </w:rPr>
              <w:t>и более</w:t>
            </w:r>
            <w:r>
              <w:rPr>
                <w:b/>
                <w:bCs/>
                <w:sz w:val="22"/>
                <w:szCs w:val="22"/>
                <w:highlight w:val="yellow"/>
                <w:u w:val="single"/>
              </w:rPr>
              <w:t xml:space="preserve"> </w:t>
            </w:r>
            <w:r w:rsidRPr="00814FF5">
              <w:rPr>
                <w:sz w:val="22"/>
                <w:szCs w:val="22"/>
                <w:highlight w:val="yellow"/>
              </w:rPr>
              <w:t>подлежит дополнительному согласованию Сторонами с подписанием дополнительного соглашения к договору.</w:t>
            </w:r>
          </w:p>
        </w:tc>
      </w:tr>
      <w:tr w:rsidR="003810C5" w:rsidRPr="000E089B" w14:paraId="54213BB0" w14:textId="77777777" w:rsidTr="00947C78">
        <w:trPr>
          <w:trHeight w:val="746"/>
        </w:trPr>
        <w:tc>
          <w:tcPr>
            <w:tcW w:w="2410" w:type="dxa"/>
          </w:tcPr>
          <w:p w14:paraId="252DA28F" w14:textId="77777777" w:rsidR="003810C5" w:rsidRPr="000E089B" w:rsidRDefault="003810C5" w:rsidP="000E089B">
            <w:pPr>
              <w:widowControl w:val="0"/>
              <w:spacing w:after="0"/>
              <w:jc w:val="left"/>
              <w:rPr>
                <w:sz w:val="22"/>
                <w:szCs w:val="22"/>
              </w:rPr>
            </w:pPr>
            <w:r w:rsidRPr="000E089B">
              <w:rPr>
                <w:sz w:val="22"/>
                <w:szCs w:val="22"/>
              </w:rPr>
              <w:lastRenderedPageBreak/>
              <w:t>Иные сведения о закупке работы (услуги), являющиеся существенными</w:t>
            </w:r>
          </w:p>
        </w:tc>
        <w:tc>
          <w:tcPr>
            <w:tcW w:w="8221" w:type="dxa"/>
          </w:tcPr>
          <w:p w14:paraId="62C20D42" w14:textId="35567377" w:rsidR="003810C5" w:rsidRPr="000E089B" w:rsidRDefault="003810C5" w:rsidP="000E089B">
            <w:pPr>
              <w:shd w:val="clear" w:color="auto" w:fill="FFFFFF"/>
              <w:spacing w:after="0"/>
              <w:contextualSpacing/>
              <w:rPr>
                <w:b/>
                <w:bCs/>
                <w:iCs/>
                <w:color w:val="000000"/>
                <w:sz w:val="22"/>
                <w:szCs w:val="22"/>
              </w:rPr>
            </w:pPr>
            <w:r w:rsidRPr="000E089B">
              <w:rPr>
                <w:b/>
                <w:bCs/>
                <w:iCs/>
                <w:color w:val="000000"/>
                <w:sz w:val="22"/>
                <w:szCs w:val="22"/>
              </w:rPr>
              <w:t xml:space="preserve">Регламент </w:t>
            </w:r>
            <w:r w:rsidR="009B2F0D">
              <w:rPr>
                <w:b/>
                <w:bCs/>
                <w:iCs/>
                <w:color w:val="000000"/>
                <w:sz w:val="22"/>
                <w:szCs w:val="22"/>
              </w:rPr>
              <w:t xml:space="preserve">выполнения работ </w:t>
            </w:r>
            <w:r w:rsidRPr="000E089B">
              <w:rPr>
                <w:b/>
                <w:bCs/>
                <w:iCs/>
                <w:color w:val="000000"/>
                <w:sz w:val="22"/>
                <w:szCs w:val="22"/>
              </w:rPr>
              <w:t>по техническому обслуживанию систем АПС, СОУЭ, АСПТ:</w:t>
            </w:r>
          </w:p>
          <w:p w14:paraId="4983777D" w14:textId="31CECD2A" w:rsidR="003810C5" w:rsidRPr="000E089B" w:rsidRDefault="003810C5" w:rsidP="000E089B">
            <w:pPr>
              <w:numPr>
                <w:ilvl w:val="0"/>
                <w:numId w:val="43"/>
              </w:numPr>
              <w:shd w:val="clear" w:color="auto" w:fill="FFFFFF"/>
              <w:tabs>
                <w:tab w:val="left" w:pos="322"/>
              </w:tabs>
              <w:spacing w:after="0"/>
              <w:ind w:hanging="542"/>
              <w:contextualSpacing/>
              <w:jc w:val="left"/>
              <w:rPr>
                <w:b/>
                <w:bCs/>
                <w:iCs/>
                <w:color w:val="000000"/>
                <w:sz w:val="22"/>
                <w:szCs w:val="22"/>
              </w:rPr>
            </w:pPr>
            <w:r w:rsidRPr="000E089B">
              <w:rPr>
                <w:iCs/>
                <w:color w:val="000000"/>
                <w:sz w:val="22"/>
                <w:szCs w:val="22"/>
              </w:rPr>
              <w:t xml:space="preserve">Журнал регистрации </w:t>
            </w:r>
            <w:r w:rsidR="00E92F75">
              <w:rPr>
                <w:iCs/>
                <w:color w:val="000000"/>
                <w:sz w:val="22"/>
                <w:szCs w:val="22"/>
              </w:rPr>
              <w:t>работ</w:t>
            </w:r>
            <w:r w:rsidR="00D36890" w:rsidRPr="000E089B">
              <w:rPr>
                <w:iCs/>
                <w:color w:val="000000"/>
                <w:sz w:val="22"/>
                <w:szCs w:val="22"/>
              </w:rPr>
              <w:t xml:space="preserve"> </w:t>
            </w:r>
            <w:r w:rsidRPr="000E089B">
              <w:rPr>
                <w:iCs/>
                <w:color w:val="000000"/>
                <w:sz w:val="22"/>
                <w:szCs w:val="22"/>
              </w:rPr>
              <w:t xml:space="preserve">по ТО (по форме приложение 3) - </w:t>
            </w:r>
            <w:r w:rsidRPr="000E089B">
              <w:rPr>
                <w:iCs/>
                <w:color w:val="000000"/>
                <w:sz w:val="22"/>
                <w:szCs w:val="22"/>
                <w:u w:val="single"/>
              </w:rPr>
              <w:t>ежемесячно</w:t>
            </w:r>
            <w:r w:rsidR="00E409D0" w:rsidRPr="000E089B">
              <w:rPr>
                <w:iCs/>
                <w:color w:val="000000"/>
                <w:sz w:val="22"/>
                <w:szCs w:val="22"/>
              </w:rPr>
              <w:t xml:space="preserve"> (прилагается к з</w:t>
            </w:r>
            <w:r w:rsidR="001E7B23" w:rsidRPr="000E089B">
              <w:rPr>
                <w:iCs/>
                <w:color w:val="000000"/>
                <w:sz w:val="22"/>
                <w:szCs w:val="22"/>
              </w:rPr>
              <w:t xml:space="preserve">акупочной Документации в </w:t>
            </w:r>
            <w:r w:rsidR="00E409D0" w:rsidRPr="000E089B">
              <w:rPr>
                <w:iCs/>
                <w:color w:val="000000"/>
                <w:sz w:val="22"/>
                <w:szCs w:val="22"/>
                <w:lang w:val="en-US"/>
              </w:rPr>
              <w:t>rar</w:t>
            </w:r>
            <w:r w:rsidR="00E409D0" w:rsidRPr="000E089B">
              <w:rPr>
                <w:iCs/>
                <w:color w:val="000000"/>
                <w:sz w:val="22"/>
                <w:szCs w:val="22"/>
              </w:rPr>
              <w:t xml:space="preserve">-архиве); </w:t>
            </w:r>
          </w:p>
          <w:p w14:paraId="538BE06F" w14:textId="0A46E625" w:rsidR="003810C5" w:rsidRPr="000E089B" w:rsidRDefault="003810C5" w:rsidP="001D7F6D">
            <w:pPr>
              <w:numPr>
                <w:ilvl w:val="0"/>
                <w:numId w:val="43"/>
              </w:numPr>
              <w:shd w:val="clear" w:color="auto" w:fill="FFFFFF"/>
              <w:tabs>
                <w:tab w:val="left" w:pos="322"/>
                <w:tab w:val="left" w:pos="745"/>
              </w:tabs>
              <w:spacing w:after="0"/>
              <w:ind w:left="745" w:hanging="567"/>
              <w:contextualSpacing/>
              <w:jc w:val="left"/>
              <w:rPr>
                <w:iCs/>
                <w:color w:val="000000"/>
                <w:sz w:val="22"/>
                <w:szCs w:val="22"/>
              </w:rPr>
            </w:pPr>
            <w:r w:rsidRPr="000E089B">
              <w:rPr>
                <w:iCs/>
                <w:color w:val="000000"/>
                <w:sz w:val="22"/>
                <w:szCs w:val="22"/>
              </w:rPr>
              <w:t xml:space="preserve">График проведения ТО системы (по форме приложение 4) – </w:t>
            </w:r>
            <w:r w:rsidRPr="000E089B">
              <w:rPr>
                <w:iCs/>
                <w:color w:val="000000"/>
                <w:sz w:val="22"/>
                <w:szCs w:val="22"/>
                <w:u w:val="single"/>
              </w:rPr>
              <w:t>при заключении договора</w:t>
            </w:r>
            <w:r w:rsidR="00E409D0" w:rsidRPr="000E089B">
              <w:rPr>
                <w:iCs/>
                <w:color w:val="000000"/>
                <w:sz w:val="22"/>
                <w:szCs w:val="22"/>
              </w:rPr>
              <w:t xml:space="preserve"> (прилагается к закупочной Документации в </w:t>
            </w:r>
            <w:r w:rsidR="00E409D0" w:rsidRPr="000E089B">
              <w:rPr>
                <w:iCs/>
                <w:color w:val="000000"/>
                <w:sz w:val="22"/>
                <w:szCs w:val="22"/>
                <w:lang w:val="en-US"/>
              </w:rPr>
              <w:t>rar</w:t>
            </w:r>
            <w:r w:rsidR="00E409D0" w:rsidRPr="000E089B">
              <w:rPr>
                <w:iCs/>
                <w:color w:val="000000"/>
                <w:sz w:val="22"/>
                <w:szCs w:val="22"/>
              </w:rPr>
              <w:t>-архиве);</w:t>
            </w:r>
          </w:p>
          <w:p w14:paraId="382DDCFD"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Внешний осмотр составных частей АПС, СОУЭ, АСПТ (приёмно-контрольных панелей, аккумуляторов, пультов, извещателей, оповещателей, шлейфов сигнализации и т. д.) на отсутствие механических повреждений, коррозии, загрязнений, прочности креплений и т. д. – </w:t>
            </w:r>
            <w:r w:rsidRPr="000E089B">
              <w:rPr>
                <w:iCs/>
                <w:color w:val="000000"/>
                <w:sz w:val="22"/>
                <w:szCs w:val="22"/>
                <w:u w:val="single"/>
              </w:rPr>
              <w:t>ежемесячно и по необходимости</w:t>
            </w:r>
            <w:r w:rsidRPr="000E089B">
              <w:rPr>
                <w:iCs/>
                <w:color w:val="000000"/>
                <w:sz w:val="22"/>
                <w:szCs w:val="22"/>
              </w:rPr>
              <w:t>;</w:t>
            </w:r>
          </w:p>
          <w:p w14:paraId="5283A782"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Контроль рабочего положения выключателей и переключателей, исправности световой индикации, наличие пломб на приёмно-контрольных приборах – </w:t>
            </w:r>
            <w:r w:rsidRPr="000E089B">
              <w:rPr>
                <w:iCs/>
                <w:color w:val="000000"/>
                <w:sz w:val="22"/>
                <w:szCs w:val="22"/>
                <w:u w:val="single"/>
              </w:rPr>
              <w:t>ежемесячно и по необходимости</w:t>
            </w:r>
            <w:r w:rsidRPr="000E089B">
              <w:rPr>
                <w:iCs/>
                <w:color w:val="000000"/>
                <w:sz w:val="22"/>
                <w:szCs w:val="22"/>
              </w:rPr>
              <w:t>;</w:t>
            </w:r>
          </w:p>
          <w:p w14:paraId="1FBDF8A6"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Контроль основного и резервного источников питания и проверка автоматического переключения питания с рабочего ввода на резервный и обратно – </w:t>
            </w:r>
            <w:r w:rsidRPr="000E089B">
              <w:rPr>
                <w:iCs/>
                <w:color w:val="000000"/>
                <w:sz w:val="22"/>
                <w:szCs w:val="22"/>
                <w:u w:val="single"/>
              </w:rPr>
              <w:t>ежемесячно и по необходимости</w:t>
            </w:r>
            <w:r w:rsidRPr="000E089B">
              <w:rPr>
                <w:iCs/>
                <w:color w:val="000000"/>
                <w:sz w:val="22"/>
                <w:szCs w:val="22"/>
              </w:rPr>
              <w:t>;</w:t>
            </w:r>
          </w:p>
          <w:p w14:paraId="55F8CAA6"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Проверка работоспособности аварийных светильников резервного освещения – </w:t>
            </w:r>
            <w:r w:rsidRPr="000E089B">
              <w:rPr>
                <w:iCs/>
                <w:color w:val="000000"/>
                <w:sz w:val="22"/>
                <w:szCs w:val="22"/>
                <w:u w:val="single"/>
              </w:rPr>
              <w:t>ежемесячно и по необходимости</w:t>
            </w:r>
            <w:r w:rsidRPr="000E089B">
              <w:rPr>
                <w:iCs/>
                <w:color w:val="000000"/>
                <w:sz w:val="22"/>
                <w:szCs w:val="22"/>
              </w:rPr>
              <w:t>;</w:t>
            </w:r>
          </w:p>
          <w:p w14:paraId="4483340C"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Проверка работоспособности составных частей системы (приёмно-контрольных панелей, извещателей (в т. ч автономных), оповещателей, шлейфов сигнализации и т. д.) – </w:t>
            </w:r>
            <w:r w:rsidRPr="000E089B">
              <w:rPr>
                <w:iCs/>
                <w:color w:val="000000"/>
                <w:sz w:val="22"/>
                <w:szCs w:val="22"/>
                <w:u w:val="single"/>
              </w:rPr>
              <w:t>ежемесячно и по необходимости</w:t>
            </w:r>
            <w:r w:rsidRPr="000E089B">
              <w:rPr>
                <w:iCs/>
                <w:color w:val="000000"/>
                <w:sz w:val="22"/>
                <w:szCs w:val="22"/>
              </w:rPr>
              <w:t>;</w:t>
            </w:r>
          </w:p>
          <w:p w14:paraId="78707FDB"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Измерения напряжения резервного источника питания, проверка </w:t>
            </w:r>
            <w:r w:rsidRPr="000E089B">
              <w:rPr>
                <w:iCs/>
                <w:sz w:val="22"/>
                <w:szCs w:val="22"/>
              </w:rPr>
              <w:t>емкости </w:t>
            </w:r>
            <w:hyperlink r:id="rId32" w:tooltip="Аккумуляторные батареи" w:history="1">
              <w:r w:rsidRPr="000E089B">
                <w:rPr>
                  <w:iCs/>
                  <w:sz w:val="22"/>
                  <w:szCs w:val="22"/>
                </w:rPr>
                <w:t>аккумуляторной батареи</w:t>
              </w:r>
            </w:hyperlink>
            <w:r w:rsidRPr="000E089B">
              <w:rPr>
                <w:iCs/>
                <w:sz w:val="22"/>
                <w:szCs w:val="22"/>
              </w:rPr>
              <w:t xml:space="preserve"> – </w:t>
            </w:r>
            <w:r w:rsidRPr="000E089B">
              <w:rPr>
                <w:iCs/>
                <w:sz w:val="22"/>
                <w:szCs w:val="22"/>
                <w:u w:val="single"/>
              </w:rPr>
              <w:t>ежемесячно и по необходимости</w:t>
            </w:r>
            <w:r w:rsidRPr="000E089B">
              <w:rPr>
                <w:iCs/>
                <w:sz w:val="22"/>
                <w:szCs w:val="22"/>
              </w:rPr>
              <w:t>;</w:t>
            </w:r>
          </w:p>
          <w:p w14:paraId="0EE5EA0D"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Проверка работоспособности систем АПС, СОУЭ, АСПТ – </w:t>
            </w:r>
            <w:r w:rsidRPr="000E089B">
              <w:rPr>
                <w:iCs/>
                <w:color w:val="000000"/>
                <w:sz w:val="22"/>
                <w:szCs w:val="22"/>
                <w:u w:val="single"/>
              </w:rPr>
              <w:t>ежемесячно и по необходимости</w:t>
            </w:r>
            <w:r w:rsidRPr="000E089B">
              <w:rPr>
                <w:iCs/>
                <w:color w:val="000000"/>
                <w:sz w:val="22"/>
                <w:szCs w:val="22"/>
              </w:rPr>
              <w:t>;</w:t>
            </w:r>
          </w:p>
          <w:p w14:paraId="2550A102"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Удаление загрязнений на рабочих поверхностях органов индикации, управления – </w:t>
            </w:r>
            <w:r w:rsidRPr="000E089B">
              <w:rPr>
                <w:iCs/>
                <w:color w:val="000000"/>
                <w:sz w:val="22"/>
                <w:szCs w:val="22"/>
                <w:u w:val="single"/>
              </w:rPr>
              <w:t>ежемесячно и по необходимости</w:t>
            </w:r>
            <w:r w:rsidRPr="000E089B">
              <w:rPr>
                <w:iCs/>
                <w:color w:val="000000"/>
                <w:sz w:val="22"/>
                <w:szCs w:val="22"/>
              </w:rPr>
              <w:t>;</w:t>
            </w:r>
          </w:p>
          <w:p w14:paraId="213D8A9E"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Проверка соответствия продолжительности работы оборудования, питающейся от автономных источников питания, нормативным требованиям, при обнаружении несоответствия — замена аккумуляторных батарей и элементов питания на новые, повторная их проверка – </w:t>
            </w:r>
            <w:r w:rsidRPr="000E089B">
              <w:rPr>
                <w:iCs/>
                <w:color w:val="000000"/>
                <w:sz w:val="22"/>
                <w:szCs w:val="22"/>
                <w:u w:val="single"/>
              </w:rPr>
              <w:t>раз в год, в первый месяц действия договора технического обслуживания и по необходимости</w:t>
            </w:r>
            <w:r w:rsidRPr="000E089B">
              <w:rPr>
                <w:iCs/>
                <w:color w:val="000000"/>
                <w:sz w:val="22"/>
                <w:szCs w:val="22"/>
              </w:rPr>
              <w:t>;</w:t>
            </w:r>
          </w:p>
          <w:p w14:paraId="50FB8E6A"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Чистка дымовых и комбинированных (с дымовыми сенсорами) извещателей в соответствии с инструкция</w:t>
            </w:r>
            <w:r w:rsidRPr="000E089B">
              <w:rPr>
                <w:iCs/>
                <w:color w:val="000000"/>
                <w:sz w:val="22"/>
                <w:szCs w:val="22"/>
              </w:rPr>
              <w:softHyphen/>
              <w:t xml:space="preserve">ми изготовителей - </w:t>
            </w:r>
            <w:r w:rsidRPr="000E089B">
              <w:rPr>
                <w:iCs/>
                <w:color w:val="000000"/>
                <w:sz w:val="22"/>
                <w:szCs w:val="22"/>
                <w:u w:val="single"/>
              </w:rPr>
              <w:t>1 раз в 6 месяцев и по необходимости</w:t>
            </w:r>
            <w:r w:rsidRPr="000E089B">
              <w:rPr>
                <w:iCs/>
                <w:color w:val="000000"/>
                <w:sz w:val="22"/>
                <w:szCs w:val="22"/>
              </w:rPr>
              <w:t>;</w:t>
            </w:r>
          </w:p>
          <w:p w14:paraId="5D934921" w14:textId="77777777" w:rsidR="003810C5" w:rsidRPr="000E089B" w:rsidRDefault="003810C5" w:rsidP="000E089B">
            <w:pPr>
              <w:numPr>
                <w:ilvl w:val="0"/>
                <w:numId w:val="43"/>
              </w:numPr>
              <w:shd w:val="clear" w:color="auto" w:fill="FFFFFF"/>
              <w:tabs>
                <w:tab w:val="left" w:pos="181"/>
                <w:tab w:val="left" w:pos="322"/>
              </w:tabs>
              <w:spacing w:after="0"/>
              <w:ind w:left="745" w:hanging="567"/>
              <w:contextualSpacing/>
              <w:jc w:val="left"/>
              <w:rPr>
                <w:iCs/>
                <w:color w:val="000000"/>
                <w:sz w:val="22"/>
                <w:szCs w:val="22"/>
              </w:rPr>
            </w:pPr>
            <w:r w:rsidRPr="000E089B">
              <w:rPr>
                <w:iCs/>
                <w:color w:val="000000"/>
                <w:sz w:val="22"/>
                <w:szCs w:val="22"/>
              </w:rPr>
              <w:t xml:space="preserve">Полнофункциональная проверка системы – </w:t>
            </w:r>
            <w:r w:rsidRPr="000E089B">
              <w:rPr>
                <w:iCs/>
                <w:color w:val="000000"/>
                <w:sz w:val="22"/>
                <w:szCs w:val="22"/>
                <w:u w:val="single"/>
              </w:rPr>
              <w:t>ежеквартально в первый месяц действия договора технического обслуживания и по необходимости</w:t>
            </w:r>
            <w:r w:rsidRPr="000E089B">
              <w:rPr>
                <w:iCs/>
                <w:color w:val="000000"/>
                <w:sz w:val="22"/>
                <w:szCs w:val="22"/>
              </w:rPr>
              <w:t>;</w:t>
            </w:r>
          </w:p>
          <w:p w14:paraId="766961E8"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Профилактические работы – </w:t>
            </w:r>
            <w:r w:rsidRPr="000E089B">
              <w:rPr>
                <w:iCs/>
                <w:color w:val="000000"/>
                <w:sz w:val="22"/>
                <w:szCs w:val="22"/>
                <w:u w:val="single"/>
              </w:rPr>
              <w:t>при необходимости</w:t>
            </w:r>
            <w:r w:rsidRPr="000E089B">
              <w:rPr>
                <w:iCs/>
                <w:color w:val="000000"/>
                <w:sz w:val="22"/>
                <w:szCs w:val="22"/>
              </w:rPr>
              <w:t>;</w:t>
            </w:r>
          </w:p>
          <w:p w14:paraId="43DE0934" w14:textId="77777777"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Устранение неисправностей на объекте – </w:t>
            </w:r>
            <w:r w:rsidRPr="000E089B">
              <w:rPr>
                <w:iCs/>
                <w:color w:val="000000"/>
                <w:sz w:val="22"/>
                <w:szCs w:val="22"/>
                <w:u w:val="single"/>
              </w:rPr>
              <w:t>при необходимости</w:t>
            </w:r>
            <w:r w:rsidRPr="000E089B">
              <w:rPr>
                <w:iCs/>
                <w:color w:val="000000"/>
                <w:sz w:val="22"/>
                <w:szCs w:val="22"/>
              </w:rPr>
              <w:t>;</w:t>
            </w:r>
          </w:p>
          <w:p w14:paraId="6C1A9DB6" w14:textId="6FA82DC2" w:rsidR="003810C5" w:rsidRPr="000E089B" w:rsidRDefault="003810C5" w:rsidP="000E089B">
            <w:pPr>
              <w:numPr>
                <w:ilvl w:val="0"/>
                <w:numId w:val="43"/>
              </w:numPr>
              <w:shd w:val="clear" w:color="auto" w:fill="FFFFFF"/>
              <w:tabs>
                <w:tab w:val="left" w:pos="181"/>
                <w:tab w:val="left" w:pos="322"/>
              </w:tabs>
              <w:spacing w:after="0"/>
              <w:ind w:hanging="542"/>
              <w:contextualSpacing/>
              <w:jc w:val="left"/>
              <w:rPr>
                <w:iCs/>
                <w:color w:val="000000"/>
                <w:sz w:val="22"/>
                <w:szCs w:val="22"/>
              </w:rPr>
            </w:pPr>
            <w:r w:rsidRPr="000E089B">
              <w:rPr>
                <w:iCs/>
                <w:color w:val="000000"/>
                <w:sz w:val="22"/>
                <w:szCs w:val="22"/>
              </w:rPr>
              <w:t xml:space="preserve">Измерение сопротивления изоляции кабелей, проводов, токов срабатывания защиты - </w:t>
            </w:r>
            <w:r w:rsidRPr="000E089B">
              <w:rPr>
                <w:iCs/>
                <w:color w:val="000000"/>
                <w:sz w:val="22"/>
                <w:szCs w:val="22"/>
                <w:u w:val="single"/>
              </w:rPr>
              <w:t>раз в год, в первый месяц действия договора технического обслуживания</w:t>
            </w:r>
            <w:r w:rsidR="005F6DC3" w:rsidRPr="000E089B">
              <w:rPr>
                <w:iCs/>
                <w:color w:val="000000"/>
                <w:sz w:val="22"/>
                <w:szCs w:val="22"/>
                <w:u w:val="single"/>
              </w:rPr>
              <w:t>.</w:t>
            </w:r>
          </w:p>
        </w:tc>
      </w:tr>
    </w:tbl>
    <w:p w14:paraId="639A8EEA" w14:textId="50358470" w:rsidR="00B71053" w:rsidRPr="00BE6C3C" w:rsidRDefault="00B71053" w:rsidP="00140C97">
      <w:pPr>
        <w:widowControl w:val="0"/>
        <w:shd w:val="clear" w:color="auto" w:fill="FFFFFF"/>
        <w:autoSpaceDE w:val="0"/>
        <w:autoSpaceDN w:val="0"/>
        <w:adjustRightInd w:val="0"/>
        <w:spacing w:after="0"/>
        <w:rPr>
          <w:sz w:val="22"/>
          <w:szCs w:val="22"/>
        </w:rPr>
      </w:pPr>
    </w:p>
    <w:p w14:paraId="5C6355BE" w14:textId="77777777" w:rsidR="007B333F" w:rsidRDefault="007B333F" w:rsidP="00DF2CF7">
      <w:pPr>
        <w:spacing w:after="0"/>
        <w:rPr>
          <w:b/>
          <w:sz w:val="22"/>
          <w:szCs w:val="22"/>
        </w:rPr>
      </w:pPr>
      <w:r>
        <w:rPr>
          <w:b/>
          <w:sz w:val="22"/>
          <w:szCs w:val="22"/>
        </w:rPr>
        <w:t>З</w:t>
      </w:r>
      <w:r w:rsidR="002F37EE" w:rsidRPr="00BE6C3C">
        <w:rPr>
          <w:b/>
          <w:sz w:val="22"/>
          <w:szCs w:val="22"/>
        </w:rPr>
        <w:t xml:space="preserve">аместитель начальника службы </w:t>
      </w:r>
    </w:p>
    <w:p w14:paraId="619F8A3B" w14:textId="05850D7E" w:rsidR="002F37EE" w:rsidRPr="00BE6C3C" w:rsidRDefault="002F37EE" w:rsidP="00DF2CF7">
      <w:pPr>
        <w:spacing w:after="0"/>
        <w:rPr>
          <w:b/>
          <w:sz w:val="22"/>
          <w:szCs w:val="22"/>
        </w:rPr>
      </w:pPr>
      <w:r w:rsidRPr="00BE6C3C">
        <w:rPr>
          <w:b/>
          <w:sz w:val="22"/>
          <w:szCs w:val="22"/>
        </w:rPr>
        <w:t xml:space="preserve">информационных технологий </w:t>
      </w:r>
    </w:p>
    <w:p w14:paraId="4086DAEA" w14:textId="03520B81" w:rsidR="00DF2CF7" w:rsidRPr="00BE6C3C" w:rsidRDefault="00DF2CF7" w:rsidP="00FB1917">
      <w:pPr>
        <w:widowControl w:val="0"/>
        <w:shd w:val="clear" w:color="auto" w:fill="FFFFFF"/>
        <w:autoSpaceDE w:val="0"/>
        <w:autoSpaceDN w:val="0"/>
        <w:adjustRightInd w:val="0"/>
        <w:spacing w:after="0"/>
        <w:rPr>
          <w:b/>
          <w:sz w:val="22"/>
          <w:szCs w:val="22"/>
        </w:rPr>
      </w:pPr>
      <w:r w:rsidRPr="00BE6C3C">
        <w:rPr>
          <w:b/>
          <w:sz w:val="22"/>
          <w:szCs w:val="22"/>
        </w:rPr>
        <w:t>АО «Аэропорт Сургут»</w:t>
      </w:r>
      <w:r w:rsidR="007B333F">
        <w:rPr>
          <w:b/>
          <w:sz w:val="22"/>
          <w:szCs w:val="22"/>
        </w:rPr>
        <w:t xml:space="preserve">                                                                                                 </w:t>
      </w:r>
      <w:r w:rsidR="00947C78">
        <w:rPr>
          <w:b/>
          <w:sz w:val="22"/>
          <w:szCs w:val="22"/>
        </w:rPr>
        <w:t xml:space="preserve">                 </w:t>
      </w:r>
      <w:r w:rsidR="007B333F">
        <w:rPr>
          <w:b/>
          <w:sz w:val="22"/>
          <w:szCs w:val="22"/>
        </w:rPr>
        <w:t xml:space="preserve">          </w:t>
      </w:r>
      <w:r w:rsidR="007B333F" w:rsidRPr="00BE6C3C">
        <w:rPr>
          <w:b/>
          <w:sz w:val="22"/>
          <w:szCs w:val="22"/>
        </w:rPr>
        <w:t xml:space="preserve">Карачёв </w:t>
      </w:r>
      <w:r w:rsidR="007B333F">
        <w:rPr>
          <w:b/>
          <w:sz w:val="22"/>
          <w:szCs w:val="22"/>
        </w:rPr>
        <w:t>В.А.</w:t>
      </w:r>
    </w:p>
    <w:p w14:paraId="0E0CA007" w14:textId="7D8FFD98" w:rsidR="00D52263" w:rsidRDefault="00DF2CF7" w:rsidP="00FB1917">
      <w:pPr>
        <w:spacing w:after="0"/>
        <w:rPr>
          <w:b/>
          <w:sz w:val="22"/>
          <w:szCs w:val="22"/>
        </w:rPr>
      </w:pPr>
      <w:r w:rsidRPr="00BE6C3C">
        <w:rPr>
          <w:b/>
          <w:sz w:val="22"/>
          <w:szCs w:val="22"/>
        </w:rPr>
        <w:t>8 (3462) 770–000</w:t>
      </w:r>
    </w:p>
    <w:p w14:paraId="48600AD7" w14:textId="77777777" w:rsidR="009F2C44" w:rsidRPr="003810C5" w:rsidRDefault="009F2C44" w:rsidP="00181896">
      <w:pPr>
        <w:pStyle w:val="af"/>
        <w:spacing w:line="276" w:lineRule="auto"/>
        <w:rPr>
          <w:b/>
          <w:sz w:val="22"/>
          <w:szCs w:val="22"/>
        </w:rPr>
      </w:pPr>
    </w:p>
    <w:p w14:paraId="45F5F3B7" w14:textId="10290315" w:rsidR="00361FE4" w:rsidRPr="003810C5" w:rsidRDefault="005B0ECD" w:rsidP="00361FE4">
      <w:pPr>
        <w:pStyle w:val="af"/>
        <w:spacing w:line="276" w:lineRule="auto"/>
        <w:ind w:left="709"/>
        <w:jc w:val="center"/>
        <w:rPr>
          <w:b/>
          <w:sz w:val="22"/>
          <w:szCs w:val="22"/>
        </w:rPr>
      </w:pPr>
      <w:r>
        <w:rPr>
          <w:b/>
          <w:sz w:val="22"/>
          <w:szCs w:val="22"/>
        </w:rPr>
        <w:t>РАЗДЕЛ 4.</w:t>
      </w:r>
      <w:r w:rsidR="00361FE4" w:rsidRPr="003810C5">
        <w:rPr>
          <w:b/>
          <w:sz w:val="22"/>
          <w:szCs w:val="22"/>
        </w:rPr>
        <w:t xml:space="preserve"> КРИТЕРИИ ОЦЕНКИ И СОПОСТАВЛЕНИЯ ЗАЯВОК</w:t>
      </w:r>
    </w:p>
    <w:p w14:paraId="079396B0" w14:textId="77777777" w:rsidR="00361FE4" w:rsidRPr="003810C5" w:rsidRDefault="00361FE4" w:rsidP="00361FE4">
      <w:pPr>
        <w:spacing w:after="0"/>
        <w:ind w:firstLine="567"/>
        <w:jc w:val="center"/>
        <w:rPr>
          <w:b/>
          <w:sz w:val="22"/>
          <w:szCs w:val="22"/>
        </w:rPr>
      </w:pPr>
      <w:r w:rsidRPr="003810C5">
        <w:rPr>
          <w:b/>
          <w:sz w:val="22"/>
          <w:szCs w:val="22"/>
        </w:rPr>
        <w:t xml:space="preserve">ПОРЯДОК ОЦЕНКИ И СОПОСТАВЛЕНИЯ ЗАЯВОК НА УЧАСТИЕ В ЗАКУПКЕ </w:t>
      </w:r>
    </w:p>
    <w:p w14:paraId="4408A44C" w14:textId="77777777" w:rsidR="00361FE4" w:rsidRPr="003810C5" w:rsidRDefault="00361FE4" w:rsidP="00361FE4">
      <w:pPr>
        <w:spacing w:after="0"/>
        <w:ind w:firstLine="567"/>
        <w:jc w:val="center"/>
        <w:rPr>
          <w:b/>
          <w:sz w:val="22"/>
          <w:szCs w:val="22"/>
        </w:rPr>
      </w:pPr>
      <w:r w:rsidRPr="003810C5">
        <w:rPr>
          <w:b/>
          <w:sz w:val="22"/>
          <w:szCs w:val="22"/>
        </w:rPr>
        <w:t>В ФОРМЕ ЗАПРОСА ПРЕДЛОЖЕНИЙ</w:t>
      </w:r>
    </w:p>
    <w:p w14:paraId="1A93C098" w14:textId="77777777" w:rsidR="00361FE4" w:rsidRPr="003810C5" w:rsidRDefault="00361FE4" w:rsidP="00361FE4">
      <w:pPr>
        <w:spacing w:after="0"/>
        <w:ind w:firstLine="567"/>
        <w:jc w:val="center"/>
        <w:rPr>
          <w:b/>
          <w:sz w:val="22"/>
          <w:szCs w:val="22"/>
        </w:rPr>
      </w:pPr>
    </w:p>
    <w:p w14:paraId="3150378C" w14:textId="77777777" w:rsidR="008C3200" w:rsidRPr="003810C5" w:rsidRDefault="008C3200" w:rsidP="008C3200">
      <w:pPr>
        <w:pStyle w:val="ConsPlusNormal"/>
        <w:widowControl/>
        <w:ind w:firstLine="567"/>
        <w:rPr>
          <w:rFonts w:ascii="Times New Roman" w:hAnsi="Times New Roman" w:cs="Times New Roman"/>
          <w:sz w:val="22"/>
          <w:szCs w:val="22"/>
        </w:rPr>
      </w:pPr>
      <w:r w:rsidRPr="003810C5">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6D6FD5C4" w14:textId="77777777" w:rsidR="008C3200" w:rsidRPr="003810C5" w:rsidRDefault="008C3200" w:rsidP="008C3200">
      <w:pPr>
        <w:pStyle w:val="ConsPlusNormal"/>
        <w:widowControl/>
        <w:ind w:firstLine="567"/>
        <w:rPr>
          <w:rFonts w:ascii="Times New Roman" w:hAnsi="Times New Roman" w:cs="Times New Roman"/>
          <w:sz w:val="22"/>
          <w:szCs w:val="22"/>
        </w:rPr>
      </w:pPr>
      <w:r w:rsidRPr="003810C5">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7668AD39" w14:textId="1B3215AB" w:rsidR="008C3200" w:rsidRPr="003810C5" w:rsidRDefault="008C3200" w:rsidP="008C3200">
      <w:pPr>
        <w:pStyle w:val="ConsPlusNormal"/>
        <w:widowControl/>
        <w:ind w:firstLine="567"/>
        <w:rPr>
          <w:rFonts w:ascii="Times New Roman" w:hAnsi="Times New Roman" w:cs="Times New Roman"/>
          <w:sz w:val="22"/>
          <w:szCs w:val="22"/>
        </w:rPr>
      </w:pPr>
      <w:r w:rsidRPr="003810C5">
        <w:rPr>
          <w:rFonts w:ascii="Times New Roman" w:hAnsi="Times New Roman" w:cs="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w:t>
      </w:r>
      <w:r w:rsidR="00093085">
        <w:rPr>
          <w:rFonts w:ascii="Times New Roman" w:hAnsi="Times New Roman" w:cs="Times New Roman"/>
          <w:sz w:val="22"/>
          <w:szCs w:val="22"/>
        </w:rPr>
        <w:t>ссийского происхождения, работ</w:t>
      </w:r>
      <w:r w:rsidRPr="003810C5">
        <w:rPr>
          <w:rFonts w:ascii="Times New Roman" w:hAnsi="Times New Roman" w:cs="Times New Roman"/>
          <w:sz w:val="22"/>
          <w:szCs w:val="22"/>
        </w:rPr>
        <w:t xml:space="preserve">, </w:t>
      </w:r>
      <w:r w:rsidR="00093085">
        <w:rPr>
          <w:rFonts w:ascii="Times New Roman" w:hAnsi="Times New Roman" w:cs="Times New Roman"/>
          <w:sz w:val="22"/>
          <w:szCs w:val="22"/>
        </w:rPr>
        <w:t xml:space="preserve">услуг, </w:t>
      </w:r>
      <w:r w:rsidRPr="003810C5">
        <w:rPr>
          <w:rFonts w:ascii="Times New Roman" w:hAnsi="Times New Roman" w:cs="Times New Roman"/>
          <w:sz w:val="22"/>
          <w:szCs w:val="22"/>
        </w:rPr>
        <w:t xml:space="preserve">выполняемых, оказываемых российскими лицами, по отношению к товарам, происходящим из иностранного государства, работам, </w:t>
      </w:r>
      <w:r w:rsidR="00093085">
        <w:rPr>
          <w:rFonts w:ascii="Times New Roman" w:hAnsi="Times New Roman" w:cs="Times New Roman"/>
          <w:sz w:val="22"/>
          <w:szCs w:val="22"/>
        </w:rPr>
        <w:t>услугам</w:t>
      </w:r>
      <w:r w:rsidRPr="003810C5">
        <w:rPr>
          <w:rFonts w:ascii="Times New Roman" w:hAnsi="Times New Roman" w:cs="Times New Roman"/>
          <w:sz w:val="22"/>
          <w:szCs w:val="22"/>
        </w:rPr>
        <w:t>, выполняемым, оказываемым иностранными лицами».</w:t>
      </w:r>
    </w:p>
    <w:p w14:paraId="28CA48A3" w14:textId="77777777" w:rsidR="008C3200" w:rsidRPr="003810C5" w:rsidRDefault="008C3200" w:rsidP="008C3200">
      <w:pPr>
        <w:pStyle w:val="ConsPlusNormal"/>
        <w:widowControl/>
        <w:ind w:firstLine="567"/>
        <w:rPr>
          <w:rFonts w:ascii="Times New Roman" w:hAnsi="Times New Roman" w:cs="Times New Roman"/>
          <w:sz w:val="22"/>
          <w:szCs w:val="22"/>
        </w:rPr>
      </w:pPr>
      <w:r w:rsidRPr="003810C5">
        <w:rPr>
          <w:rFonts w:ascii="Times New Roman" w:hAnsi="Times New Roman" w:cs="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0B5148" w:rsidRPr="003810C5">
        <w:rPr>
          <w:rFonts w:ascii="Times New Roman" w:hAnsi="Times New Roman" w:cs="Times New Roman"/>
          <w:sz w:val="22"/>
          <w:szCs w:val="22"/>
        </w:rPr>
        <w:t>Работ</w:t>
      </w:r>
      <w:r w:rsidRPr="003810C5">
        <w:rPr>
          <w:rFonts w:ascii="Times New Roman" w:hAnsi="Times New Roman" w:cs="Times New Roman"/>
          <w:sz w:val="22"/>
          <w:szCs w:val="22"/>
        </w:rPr>
        <w:t xml:space="preserve"> и квалификация участника закупки».</w:t>
      </w:r>
    </w:p>
    <w:p w14:paraId="73516277" w14:textId="77777777" w:rsidR="008C3200" w:rsidRPr="003810C5" w:rsidRDefault="008C3200" w:rsidP="008C3200">
      <w:pPr>
        <w:spacing w:after="0"/>
        <w:ind w:firstLine="567"/>
        <w:rPr>
          <w:sz w:val="22"/>
          <w:szCs w:val="22"/>
        </w:rPr>
      </w:pPr>
      <w:r w:rsidRPr="003810C5">
        <w:rPr>
          <w:sz w:val="22"/>
          <w:szCs w:val="22"/>
        </w:rPr>
        <w:t>Оценка заявок осуществляется с использованием критериев, предусмотренных настоящим разделом.</w:t>
      </w:r>
    </w:p>
    <w:p w14:paraId="143B537D" w14:textId="77777777" w:rsidR="008C3200" w:rsidRPr="003810C5" w:rsidRDefault="008C3200" w:rsidP="008C3200">
      <w:pPr>
        <w:spacing w:after="0"/>
        <w:ind w:firstLine="567"/>
        <w:rPr>
          <w:sz w:val="22"/>
          <w:szCs w:val="22"/>
          <w:u w:val="single"/>
        </w:rPr>
      </w:pPr>
      <w:r w:rsidRPr="003810C5">
        <w:rPr>
          <w:sz w:val="22"/>
          <w:szCs w:val="22"/>
          <w:u w:val="single"/>
        </w:rPr>
        <w:t>Непредоставление документов, предусмотренных настоящим разделом, не влечет отклонение заявки участника закупки.</w:t>
      </w:r>
    </w:p>
    <w:p w14:paraId="42FE9762" w14:textId="77777777" w:rsidR="008C3200" w:rsidRPr="003810C5" w:rsidRDefault="008C3200" w:rsidP="008C3200">
      <w:pPr>
        <w:spacing w:after="0"/>
        <w:ind w:firstLine="567"/>
        <w:jc w:val="center"/>
        <w:rPr>
          <w:b/>
          <w:sz w:val="22"/>
          <w:szCs w:val="22"/>
        </w:rPr>
      </w:pPr>
      <w:r w:rsidRPr="003810C5">
        <w:rPr>
          <w:b/>
          <w:sz w:val="22"/>
          <w:szCs w:val="22"/>
        </w:rPr>
        <w:t>Критерии оценки заявок на участие в запросе предложений и их значимость.</w:t>
      </w:r>
    </w:p>
    <w:tbl>
      <w:tblPr>
        <w:tblW w:w="10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513"/>
        <w:gridCol w:w="1629"/>
      </w:tblGrid>
      <w:tr w:rsidR="008C3200" w:rsidRPr="003810C5" w14:paraId="0466A65D" w14:textId="77777777" w:rsidTr="00181896">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C02748D" w14:textId="77777777" w:rsidR="008C3200" w:rsidRPr="003810C5" w:rsidRDefault="008C3200" w:rsidP="00622DE3">
            <w:pPr>
              <w:pStyle w:val="a1"/>
              <w:numPr>
                <w:ilvl w:val="2"/>
                <w:numId w:val="0"/>
              </w:numPr>
              <w:tabs>
                <w:tab w:val="left" w:pos="708"/>
              </w:tabs>
              <w:ind w:left="34"/>
              <w:jc w:val="center"/>
              <w:rPr>
                <w:b/>
                <w:sz w:val="22"/>
                <w:szCs w:val="22"/>
              </w:rPr>
            </w:pPr>
            <w:r w:rsidRPr="003810C5">
              <w:rPr>
                <w:b/>
                <w:sz w:val="22"/>
                <w:szCs w:val="22"/>
              </w:rPr>
              <w:t>№ критерия</w:t>
            </w:r>
          </w:p>
        </w:tc>
        <w:tc>
          <w:tcPr>
            <w:tcW w:w="7513" w:type="dxa"/>
            <w:tcBorders>
              <w:top w:val="single" w:sz="4" w:space="0" w:color="auto"/>
              <w:left w:val="single" w:sz="4" w:space="0" w:color="auto"/>
              <w:bottom w:val="single" w:sz="4" w:space="0" w:color="auto"/>
              <w:right w:val="single" w:sz="4" w:space="0" w:color="auto"/>
            </w:tcBorders>
            <w:shd w:val="clear" w:color="auto" w:fill="D9D9D9"/>
            <w:vAlign w:val="center"/>
          </w:tcPr>
          <w:p w14:paraId="453E18EB" w14:textId="77777777" w:rsidR="008C3200" w:rsidRPr="003810C5" w:rsidRDefault="008C3200" w:rsidP="00622DE3">
            <w:pPr>
              <w:pStyle w:val="a1"/>
              <w:numPr>
                <w:ilvl w:val="2"/>
                <w:numId w:val="0"/>
              </w:numPr>
              <w:tabs>
                <w:tab w:val="left" w:pos="708"/>
              </w:tabs>
              <w:ind w:firstLine="567"/>
              <w:jc w:val="center"/>
              <w:rPr>
                <w:b/>
                <w:sz w:val="22"/>
                <w:szCs w:val="22"/>
              </w:rPr>
            </w:pPr>
            <w:r w:rsidRPr="003810C5">
              <w:rPr>
                <w:b/>
                <w:sz w:val="22"/>
                <w:szCs w:val="22"/>
              </w:rPr>
              <w:t xml:space="preserve">Критерии оценки </w:t>
            </w:r>
            <w:r w:rsidRPr="003810C5">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A4EC516" w14:textId="77777777" w:rsidR="008C3200" w:rsidRPr="003810C5" w:rsidRDefault="008C3200" w:rsidP="00622DE3">
            <w:pPr>
              <w:pStyle w:val="a1"/>
              <w:numPr>
                <w:ilvl w:val="2"/>
                <w:numId w:val="0"/>
              </w:numPr>
              <w:tabs>
                <w:tab w:val="left" w:pos="708"/>
              </w:tabs>
              <w:ind w:left="34"/>
              <w:jc w:val="center"/>
              <w:rPr>
                <w:b/>
                <w:sz w:val="22"/>
                <w:szCs w:val="22"/>
              </w:rPr>
            </w:pPr>
            <w:r w:rsidRPr="003810C5">
              <w:rPr>
                <w:b/>
                <w:sz w:val="22"/>
                <w:szCs w:val="22"/>
              </w:rPr>
              <w:t>Значимость критериев в процентах</w:t>
            </w:r>
          </w:p>
          <w:p w14:paraId="3AEBD567" w14:textId="77777777" w:rsidR="008C3200" w:rsidRPr="003810C5" w:rsidRDefault="008C3200" w:rsidP="00622DE3">
            <w:pPr>
              <w:pStyle w:val="a1"/>
              <w:numPr>
                <w:ilvl w:val="2"/>
                <w:numId w:val="0"/>
              </w:numPr>
              <w:tabs>
                <w:tab w:val="left" w:pos="708"/>
              </w:tabs>
              <w:ind w:firstLine="567"/>
              <w:rPr>
                <w:b/>
                <w:sz w:val="22"/>
                <w:szCs w:val="22"/>
              </w:rPr>
            </w:pPr>
            <w:r w:rsidRPr="003810C5">
              <w:rPr>
                <w:b/>
                <w:sz w:val="22"/>
                <w:szCs w:val="22"/>
              </w:rPr>
              <w:t>(К)</w:t>
            </w:r>
          </w:p>
        </w:tc>
      </w:tr>
      <w:tr w:rsidR="008C3200" w:rsidRPr="003810C5" w14:paraId="473CFD44" w14:textId="77777777" w:rsidTr="00181896">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7108FE5F" w14:textId="77777777" w:rsidR="008C3200" w:rsidRPr="003810C5" w:rsidRDefault="008C3200" w:rsidP="00622DE3">
            <w:pPr>
              <w:pStyle w:val="a1"/>
              <w:numPr>
                <w:ilvl w:val="2"/>
                <w:numId w:val="0"/>
              </w:numPr>
              <w:tabs>
                <w:tab w:val="left" w:pos="708"/>
              </w:tabs>
              <w:ind w:left="34"/>
              <w:jc w:val="center"/>
              <w:rPr>
                <w:sz w:val="22"/>
                <w:szCs w:val="22"/>
              </w:rPr>
            </w:pPr>
            <w:r w:rsidRPr="003810C5">
              <w:rPr>
                <w:sz w:val="22"/>
                <w:szCs w:val="22"/>
              </w:rPr>
              <w:t>1.</w:t>
            </w:r>
          </w:p>
        </w:tc>
        <w:tc>
          <w:tcPr>
            <w:tcW w:w="7513" w:type="dxa"/>
            <w:tcBorders>
              <w:top w:val="single" w:sz="4" w:space="0" w:color="auto"/>
              <w:left w:val="single" w:sz="4" w:space="0" w:color="auto"/>
              <w:bottom w:val="single" w:sz="4" w:space="0" w:color="auto"/>
              <w:right w:val="single" w:sz="4" w:space="0" w:color="auto"/>
            </w:tcBorders>
            <w:vAlign w:val="center"/>
          </w:tcPr>
          <w:p w14:paraId="01137262" w14:textId="77777777" w:rsidR="008C3200" w:rsidRPr="003810C5" w:rsidRDefault="008C3200" w:rsidP="00622DE3">
            <w:pPr>
              <w:pStyle w:val="a1"/>
              <w:numPr>
                <w:ilvl w:val="2"/>
                <w:numId w:val="0"/>
              </w:numPr>
              <w:tabs>
                <w:tab w:val="left" w:pos="708"/>
              </w:tabs>
              <w:ind w:left="1134" w:hanging="1134"/>
              <w:rPr>
                <w:sz w:val="22"/>
                <w:szCs w:val="22"/>
              </w:rPr>
            </w:pPr>
            <w:r w:rsidRPr="003810C5">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6217D46B" w14:textId="77777777" w:rsidR="008C3200" w:rsidRPr="003810C5" w:rsidRDefault="008C3200" w:rsidP="00622DE3">
            <w:pPr>
              <w:pStyle w:val="a1"/>
              <w:numPr>
                <w:ilvl w:val="2"/>
                <w:numId w:val="0"/>
              </w:numPr>
              <w:tabs>
                <w:tab w:val="left" w:pos="708"/>
              </w:tabs>
              <w:jc w:val="center"/>
              <w:rPr>
                <w:sz w:val="22"/>
                <w:szCs w:val="22"/>
              </w:rPr>
            </w:pPr>
            <w:r w:rsidRPr="003810C5">
              <w:rPr>
                <w:sz w:val="22"/>
                <w:szCs w:val="22"/>
              </w:rPr>
              <w:t>60%</w:t>
            </w:r>
          </w:p>
        </w:tc>
      </w:tr>
      <w:tr w:rsidR="008C3200" w:rsidRPr="003810C5" w14:paraId="4F590C60" w14:textId="77777777" w:rsidTr="00181896">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9CCEA54" w14:textId="77777777" w:rsidR="008C3200" w:rsidRPr="003810C5" w:rsidRDefault="008C3200" w:rsidP="00622DE3">
            <w:pPr>
              <w:pStyle w:val="a1"/>
              <w:numPr>
                <w:ilvl w:val="2"/>
                <w:numId w:val="0"/>
              </w:numPr>
              <w:tabs>
                <w:tab w:val="left" w:pos="708"/>
              </w:tabs>
              <w:ind w:left="34"/>
              <w:jc w:val="center"/>
              <w:rPr>
                <w:sz w:val="22"/>
                <w:szCs w:val="22"/>
              </w:rPr>
            </w:pPr>
            <w:r w:rsidRPr="003810C5">
              <w:rPr>
                <w:sz w:val="22"/>
                <w:szCs w:val="22"/>
              </w:rPr>
              <w:t>2.</w:t>
            </w:r>
          </w:p>
        </w:tc>
        <w:tc>
          <w:tcPr>
            <w:tcW w:w="7513" w:type="dxa"/>
            <w:tcBorders>
              <w:top w:val="single" w:sz="4" w:space="0" w:color="auto"/>
              <w:left w:val="single" w:sz="4" w:space="0" w:color="auto"/>
              <w:bottom w:val="single" w:sz="4" w:space="0" w:color="auto"/>
              <w:right w:val="single" w:sz="4" w:space="0" w:color="auto"/>
            </w:tcBorders>
            <w:vAlign w:val="center"/>
          </w:tcPr>
          <w:p w14:paraId="15465D14" w14:textId="77777777" w:rsidR="008C3200" w:rsidRPr="003810C5" w:rsidRDefault="008C3200" w:rsidP="00622DE3">
            <w:pPr>
              <w:pStyle w:val="a1"/>
              <w:numPr>
                <w:ilvl w:val="2"/>
                <w:numId w:val="0"/>
              </w:numPr>
              <w:tabs>
                <w:tab w:val="left" w:pos="708"/>
              </w:tabs>
              <w:rPr>
                <w:sz w:val="22"/>
                <w:szCs w:val="22"/>
                <w:shd w:val="clear" w:color="auto" w:fill="FFFFFF"/>
              </w:rPr>
            </w:pPr>
            <w:r w:rsidRPr="003810C5">
              <w:rPr>
                <w:sz w:val="22"/>
                <w:szCs w:val="22"/>
                <w:shd w:val="clear" w:color="auto" w:fill="FFFFFF"/>
              </w:rPr>
              <w:t xml:space="preserve">Нестоимостной критерий (Качество товара (работ, </w:t>
            </w:r>
            <w:r w:rsidR="000B5148" w:rsidRPr="003810C5">
              <w:rPr>
                <w:sz w:val="22"/>
                <w:szCs w:val="22"/>
                <w:shd w:val="clear" w:color="auto" w:fill="FFFFFF"/>
              </w:rPr>
              <w:t>Работ</w:t>
            </w:r>
            <w:r w:rsidRPr="003810C5">
              <w:rPr>
                <w:sz w:val="22"/>
                <w:szCs w:val="22"/>
                <w:shd w:val="clear" w:color="auto" w:fill="FFFFFF"/>
              </w:rPr>
              <w:t>)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76D8375" w14:textId="77777777" w:rsidR="008C3200" w:rsidRPr="003810C5" w:rsidRDefault="008C3200" w:rsidP="00622DE3">
            <w:pPr>
              <w:pStyle w:val="a1"/>
              <w:numPr>
                <w:ilvl w:val="2"/>
                <w:numId w:val="0"/>
              </w:numPr>
              <w:tabs>
                <w:tab w:val="left" w:pos="-79"/>
                <w:tab w:val="left" w:pos="63"/>
              </w:tabs>
              <w:ind w:hanging="79"/>
              <w:jc w:val="center"/>
              <w:rPr>
                <w:sz w:val="22"/>
                <w:szCs w:val="22"/>
              </w:rPr>
            </w:pPr>
            <w:r w:rsidRPr="003810C5">
              <w:rPr>
                <w:sz w:val="22"/>
                <w:szCs w:val="22"/>
              </w:rPr>
              <w:t>40%</w:t>
            </w:r>
          </w:p>
        </w:tc>
      </w:tr>
      <w:tr w:rsidR="008C3200" w:rsidRPr="003810C5" w14:paraId="4EF66DD2" w14:textId="77777777" w:rsidTr="00181896">
        <w:tc>
          <w:tcPr>
            <w:tcW w:w="8789" w:type="dxa"/>
            <w:gridSpan w:val="2"/>
            <w:tcBorders>
              <w:top w:val="single" w:sz="4" w:space="0" w:color="auto"/>
              <w:left w:val="single" w:sz="4" w:space="0" w:color="auto"/>
              <w:bottom w:val="single" w:sz="4" w:space="0" w:color="auto"/>
              <w:right w:val="single" w:sz="4" w:space="0" w:color="auto"/>
            </w:tcBorders>
            <w:vAlign w:val="center"/>
          </w:tcPr>
          <w:p w14:paraId="263C95CB" w14:textId="77777777" w:rsidR="008C3200" w:rsidRPr="003810C5" w:rsidRDefault="008C3200" w:rsidP="00622DE3">
            <w:pPr>
              <w:pStyle w:val="a1"/>
              <w:numPr>
                <w:ilvl w:val="2"/>
                <w:numId w:val="0"/>
              </w:numPr>
              <w:tabs>
                <w:tab w:val="left" w:pos="708"/>
              </w:tabs>
              <w:rPr>
                <w:b/>
                <w:sz w:val="22"/>
                <w:szCs w:val="22"/>
              </w:rPr>
            </w:pPr>
            <w:r w:rsidRPr="003810C5">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7D4B5B31" w14:textId="77777777" w:rsidR="008C3200" w:rsidRPr="003810C5" w:rsidRDefault="008C3200" w:rsidP="00622DE3">
            <w:pPr>
              <w:pStyle w:val="a1"/>
              <w:numPr>
                <w:ilvl w:val="2"/>
                <w:numId w:val="0"/>
              </w:numPr>
              <w:tabs>
                <w:tab w:val="left" w:pos="708"/>
              </w:tabs>
              <w:ind w:left="34"/>
              <w:jc w:val="center"/>
              <w:rPr>
                <w:b/>
                <w:sz w:val="22"/>
                <w:szCs w:val="22"/>
              </w:rPr>
            </w:pPr>
            <w:r w:rsidRPr="003810C5">
              <w:rPr>
                <w:b/>
                <w:sz w:val="22"/>
                <w:szCs w:val="22"/>
              </w:rPr>
              <w:t>100%</w:t>
            </w:r>
          </w:p>
        </w:tc>
      </w:tr>
    </w:tbl>
    <w:p w14:paraId="5EDFF76A" w14:textId="77777777" w:rsidR="008C3200" w:rsidRPr="003810C5" w:rsidRDefault="008C3200" w:rsidP="008C3200">
      <w:pPr>
        <w:spacing w:after="0"/>
        <w:ind w:firstLine="567"/>
        <w:rPr>
          <w:sz w:val="22"/>
          <w:szCs w:val="22"/>
        </w:rPr>
      </w:pPr>
    </w:p>
    <w:p w14:paraId="51238D73" w14:textId="77777777" w:rsidR="008C3200" w:rsidRPr="003810C5" w:rsidRDefault="008C3200" w:rsidP="008C3200">
      <w:pPr>
        <w:spacing w:after="0"/>
        <w:ind w:firstLine="567"/>
        <w:rPr>
          <w:sz w:val="22"/>
          <w:szCs w:val="22"/>
        </w:rPr>
      </w:pPr>
      <w:r w:rsidRPr="003810C5">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5BF65CDA" w14:textId="77777777" w:rsidR="008C3200" w:rsidRPr="003810C5" w:rsidRDefault="008C3200" w:rsidP="008C3200">
      <w:pPr>
        <w:spacing w:after="0"/>
        <w:rPr>
          <w:b/>
          <w:sz w:val="22"/>
          <w:szCs w:val="22"/>
        </w:rPr>
      </w:pPr>
    </w:p>
    <w:p w14:paraId="1554FC80" w14:textId="77777777" w:rsidR="008C3200" w:rsidRPr="003810C5" w:rsidRDefault="008C3200" w:rsidP="008C3200">
      <w:pPr>
        <w:spacing w:after="0"/>
        <w:ind w:firstLine="567"/>
        <w:rPr>
          <w:sz w:val="22"/>
          <w:szCs w:val="22"/>
        </w:rPr>
      </w:pPr>
      <w:r w:rsidRPr="003810C5">
        <w:rPr>
          <w:sz w:val="22"/>
          <w:szCs w:val="22"/>
        </w:rPr>
        <w:t xml:space="preserve">4.1. Стоимостной критерий (цена договора), значимость 60%. </w:t>
      </w:r>
    </w:p>
    <w:p w14:paraId="78678427" w14:textId="77777777" w:rsidR="008C3200" w:rsidRPr="003810C5" w:rsidRDefault="008C3200" w:rsidP="008C3200">
      <w:pPr>
        <w:spacing w:after="0"/>
        <w:rPr>
          <w:sz w:val="22"/>
          <w:szCs w:val="22"/>
        </w:rPr>
      </w:pPr>
      <w:r w:rsidRPr="003810C5">
        <w:rPr>
          <w:sz w:val="22"/>
          <w:szCs w:val="22"/>
        </w:rPr>
        <w:t>При оценке заявок по критерию «цена договора» использование подкритериев не допускается.</w:t>
      </w:r>
    </w:p>
    <w:p w14:paraId="3645BB36" w14:textId="77777777" w:rsidR="008C3200" w:rsidRPr="003810C5" w:rsidRDefault="008C3200" w:rsidP="008C3200">
      <w:pPr>
        <w:spacing w:after="0"/>
        <w:rPr>
          <w:sz w:val="22"/>
          <w:szCs w:val="22"/>
        </w:rPr>
      </w:pPr>
    </w:p>
    <w:p w14:paraId="2C2BE7F3" w14:textId="77777777" w:rsidR="008C3200" w:rsidRPr="003810C5" w:rsidRDefault="008C3200" w:rsidP="008C3200">
      <w:pPr>
        <w:spacing w:after="0"/>
        <w:rPr>
          <w:sz w:val="22"/>
          <w:szCs w:val="22"/>
        </w:rPr>
      </w:pPr>
      <w:r w:rsidRPr="003810C5">
        <w:rPr>
          <w:sz w:val="22"/>
          <w:szCs w:val="22"/>
        </w:rPr>
        <w:t>Баллы по стоимостному критерию рассчитываются для каждого предложения участника отдельно по формуле:</w:t>
      </w:r>
    </w:p>
    <w:p w14:paraId="2B6E2D3F" w14:textId="77777777" w:rsidR="008C3200" w:rsidRPr="003810C5" w:rsidRDefault="008C3200" w:rsidP="008C3200">
      <w:pPr>
        <w:spacing w:after="0"/>
        <w:rPr>
          <w:sz w:val="22"/>
          <w:szCs w:val="22"/>
        </w:rPr>
      </w:pPr>
      <w:r w:rsidRPr="003810C5">
        <w:rPr>
          <w:sz w:val="22"/>
          <w:szCs w:val="22"/>
        </w:rPr>
        <w:tab/>
      </w:r>
      <w:r w:rsidRPr="003810C5">
        <w:rPr>
          <w:sz w:val="22"/>
          <w:szCs w:val="22"/>
        </w:rPr>
        <w:tab/>
      </w:r>
    </w:p>
    <w:p w14:paraId="3CCA86CE" w14:textId="77777777" w:rsidR="008C3200" w:rsidRPr="003810C5" w:rsidRDefault="008C3200" w:rsidP="008C3200">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3810C5">
        <w:rPr>
          <w:sz w:val="22"/>
          <w:szCs w:val="22"/>
        </w:rPr>
        <w:t xml:space="preserve">      </w:t>
      </w:r>
    </w:p>
    <w:p w14:paraId="40A25A2A" w14:textId="77777777" w:rsidR="008C3200" w:rsidRPr="003810C5" w:rsidRDefault="008C3200" w:rsidP="008C3200">
      <w:pPr>
        <w:spacing w:after="0"/>
        <w:ind w:firstLine="567"/>
        <w:rPr>
          <w:sz w:val="22"/>
          <w:szCs w:val="22"/>
        </w:rPr>
      </w:pPr>
      <w:r w:rsidRPr="003810C5">
        <w:rPr>
          <w:sz w:val="22"/>
          <w:szCs w:val="22"/>
        </w:rPr>
        <w:tab/>
      </w:r>
      <w:r w:rsidRPr="003810C5">
        <w:rPr>
          <w:sz w:val="22"/>
          <w:szCs w:val="22"/>
        </w:rPr>
        <w:tab/>
      </w:r>
      <w:r w:rsidRPr="003810C5">
        <w:rPr>
          <w:sz w:val="22"/>
          <w:szCs w:val="22"/>
        </w:rPr>
        <w:tab/>
        <w:t xml:space="preserve">    </w:t>
      </w:r>
    </w:p>
    <w:p w14:paraId="2F69C21E" w14:textId="77777777" w:rsidR="008C3200" w:rsidRPr="003810C5" w:rsidRDefault="008C3200" w:rsidP="008C3200">
      <w:pPr>
        <w:spacing w:after="0"/>
        <w:rPr>
          <w:sz w:val="22"/>
          <w:szCs w:val="22"/>
        </w:rPr>
      </w:pPr>
      <w:r w:rsidRPr="003810C5">
        <w:rPr>
          <w:sz w:val="22"/>
          <w:szCs w:val="22"/>
        </w:rPr>
        <w:t>где:</w:t>
      </w:r>
    </w:p>
    <w:p w14:paraId="0748CFF8" w14:textId="77777777" w:rsidR="008C3200" w:rsidRPr="003810C5" w:rsidRDefault="008C3200" w:rsidP="008C3200">
      <w:pPr>
        <w:spacing w:after="0"/>
        <w:ind w:firstLine="567"/>
        <w:rPr>
          <w:sz w:val="22"/>
          <w:szCs w:val="22"/>
        </w:rPr>
      </w:pPr>
      <w:r w:rsidRPr="003810C5">
        <w:rPr>
          <w:sz w:val="22"/>
          <w:szCs w:val="22"/>
        </w:rPr>
        <w:t>БЦ</w:t>
      </w:r>
      <w:r w:rsidRPr="003810C5">
        <w:rPr>
          <w:sz w:val="22"/>
          <w:szCs w:val="22"/>
          <w:vertAlign w:val="subscript"/>
        </w:rPr>
        <w:t>i</w:t>
      </w:r>
      <w:r w:rsidRPr="003810C5">
        <w:rPr>
          <w:sz w:val="22"/>
          <w:szCs w:val="22"/>
        </w:rPr>
        <w:t xml:space="preserve"> – балл, рассчитанный для предложения i-го участника по стоимостному критерию; </w:t>
      </w:r>
    </w:p>
    <w:p w14:paraId="0F5F131F" w14:textId="77777777" w:rsidR="008C3200" w:rsidRPr="003810C5" w:rsidRDefault="008C3200" w:rsidP="008C3200">
      <w:pPr>
        <w:spacing w:after="0"/>
        <w:ind w:firstLine="567"/>
        <w:rPr>
          <w:sz w:val="22"/>
          <w:szCs w:val="22"/>
        </w:rPr>
      </w:pPr>
      <w:r w:rsidRPr="003810C5">
        <w:rPr>
          <w:sz w:val="22"/>
          <w:szCs w:val="22"/>
        </w:rPr>
        <w:t>ПЦ</w:t>
      </w:r>
      <w:r w:rsidRPr="003810C5">
        <w:rPr>
          <w:sz w:val="22"/>
          <w:szCs w:val="22"/>
          <w:vertAlign w:val="subscript"/>
        </w:rPr>
        <w:t>min</w:t>
      </w:r>
      <w:r w:rsidRPr="003810C5">
        <w:rPr>
          <w:sz w:val="22"/>
          <w:szCs w:val="22"/>
        </w:rPr>
        <w:t xml:space="preserve"> – минимальное ценовое предложение из представленных;</w:t>
      </w:r>
    </w:p>
    <w:p w14:paraId="4D6D3E50" w14:textId="77777777" w:rsidR="008C3200" w:rsidRPr="003810C5" w:rsidRDefault="008C3200" w:rsidP="008C3200">
      <w:pPr>
        <w:spacing w:after="0"/>
        <w:ind w:firstLine="567"/>
        <w:rPr>
          <w:sz w:val="22"/>
          <w:szCs w:val="22"/>
        </w:rPr>
      </w:pPr>
      <w:r w:rsidRPr="003810C5">
        <w:rPr>
          <w:sz w:val="22"/>
          <w:szCs w:val="22"/>
        </w:rPr>
        <w:t>ПЦ</w:t>
      </w:r>
      <w:r w:rsidRPr="003810C5">
        <w:rPr>
          <w:sz w:val="22"/>
          <w:szCs w:val="22"/>
          <w:vertAlign w:val="subscript"/>
        </w:rPr>
        <w:t xml:space="preserve">i </w:t>
      </w:r>
      <w:r w:rsidRPr="003810C5">
        <w:rPr>
          <w:sz w:val="22"/>
          <w:szCs w:val="22"/>
        </w:rPr>
        <w:t>– цена предложения i-го участника;</w:t>
      </w:r>
    </w:p>
    <w:p w14:paraId="72FC69C9" w14:textId="77777777" w:rsidR="008C3200" w:rsidRPr="003810C5" w:rsidRDefault="008C3200" w:rsidP="00EB1C5B">
      <w:pPr>
        <w:spacing w:after="0"/>
        <w:ind w:firstLine="567"/>
        <w:rPr>
          <w:sz w:val="22"/>
          <w:szCs w:val="22"/>
        </w:rPr>
      </w:pPr>
      <w:r w:rsidRPr="003810C5">
        <w:rPr>
          <w:sz w:val="22"/>
          <w:szCs w:val="22"/>
        </w:rPr>
        <w:t>КЗц – коэффициент значимости стоимостного критерия оценки в соответс</w:t>
      </w:r>
      <w:r w:rsidR="00EB1C5B" w:rsidRPr="003810C5">
        <w:rPr>
          <w:sz w:val="22"/>
          <w:szCs w:val="22"/>
        </w:rPr>
        <w:t>твии с документацией о закупке.</w:t>
      </w:r>
    </w:p>
    <w:p w14:paraId="58734558" w14:textId="77777777" w:rsidR="00EB1C5B" w:rsidRPr="003810C5" w:rsidRDefault="00EB1C5B" w:rsidP="00EB1C5B">
      <w:pPr>
        <w:spacing w:after="0"/>
        <w:ind w:firstLine="567"/>
        <w:rPr>
          <w:sz w:val="22"/>
          <w:szCs w:val="22"/>
        </w:rPr>
      </w:pPr>
    </w:p>
    <w:p w14:paraId="59382E96" w14:textId="77777777" w:rsidR="008C3200" w:rsidRPr="003810C5" w:rsidRDefault="008C3200" w:rsidP="008C3200">
      <w:pPr>
        <w:spacing w:after="0"/>
        <w:ind w:firstLine="567"/>
        <w:rPr>
          <w:sz w:val="22"/>
          <w:szCs w:val="22"/>
        </w:rPr>
      </w:pPr>
      <w:r w:rsidRPr="003810C5">
        <w:rPr>
          <w:sz w:val="22"/>
          <w:szCs w:val="22"/>
        </w:rPr>
        <w:t>4.2. Нестоимостной критерий «</w:t>
      </w:r>
      <w:r w:rsidRPr="003810C5">
        <w:rPr>
          <w:sz w:val="22"/>
          <w:szCs w:val="22"/>
          <w:shd w:val="clear" w:color="auto" w:fill="FFFFFF"/>
        </w:rPr>
        <w:t xml:space="preserve">Качество товара (работ, </w:t>
      </w:r>
      <w:r w:rsidR="000B5148" w:rsidRPr="003810C5">
        <w:rPr>
          <w:sz w:val="22"/>
          <w:szCs w:val="22"/>
          <w:shd w:val="clear" w:color="auto" w:fill="FFFFFF"/>
        </w:rPr>
        <w:t>Работ</w:t>
      </w:r>
      <w:r w:rsidRPr="003810C5">
        <w:rPr>
          <w:sz w:val="22"/>
          <w:szCs w:val="22"/>
          <w:shd w:val="clear" w:color="auto" w:fill="FFFFFF"/>
        </w:rPr>
        <w:t>) и (или) квалификация участника закупки</w:t>
      </w:r>
      <w:r w:rsidRPr="003810C5">
        <w:rPr>
          <w:sz w:val="22"/>
          <w:szCs w:val="22"/>
        </w:rPr>
        <w:t xml:space="preserve">», значимость 40%. </w:t>
      </w:r>
    </w:p>
    <w:p w14:paraId="5B6026BA" w14:textId="77777777" w:rsidR="008C3200" w:rsidRPr="003810C5" w:rsidRDefault="008C3200" w:rsidP="00EE0AB4">
      <w:pPr>
        <w:spacing w:after="0"/>
        <w:ind w:firstLine="567"/>
        <w:rPr>
          <w:sz w:val="22"/>
          <w:szCs w:val="22"/>
        </w:rPr>
      </w:pPr>
      <w:r w:rsidRPr="003810C5">
        <w:rPr>
          <w:sz w:val="22"/>
          <w:szCs w:val="22"/>
        </w:rPr>
        <w:t xml:space="preserve">Для оценки заявок по критерию «качество </w:t>
      </w:r>
      <w:r w:rsidR="000B5148" w:rsidRPr="003810C5">
        <w:rPr>
          <w:sz w:val="22"/>
          <w:szCs w:val="22"/>
        </w:rPr>
        <w:t>Работ</w:t>
      </w:r>
      <w:r w:rsidRPr="003810C5">
        <w:rPr>
          <w:sz w:val="22"/>
          <w:szCs w:val="22"/>
        </w:rPr>
        <w:t xml:space="preserve"> и (или) квалификация участника закупки» каждой заявке выставляется значение по 100-балльной шкале, распределяется в следующем порядке: </w:t>
      </w:r>
    </w:p>
    <w:p w14:paraId="12BA9F8A" w14:textId="77777777" w:rsidR="008C3200" w:rsidRPr="003810C5" w:rsidRDefault="008C3200" w:rsidP="008C3200">
      <w:pPr>
        <w:spacing w:after="0"/>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03"/>
        <w:gridCol w:w="1985"/>
      </w:tblGrid>
      <w:tr w:rsidR="008C3200" w:rsidRPr="003810C5" w14:paraId="4706FF3D"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C872F2D" w14:textId="77777777" w:rsidR="008C3200" w:rsidRPr="003810C5" w:rsidRDefault="008C3200" w:rsidP="00622DE3">
            <w:pPr>
              <w:keepNext/>
              <w:spacing w:after="0"/>
              <w:jc w:val="center"/>
              <w:rPr>
                <w:b/>
                <w:bCs/>
                <w:sz w:val="22"/>
                <w:szCs w:val="22"/>
              </w:rPr>
            </w:pPr>
            <w:r w:rsidRPr="003810C5">
              <w:rPr>
                <w:b/>
                <w:bCs/>
                <w:sz w:val="22"/>
                <w:szCs w:val="22"/>
              </w:rPr>
              <w:t>№ п/п</w:t>
            </w:r>
          </w:p>
        </w:tc>
        <w:tc>
          <w:tcPr>
            <w:tcW w:w="8203" w:type="dxa"/>
            <w:tcBorders>
              <w:top w:val="single" w:sz="4" w:space="0" w:color="auto"/>
              <w:left w:val="single" w:sz="4" w:space="0" w:color="auto"/>
              <w:bottom w:val="single" w:sz="4" w:space="0" w:color="auto"/>
              <w:right w:val="single" w:sz="4" w:space="0" w:color="auto"/>
            </w:tcBorders>
            <w:shd w:val="clear" w:color="auto" w:fill="D9D9D9"/>
            <w:vAlign w:val="center"/>
          </w:tcPr>
          <w:p w14:paraId="0929941D" w14:textId="77777777" w:rsidR="008C3200" w:rsidRPr="003810C5" w:rsidRDefault="008C3200" w:rsidP="00622DE3">
            <w:pPr>
              <w:keepNext/>
              <w:spacing w:after="0"/>
              <w:jc w:val="center"/>
              <w:rPr>
                <w:b/>
                <w:bCs/>
                <w:sz w:val="22"/>
                <w:szCs w:val="22"/>
              </w:rPr>
            </w:pPr>
            <w:r w:rsidRPr="003810C5">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1B23C9F2" w14:textId="77777777" w:rsidR="008C3200" w:rsidRPr="003810C5" w:rsidRDefault="008C3200" w:rsidP="00622DE3">
            <w:pPr>
              <w:spacing w:after="0"/>
              <w:jc w:val="center"/>
              <w:rPr>
                <w:b/>
                <w:bCs/>
                <w:sz w:val="22"/>
                <w:szCs w:val="22"/>
              </w:rPr>
            </w:pPr>
            <w:r w:rsidRPr="003810C5">
              <w:rPr>
                <w:b/>
                <w:bCs/>
                <w:sz w:val="22"/>
                <w:szCs w:val="22"/>
              </w:rPr>
              <w:t>Максимальное значение показателя в баллах</w:t>
            </w:r>
          </w:p>
        </w:tc>
      </w:tr>
      <w:tr w:rsidR="008C3200" w:rsidRPr="003810C5" w14:paraId="0F3AF1A9"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727A9515" w14:textId="77777777" w:rsidR="008C3200" w:rsidRPr="003810C5" w:rsidRDefault="008C3200" w:rsidP="00622DE3">
            <w:pPr>
              <w:spacing w:after="0"/>
              <w:jc w:val="center"/>
              <w:rPr>
                <w:sz w:val="22"/>
                <w:szCs w:val="22"/>
              </w:rPr>
            </w:pPr>
            <w:r w:rsidRPr="003810C5">
              <w:rPr>
                <w:sz w:val="22"/>
                <w:szCs w:val="22"/>
              </w:rPr>
              <w:t>1.</w:t>
            </w:r>
          </w:p>
          <w:p w14:paraId="63B6433C" w14:textId="77777777" w:rsidR="008C3200" w:rsidRPr="003810C5" w:rsidRDefault="008C3200" w:rsidP="00622DE3">
            <w:pPr>
              <w:spacing w:after="0"/>
              <w:jc w:val="center"/>
              <w:rPr>
                <w:sz w:val="22"/>
                <w:szCs w:val="22"/>
              </w:rPr>
            </w:pPr>
          </w:p>
        </w:tc>
        <w:tc>
          <w:tcPr>
            <w:tcW w:w="8203" w:type="dxa"/>
            <w:tcBorders>
              <w:top w:val="single" w:sz="4" w:space="0" w:color="auto"/>
              <w:left w:val="single" w:sz="4" w:space="0" w:color="auto"/>
              <w:bottom w:val="single" w:sz="4" w:space="0" w:color="auto"/>
              <w:right w:val="single" w:sz="4" w:space="0" w:color="auto"/>
            </w:tcBorders>
            <w:vAlign w:val="center"/>
          </w:tcPr>
          <w:p w14:paraId="623E3155" w14:textId="77777777" w:rsidR="008C3200" w:rsidRPr="003810C5" w:rsidRDefault="008C3200" w:rsidP="00011ED9">
            <w:pPr>
              <w:autoSpaceDE w:val="0"/>
              <w:autoSpaceDN w:val="0"/>
              <w:adjustRightInd w:val="0"/>
              <w:spacing w:after="0"/>
              <w:ind w:left="15" w:right="146" w:firstLine="142"/>
              <w:rPr>
                <w:b/>
                <w:sz w:val="22"/>
                <w:szCs w:val="22"/>
                <w:u w:val="single"/>
              </w:rPr>
            </w:pPr>
            <w:r w:rsidRPr="003810C5">
              <w:rPr>
                <w:b/>
                <w:sz w:val="22"/>
                <w:szCs w:val="22"/>
                <w:u w:val="single"/>
              </w:rPr>
              <w:t>Период хозяйственной деятельности Участника закупки.</w:t>
            </w:r>
          </w:p>
          <w:p w14:paraId="06F7703C" w14:textId="77777777" w:rsidR="008C3200" w:rsidRPr="003810C5" w:rsidRDefault="008C3200" w:rsidP="00011ED9">
            <w:pPr>
              <w:autoSpaceDE w:val="0"/>
              <w:autoSpaceDN w:val="0"/>
              <w:adjustRightInd w:val="0"/>
              <w:spacing w:after="0"/>
              <w:ind w:left="15" w:right="146" w:firstLine="142"/>
              <w:rPr>
                <w:bCs/>
                <w:sz w:val="22"/>
                <w:szCs w:val="22"/>
              </w:rPr>
            </w:pPr>
            <w:r w:rsidRPr="003810C5">
              <w:rPr>
                <w:b/>
                <w:sz w:val="22"/>
                <w:szCs w:val="22"/>
              </w:rPr>
              <w:t xml:space="preserve">      </w:t>
            </w:r>
            <w:r w:rsidRPr="003810C5">
              <w:rPr>
                <w:bCs/>
                <w:sz w:val="22"/>
                <w:szCs w:val="22"/>
              </w:rPr>
              <w:t xml:space="preserve">Показатель подтверждается предоставленной участником закупки информацией, заполненной согласно </w:t>
            </w:r>
            <w:r w:rsidRPr="003810C5">
              <w:rPr>
                <w:bCs/>
                <w:i/>
                <w:iCs/>
                <w:sz w:val="22"/>
                <w:szCs w:val="22"/>
                <w:u w:val="single"/>
              </w:rPr>
              <w:t>приложению № 2</w:t>
            </w:r>
            <w:r w:rsidRPr="003810C5">
              <w:rPr>
                <w:bCs/>
                <w:i/>
                <w:iCs/>
                <w:sz w:val="22"/>
                <w:szCs w:val="22"/>
              </w:rPr>
              <w:t xml:space="preserve"> к заявке</w:t>
            </w:r>
            <w:r w:rsidRPr="003810C5">
              <w:rPr>
                <w:i/>
                <w:iCs/>
                <w:sz w:val="22"/>
                <w:szCs w:val="22"/>
              </w:rPr>
              <w:t xml:space="preserve"> (раздел 5 </w:t>
            </w:r>
            <w:r w:rsidRPr="003810C5">
              <w:rPr>
                <w:i/>
                <w:iCs/>
                <w:sz w:val="22"/>
                <w:szCs w:val="22"/>
              </w:rPr>
              <w:lastRenderedPageBreak/>
              <w:t>настоящей Документации</w:t>
            </w:r>
            <w:r w:rsidRPr="003810C5">
              <w:rPr>
                <w:i/>
                <w:sz w:val="22"/>
                <w:szCs w:val="22"/>
              </w:rPr>
              <w:t xml:space="preserve">), </w:t>
            </w:r>
            <w:r w:rsidRPr="003810C5">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D9965EB" w14:textId="77777777" w:rsidR="008C3200" w:rsidRPr="003810C5" w:rsidRDefault="008C3200" w:rsidP="00011ED9">
            <w:pPr>
              <w:autoSpaceDE w:val="0"/>
              <w:autoSpaceDN w:val="0"/>
              <w:adjustRightInd w:val="0"/>
              <w:spacing w:after="0"/>
              <w:ind w:left="15" w:right="146" w:firstLine="142"/>
              <w:rPr>
                <w:bCs/>
                <w:i/>
                <w:sz w:val="22"/>
                <w:szCs w:val="22"/>
              </w:rPr>
            </w:pPr>
            <w:r w:rsidRPr="003810C5">
              <w:rPr>
                <w:bCs/>
                <w:i/>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3810C5">
              <w:rPr>
                <w:i/>
                <w:sz w:val="22"/>
                <w:szCs w:val="22"/>
              </w:rPr>
              <w:t xml:space="preserve"> </w:t>
            </w:r>
            <w:r w:rsidRPr="003810C5">
              <w:rPr>
                <w:bCs/>
                <w:i/>
                <w:sz w:val="22"/>
                <w:szCs w:val="22"/>
              </w:rPr>
              <w:t>самостоятельно, запросив выписку из ЕГРЮЛ/ЕГРИП из открытых источников.</w:t>
            </w:r>
          </w:p>
          <w:p w14:paraId="60E7C415" w14:textId="77777777" w:rsidR="008C3200" w:rsidRPr="003810C5" w:rsidRDefault="008C3200" w:rsidP="00011ED9">
            <w:pPr>
              <w:autoSpaceDE w:val="0"/>
              <w:autoSpaceDN w:val="0"/>
              <w:adjustRightInd w:val="0"/>
              <w:spacing w:after="0"/>
              <w:ind w:left="15" w:right="146" w:firstLine="142"/>
              <w:rPr>
                <w:b/>
                <w:sz w:val="22"/>
                <w:szCs w:val="22"/>
              </w:rPr>
            </w:pPr>
            <w:r w:rsidRPr="003810C5">
              <w:rPr>
                <w:bCs/>
                <w:sz w:val="22"/>
                <w:szCs w:val="22"/>
              </w:rPr>
              <w:t xml:space="preserve">      </w:t>
            </w:r>
            <w:r w:rsidRPr="003810C5">
              <w:rPr>
                <w:b/>
                <w:sz w:val="22"/>
                <w:szCs w:val="22"/>
              </w:rPr>
              <w:t>Баллы присуждаются:</w:t>
            </w:r>
          </w:p>
          <w:p w14:paraId="365A400F" w14:textId="77777777" w:rsidR="008C3200" w:rsidRPr="003810C5" w:rsidRDefault="008C3200" w:rsidP="00011ED9">
            <w:pPr>
              <w:autoSpaceDE w:val="0"/>
              <w:autoSpaceDN w:val="0"/>
              <w:adjustRightInd w:val="0"/>
              <w:spacing w:after="0"/>
              <w:ind w:left="15" w:right="146" w:firstLine="142"/>
              <w:rPr>
                <w:b/>
                <w:i/>
                <w:iCs/>
                <w:sz w:val="22"/>
                <w:szCs w:val="22"/>
              </w:rPr>
            </w:pPr>
            <w:r w:rsidRPr="003810C5">
              <w:rPr>
                <w:b/>
                <w:i/>
                <w:iCs/>
                <w:sz w:val="22"/>
                <w:szCs w:val="22"/>
              </w:rPr>
              <w:t>- период деятельности более 3 (трех) лет – 25 баллов,</w:t>
            </w:r>
          </w:p>
          <w:p w14:paraId="3F583E8A" w14:textId="77777777" w:rsidR="008C3200" w:rsidRPr="003810C5" w:rsidRDefault="008C3200" w:rsidP="00011ED9">
            <w:pPr>
              <w:autoSpaceDE w:val="0"/>
              <w:autoSpaceDN w:val="0"/>
              <w:adjustRightInd w:val="0"/>
              <w:spacing w:after="0"/>
              <w:ind w:left="15" w:right="146" w:firstLine="142"/>
              <w:rPr>
                <w:b/>
                <w:i/>
                <w:iCs/>
                <w:sz w:val="22"/>
                <w:szCs w:val="22"/>
              </w:rPr>
            </w:pPr>
            <w:r w:rsidRPr="003810C5">
              <w:rPr>
                <w:b/>
                <w:i/>
                <w:iCs/>
                <w:sz w:val="22"/>
                <w:szCs w:val="22"/>
              </w:rPr>
              <w:t>- период деятельности от года до 3 лет включительно – 10 баллов,</w:t>
            </w:r>
          </w:p>
          <w:p w14:paraId="37640BBA" w14:textId="77777777" w:rsidR="008C3200" w:rsidRPr="003810C5" w:rsidRDefault="008C3200" w:rsidP="00011ED9">
            <w:pPr>
              <w:autoSpaceDE w:val="0"/>
              <w:autoSpaceDN w:val="0"/>
              <w:adjustRightInd w:val="0"/>
              <w:spacing w:after="0"/>
              <w:ind w:left="15" w:right="146" w:firstLine="142"/>
              <w:rPr>
                <w:b/>
                <w:i/>
                <w:iCs/>
                <w:sz w:val="22"/>
                <w:szCs w:val="22"/>
              </w:rPr>
            </w:pPr>
            <w:r w:rsidRPr="003810C5">
              <w:rPr>
                <w:b/>
                <w:i/>
                <w:iCs/>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14229F03" w14:textId="77777777" w:rsidR="008C3200" w:rsidRPr="003810C5" w:rsidRDefault="008C3200" w:rsidP="00622DE3">
            <w:pPr>
              <w:keepNext/>
              <w:spacing w:after="0"/>
              <w:jc w:val="center"/>
              <w:rPr>
                <w:b/>
                <w:sz w:val="22"/>
                <w:szCs w:val="22"/>
              </w:rPr>
            </w:pPr>
            <w:r w:rsidRPr="003810C5">
              <w:rPr>
                <w:b/>
                <w:sz w:val="22"/>
                <w:szCs w:val="22"/>
              </w:rPr>
              <w:lastRenderedPageBreak/>
              <w:t>25</w:t>
            </w:r>
          </w:p>
        </w:tc>
      </w:tr>
      <w:tr w:rsidR="008C3200" w:rsidRPr="003810C5" w14:paraId="2C4D0077" w14:textId="77777777" w:rsidTr="00B473F5">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6355A361" w14:textId="77777777" w:rsidR="008C3200" w:rsidRPr="003810C5" w:rsidRDefault="008C3200" w:rsidP="00622DE3">
            <w:pPr>
              <w:spacing w:after="0"/>
              <w:rPr>
                <w:sz w:val="22"/>
                <w:szCs w:val="22"/>
              </w:rPr>
            </w:pPr>
            <w:r w:rsidRPr="003810C5">
              <w:rPr>
                <w:sz w:val="22"/>
                <w:szCs w:val="22"/>
              </w:rPr>
              <w:t>2.</w:t>
            </w:r>
          </w:p>
        </w:tc>
        <w:tc>
          <w:tcPr>
            <w:tcW w:w="8203" w:type="dxa"/>
            <w:tcBorders>
              <w:top w:val="single" w:sz="4" w:space="0" w:color="auto"/>
              <w:left w:val="single" w:sz="4" w:space="0" w:color="auto"/>
              <w:bottom w:val="single" w:sz="4" w:space="0" w:color="auto"/>
              <w:right w:val="single" w:sz="4" w:space="0" w:color="auto"/>
            </w:tcBorders>
            <w:vAlign w:val="center"/>
          </w:tcPr>
          <w:p w14:paraId="6769A8E9" w14:textId="53A71AB1" w:rsidR="008C3200" w:rsidRPr="003810C5" w:rsidRDefault="008C3200" w:rsidP="00011ED9">
            <w:pPr>
              <w:tabs>
                <w:tab w:val="left" w:pos="984"/>
              </w:tabs>
              <w:spacing w:after="0"/>
              <w:ind w:left="15" w:right="146" w:firstLine="142"/>
              <w:rPr>
                <w:b/>
                <w:color w:val="000000"/>
                <w:sz w:val="22"/>
                <w:szCs w:val="22"/>
                <w:u w:val="single"/>
                <w:shd w:val="clear" w:color="auto" w:fill="FFFFFF"/>
              </w:rPr>
            </w:pPr>
            <w:r w:rsidRPr="003810C5">
              <w:rPr>
                <w:b/>
                <w:sz w:val="22"/>
                <w:szCs w:val="22"/>
                <w:u w:val="single"/>
              </w:rPr>
              <w:t>Наличие у Участника закупки официальных положительных отзывов, благодарственных писем (далее по тексту - писем) от</w:t>
            </w:r>
            <w:r w:rsidRPr="003810C5">
              <w:rPr>
                <w:b/>
                <w:color w:val="000000"/>
                <w:sz w:val="22"/>
                <w:szCs w:val="22"/>
                <w:u w:val="single"/>
                <w:shd w:val="clear" w:color="auto" w:fill="FFFFFF"/>
              </w:rPr>
              <w:t xml:space="preserve"> организаций/индивидуальных предпринимателей </w:t>
            </w:r>
            <w:r w:rsidRPr="003810C5">
              <w:rPr>
                <w:b/>
                <w:sz w:val="22"/>
                <w:szCs w:val="22"/>
                <w:u w:val="single"/>
              </w:rPr>
              <w:t>по успешному выполнению (оказанию) участником закупки работ (</w:t>
            </w:r>
            <w:r w:rsidR="00DF2CF7" w:rsidRPr="003810C5">
              <w:rPr>
                <w:b/>
                <w:sz w:val="22"/>
                <w:szCs w:val="22"/>
                <w:u w:val="single"/>
              </w:rPr>
              <w:t>р</w:t>
            </w:r>
            <w:r w:rsidR="000B5148" w:rsidRPr="003810C5">
              <w:rPr>
                <w:b/>
                <w:sz w:val="22"/>
                <w:szCs w:val="22"/>
                <w:u w:val="single"/>
              </w:rPr>
              <w:t>абот</w:t>
            </w:r>
            <w:r w:rsidRPr="003810C5">
              <w:rPr>
                <w:b/>
                <w:sz w:val="22"/>
                <w:szCs w:val="22"/>
                <w:u w:val="single"/>
              </w:rPr>
              <w:t>) сопоставимого характера, подтвержденных заключенными контрактами (договорами) за период с 01.01.202</w:t>
            </w:r>
            <w:r w:rsidR="00BE6C3C">
              <w:rPr>
                <w:b/>
                <w:sz w:val="22"/>
                <w:szCs w:val="22"/>
                <w:u w:val="single"/>
              </w:rPr>
              <w:t>3</w:t>
            </w:r>
            <w:r w:rsidRPr="003810C5">
              <w:rPr>
                <w:b/>
                <w:sz w:val="22"/>
                <w:szCs w:val="22"/>
                <w:u w:val="single"/>
              </w:rPr>
              <w:t xml:space="preserve"> до даты подачи заявки на участие в закупке.</w:t>
            </w:r>
          </w:p>
          <w:p w14:paraId="5B81E954" w14:textId="77777777" w:rsidR="008C3200" w:rsidRPr="003810C5" w:rsidRDefault="008C3200" w:rsidP="00011ED9">
            <w:pPr>
              <w:tabs>
                <w:tab w:val="left" w:pos="984"/>
              </w:tabs>
              <w:spacing w:after="0"/>
              <w:ind w:left="15" w:right="146" w:firstLine="142"/>
              <w:rPr>
                <w:sz w:val="22"/>
                <w:szCs w:val="22"/>
              </w:rPr>
            </w:pPr>
            <w:r w:rsidRPr="003810C5">
              <w:rPr>
                <w:b/>
                <w:sz w:val="22"/>
                <w:szCs w:val="22"/>
              </w:rPr>
              <w:t xml:space="preserve">      </w:t>
            </w:r>
            <w:r w:rsidRPr="003810C5">
              <w:rPr>
                <w:bCs/>
                <w:sz w:val="22"/>
                <w:szCs w:val="22"/>
              </w:rPr>
              <w:t xml:space="preserve">Показатель подтверждается предоставленной участником закупки информацией, заполненной согласно </w:t>
            </w:r>
            <w:r w:rsidRPr="003810C5">
              <w:rPr>
                <w:bCs/>
                <w:i/>
                <w:iCs/>
                <w:sz w:val="22"/>
                <w:szCs w:val="22"/>
                <w:u w:val="single"/>
              </w:rPr>
              <w:t xml:space="preserve">приложению № 3 </w:t>
            </w:r>
            <w:r w:rsidRPr="003810C5">
              <w:rPr>
                <w:bCs/>
                <w:i/>
                <w:iCs/>
                <w:sz w:val="22"/>
                <w:szCs w:val="22"/>
              </w:rPr>
              <w:t>к заявке (раздел 5 настоящей</w:t>
            </w:r>
            <w:r w:rsidRPr="003810C5">
              <w:rPr>
                <w:i/>
                <w:sz w:val="22"/>
                <w:szCs w:val="22"/>
              </w:rPr>
              <w:t xml:space="preserve"> Документации)</w:t>
            </w:r>
            <w:r w:rsidRPr="003810C5">
              <w:rPr>
                <w:bCs/>
                <w:sz w:val="22"/>
                <w:szCs w:val="22"/>
              </w:rPr>
              <w:t xml:space="preserve">, с приложением копий писем и копий заключенных контрактов (договоров).  </w:t>
            </w:r>
            <w:r w:rsidRPr="003810C5">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3810C5">
              <w:rPr>
                <w:b/>
                <w:color w:val="000000"/>
                <w:sz w:val="22"/>
                <w:szCs w:val="22"/>
                <w:shd w:val="clear" w:color="auto" w:fill="FFFFFF"/>
              </w:rPr>
              <w:t>/</w:t>
            </w:r>
            <w:r w:rsidRPr="003810C5">
              <w:rPr>
                <w:bCs/>
                <w:color w:val="000000"/>
                <w:sz w:val="22"/>
                <w:szCs w:val="22"/>
                <w:shd w:val="clear" w:color="auto" w:fill="FFFFFF"/>
              </w:rPr>
              <w:t>индивидуальным предпринимателем</w:t>
            </w:r>
            <w:r w:rsidRPr="003810C5">
              <w:rPr>
                <w:bCs/>
                <w:sz w:val="22"/>
                <w:szCs w:val="22"/>
              </w:rPr>
              <w:t>,</w:t>
            </w:r>
            <w:r w:rsidRPr="003810C5">
              <w:rPr>
                <w:sz w:val="22"/>
                <w:szCs w:val="22"/>
              </w:rPr>
              <w:t xml:space="preserve"> выдавшей письмо, должны быть присвоены на письме регистрационный (исходящий) номер и дата.</w:t>
            </w:r>
          </w:p>
          <w:p w14:paraId="21E130EE" w14:textId="77777777" w:rsidR="008C3200" w:rsidRPr="003810C5" w:rsidRDefault="008C3200" w:rsidP="00011ED9">
            <w:pPr>
              <w:tabs>
                <w:tab w:val="left" w:pos="480"/>
                <w:tab w:val="left" w:pos="709"/>
                <w:tab w:val="left" w:pos="1134"/>
              </w:tabs>
              <w:spacing w:after="0"/>
              <w:ind w:left="15" w:right="146" w:firstLine="142"/>
              <w:rPr>
                <w:sz w:val="22"/>
                <w:szCs w:val="22"/>
              </w:rPr>
            </w:pPr>
            <w:r w:rsidRPr="003810C5">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71EE623" w14:textId="77777777" w:rsidR="00962130" w:rsidRPr="003810C5" w:rsidRDefault="00D625AE" w:rsidP="00011ED9">
            <w:pPr>
              <w:tabs>
                <w:tab w:val="left" w:pos="984"/>
              </w:tabs>
              <w:spacing w:after="0"/>
              <w:ind w:left="15" w:right="146" w:firstLine="142"/>
              <w:rPr>
                <w:i/>
                <w:sz w:val="22"/>
                <w:szCs w:val="22"/>
              </w:rPr>
            </w:pPr>
            <w:r w:rsidRPr="003810C5">
              <w:rPr>
                <w:b/>
                <w:bCs/>
                <w:i/>
                <w:iCs/>
                <w:sz w:val="22"/>
                <w:szCs w:val="22"/>
              </w:rPr>
              <w:t xml:space="preserve">Примечание: </w:t>
            </w:r>
            <w:r w:rsidR="00962130" w:rsidRPr="003810C5">
              <w:rPr>
                <w:i/>
                <w:sz w:val="22"/>
                <w:szCs w:val="22"/>
              </w:rPr>
              <w:t xml:space="preserve">Выполненные работы (оказанные </w:t>
            </w:r>
            <w:r w:rsidR="00DF2CF7" w:rsidRPr="003810C5">
              <w:rPr>
                <w:i/>
                <w:sz w:val="22"/>
                <w:szCs w:val="22"/>
              </w:rPr>
              <w:t>у</w:t>
            </w:r>
            <w:r w:rsidR="00962130" w:rsidRPr="003810C5">
              <w:rPr>
                <w:i/>
                <w:sz w:val="22"/>
                <w:szCs w:val="22"/>
              </w:rPr>
              <w:t xml:space="preserve">слуги) сопоставимого характера являются выполненные работы (оказанные </w:t>
            </w:r>
            <w:r w:rsidR="00DF2CF7" w:rsidRPr="003810C5">
              <w:rPr>
                <w:i/>
                <w:sz w:val="22"/>
                <w:szCs w:val="22"/>
              </w:rPr>
              <w:t>у</w:t>
            </w:r>
            <w:r w:rsidR="00962130" w:rsidRPr="003810C5">
              <w:rPr>
                <w:i/>
                <w:sz w:val="22"/>
                <w:szCs w:val="22"/>
              </w:rPr>
              <w:t>слуги) аналогичные предмету закупки.</w:t>
            </w:r>
          </w:p>
          <w:p w14:paraId="576FB816" w14:textId="77777777" w:rsidR="008C3200" w:rsidRPr="003810C5" w:rsidRDefault="008C3200" w:rsidP="00011ED9">
            <w:pPr>
              <w:tabs>
                <w:tab w:val="left" w:pos="984"/>
              </w:tabs>
              <w:spacing w:after="0"/>
              <w:ind w:left="15" w:right="146" w:firstLine="142"/>
              <w:rPr>
                <w:b/>
                <w:bCs/>
                <w:sz w:val="22"/>
                <w:szCs w:val="22"/>
              </w:rPr>
            </w:pPr>
            <w:r w:rsidRPr="003810C5">
              <w:rPr>
                <w:sz w:val="22"/>
                <w:szCs w:val="22"/>
              </w:rPr>
              <w:t xml:space="preserve">      </w:t>
            </w:r>
            <w:r w:rsidRPr="003810C5">
              <w:rPr>
                <w:b/>
                <w:bCs/>
                <w:sz w:val="22"/>
                <w:szCs w:val="22"/>
              </w:rPr>
              <w:t>Баллы присуждаются:</w:t>
            </w:r>
          </w:p>
          <w:p w14:paraId="73F608FE" w14:textId="77777777" w:rsidR="008C3200" w:rsidRPr="003810C5" w:rsidRDefault="008C3200" w:rsidP="00011ED9">
            <w:pPr>
              <w:tabs>
                <w:tab w:val="left" w:pos="984"/>
              </w:tabs>
              <w:spacing w:after="0"/>
              <w:ind w:left="15" w:right="146" w:firstLine="142"/>
              <w:rPr>
                <w:i/>
                <w:sz w:val="22"/>
                <w:szCs w:val="22"/>
              </w:rPr>
            </w:pPr>
            <w:r w:rsidRPr="003810C5">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0C3F2C8" w14:textId="77777777" w:rsidR="008C3200" w:rsidRPr="003810C5" w:rsidRDefault="008C3200" w:rsidP="00011ED9">
            <w:pPr>
              <w:tabs>
                <w:tab w:val="left" w:pos="984"/>
              </w:tabs>
              <w:spacing w:after="0"/>
              <w:ind w:left="15" w:right="146" w:firstLine="142"/>
              <w:rPr>
                <w:i/>
                <w:sz w:val="22"/>
                <w:szCs w:val="22"/>
              </w:rPr>
            </w:pPr>
            <w:r w:rsidRPr="003810C5">
              <w:rPr>
                <w:i/>
                <w:sz w:val="22"/>
                <w:szCs w:val="22"/>
              </w:rPr>
              <w:t>-предоставлены от 1 до 4 включительно копий писем с копиями контрактов от организаций/ИП - 10 баллов,</w:t>
            </w:r>
          </w:p>
          <w:p w14:paraId="3845BBE6" w14:textId="77777777" w:rsidR="008C3200" w:rsidRPr="003810C5" w:rsidRDefault="008C3200" w:rsidP="00011ED9">
            <w:pPr>
              <w:tabs>
                <w:tab w:val="left" w:pos="984"/>
              </w:tabs>
              <w:spacing w:after="0"/>
              <w:ind w:left="15" w:right="146" w:firstLine="142"/>
              <w:rPr>
                <w:i/>
                <w:sz w:val="22"/>
                <w:szCs w:val="22"/>
              </w:rPr>
            </w:pPr>
            <w:r w:rsidRPr="003810C5">
              <w:rPr>
                <w:i/>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664626D7" w14:textId="77777777" w:rsidR="008C3200" w:rsidRPr="003810C5" w:rsidRDefault="008C3200" w:rsidP="00622DE3">
            <w:pPr>
              <w:keepNext/>
              <w:spacing w:after="0"/>
              <w:jc w:val="center"/>
              <w:rPr>
                <w:b/>
                <w:sz w:val="22"/>
                <w:szCs w:val="22"/>
              </w:rPr>
            </w:pPr>
            <w:r w:rsidRPr="003810C5">
              <w:rPr>
                <w:b/>
                <w:sz w:val="22"/>
                <w:szCs w:val="22"/>
              </w:rPr>
              <w:t>25</w:t>
            </w:r>
          </w:p>
        </w:tc>
      </w:tr>
      <w:tr w:rsidR="008C3200" w:rsidRPr="003810C5" w14:paraId="38B2A63C" w14:textId="77777777" w:rsidTr="00B473F5">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2117A076" w14:textId="77777777" w:rsidR="008C3200" w:rsidRPr="003810C5" w:rsidRDefault="008C3200" w:rsidP="00622DE3">
            <w:pPr>
              <w:spacing w:after="0"/>
              <w:jc w:val="center"/>
              <w:rPr>
                <w:sz w:val="22"/>
                <w:szCs w:val="22"/>
              </w:rPr>
            </w:pPr>
            <w:r w:rsidRPr="003810C5">
              <w:rPr>
                <w:sz w:val="22"/>
                <w:szCs w:val="22"/>
              </w:rPr>
              <w:t>3.</w:t>
            </w:r>
          </w:p>
        </w:tc>
        <w:tc>
          <w:tcPr>
            <w:tcW w:w="8203" w:type="dxa"/>
            <w:tcBorders>
              <w:top w:val="single" w:sz="4" w:space="0" w:color="auto"/>
              <w:left w:val="single" w:sz="4" w:space="0" w:color="auto"/>
              <w:bottom w:val="single" w:sz="4" w:space="0" w:color="auto"/>
              <w:right w:val="single" w:sz="4" w:space="0" w:color="auto"/>
            </w:tcBorders>
            <w:vAlign w:val="center"/>
          </w:tcPr>
          <w:p w14:paraId="2273906E" w14:textId="1AC7DAAD" w:rsidR="008C3200" w:rsidRPr="003810C5" w:rsidRDefault="008C3200" w:rsidP="00011ED9">
            <w:pPr>
              <w:spacing w:after="0"/>
              <w:ind w:left="15" w:right="146" w:firstLine="142"/>
              <w:rPr>
                <w:b/>
                <w:bCs/>
                <w:sz w:val="22"/>
                <w:szCs w:val="22"/>
              </w:rPr>
            </w:pPr>
            <w:r w:rsidRPr="003810C5">
              <w:rPr>
                <w:b/>
                <w:bCs/>
                <w:sz w:val="22"/>
                <w:szCs w:val="22"/>
              </w:rPr>
              <w:t xml:space="preserve">Опыт участника закупки по успешным выполненным работам (оказанным </w:t>
            </w:r>
            <w:r w:rsidR="00DF2CF7" w:rsidRPr="003810C5">
              <w:rPr>
                <w:b/>
                <w:bCs/>
                <w:sz w:val="22"/>
                <w:szCs w:val="22"/>
              </w:rPr>
              <w:t>р</w:t>
            </w:r>
            <w:r w:rsidR="000B5148" w:rsidRPr="003810C5">
              <w:rPr>
                <w:b/>
                <w:bCs/>
                <w:sz w:val="22"/>
                <w:szCs w:val="22"/>
              </w:rPr>
              <w:t>абот</w:t>
            </w:r>
            <w:r w:rsidRPr="003810C5">
              <w:rPr>
                <w:b/>
                <w:bCs/>
                <w:sz w:val="22"/>
                <w:szCs w:val="22"/>
              </w:rPr>
              <w:t>ам) сопоставимого характера и сопоставимого объема за период с 01.01.202</w:t>
            </w:r>
            <w:r w:rsidR="00BE6C3C">
              <w:rPr>
                <w:b/>
                <w:bCs/>
                <w:sz w:val="22"/>
                <w:szCs w:val="22"/>
              </w:rPr>
              <w:t>3</w:t>
            </w:r>
            <w:r w:rsidRPr="003810C5">
              <w:rPr>
                <w:b/>
                <w:bCs/>
                <w:sz w:val="22"/>
                <w:szCs w:val="22"/>
              </w:rPr>
              <w:t xml:space="preserve"> до момента подачи заявки на участие в закупке.</w:t>
            </w:r>
          </w:p>
          <w:p w14:paraId="4678A354" w14:textId="77777777" w:rsidR="008C3200" w:rsidRPr="003810C5" w:rsidRDefault="008C3200" w:rsidP="00011ED9">
            <w:pPr>
              <w:spacing w:after="0"/>
              <w:ind w:left="15" w:right="146" w:firstLine="142"/>
              <w:rPr>
                <w:sz w:val="22"/>
                <w:szCs w:val="22"/>
              </w:rPr>
            </w:pPr>
            <w:r w:rsidRPr="003810C5">
              <w:rPr>
                <w:sz w:val="22"/>
                <w:szCs w:val="22"/>
              </w:rPr>
              <w:t xml:space="preserve">В расчет принимаются предоставленная участником закупки информация, заполненная по форме, согласно </w:t>
            </w:r>
            <w:r w:rsidRPr="003810C5">
              <w:rPr>
                <w:i/>
                <w:sz w:val="22"/>
                <w:szCs w:val="22"/>
              </w:rPr>
              <w:t>приложению № 4 к заявке (раздел 5 настоящей Документации</w:t>
            </w:r>
            <w:r w:rsidRPr="003810C5">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w:t>
            </w:r>
            <w:r w:rsidR="00DF2CF7" w:rsidRPr="003810C5">
              <w:rPr>
                <w:sz w:val="22"/>
                <w:szCs w:val="22"/>
              </w:rPr>
              <w:t>услуг</w:t>
            </w:r>
            <w:r w:rsidRPr="003810C5">
              <w:rPr>
                <w:sz w:val="22"/>
                <w:szCs w:val="22"/>
              </w:rPr>
              <w:t xml:space="preserve">).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w:t>
            </w:r>
            <w:r w:rsidRPr="003810C5">
              <w:rPr>
                <w:sz w:val="22"/>
                <w:szCs w:val="22"/>
              </w:rPr>
              <w:lastRenderedPageBreak/>
              <w:t>неповторяющихся, полно читаемых копий, на которых видны необходимые реквизиты, подписи и печати.</w:t>
            </w:r>
          </w:p>
          <w:p w14:paraId="1D1E9F6A" w14:textId="77777777" w:rsidR="008C3200" w:rsidRPr="003810C5" w:rsidRDefault="008C3200" w:rsidP="00011ED9">
            <w:pPr>
              <w:spacing w:after="0"/>
              <w:ind w:left="15" w:right="146" w:firstLine="142"/>
              <w:rPr>
                <w:sz w:val="22"/>
                <w:szCs w:val="22"/>
              </w:rPr>
            </w:pPr>
            <w:r w:rsidRPr="003810C5">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3AD66D71" w14:textId="77777777" w:rsidR="008C3200" w:rsidRPr="003810C5" w:rsidRDefault="008C3200" w:rsidP="00011ED9">
            <w:pPr>
              <w:spacing w:after="0"/>
              <w:ind w:left="15" w:right="146" w:firstLine="142"/>
              <w:rPr>
                <w:i/>
                <w:sz w:val="22"/>
                <w:szCs w:val="22"/>
              </w:rPr>
            </w:pPr>
            <w:r w:rsidRPr="003810C5">
              <w:rPr>
                <w:b/>
                <w:bCs/>
                <w:i/>
                <w:iCs/>
                <w:sz w:val="22"/>
                <w:szCs w:val="22"/>
              </w:rPr>
              <w:t>Примечание:</w:t>
            </w:r>
            <w:r w:rsidRPr="003810C5">
              <w:rPr>
                <w:i/>
                <w:iCs/>
                <w:sz w:val="22"/>
                <w:szCs w:val="22"/>
              </w:rPr>
              <w:t xml:space="preserve"> </w:t>
            </w:r>
            <w:r w:rsidRPr="003810C5">
              <w:rPr>
                <w:i/>
                <w:sz w:val="22"/>
                <w:szCs w:val="22"/>
              </w:rPr>
              <w:t xml:space="preserve">Выполненные работы (оказанные </w:t>
            </w:r>
            <w:r w:rsidR="00DF2CF7" w:rsidRPr="003810C5">
              <w:rPr>
                <w:i/>
                <w:sz w:val="22"/>
                <w:szCs w:val="22"/>
              </w:rPr>
              <w:t>у</w:t>
            </w:r>
            <w:r w:rsidR="00D625AE" w:rsidRPr="003810C5">
              <w:rPr>
                <w:i/>
                <w:sz w:val="22"/>
                <w:szCs w:val="22"/>
              </w:rPr>
              <w:t>слуги</w:t>
            </w:r>
            <w:r w:rsidRPr="003810C5">
              <w:rPr>
                <w:i/>
                <w:sz w:val="22"/>
                <w:szCs w:val="22"/>
              </w:rPr>
              <w:t xml:space="preserve">) сопоставимого характера являются выполненные работы (оказанные </w:t>
            </w:r>
            <w:r w:rsidR="00DF2CF7" w:rsidRPr="003810C5">
              <w:rPr>
                <w:i/>
                <w:sz w:val="22"/>
                <w:szCs w:val="22"/>
              </w:rPr>
              <w:t>у</w:t>
            </w:r>
            <w:r w:rsidR="00D625AE" w:rsidRPr="003810C5">
              <w:rPr>
                <w:i/>
                <w:sz w:val="22"/>
                <w:szCs w:val="22"/>
              </w:rPr>
              <w:t>слуги</w:t>
            </w:r>
            <w:r w:rsidRPr="003810C5">
              <w:rPr>
                <w:i/>
                <w:sz w:val="22"/>
                <w:szCs w:val="22"/>
              </w:rPr>
              <w:t xml:space="preserve">) аналогичные предмету закупки. Выполненные работы (оказанные </w:t>
            </w:r>
            <w:r w:rsidR="00DF2CF7" w:rsidRPr="003810C5">
              <w:rPr>
                <w:i/>
                <w:sz w:val="22"/>
                <w:szCs w:val="22"/>
              </w:rPr>
              <w:t>у</w:t>
            </w:r>
            <w:r w:rsidR="00D625AE" w:rsidRPr="003810C5">
              <w:rPr>
                <w:i/>
                <w:sz w:val="22"/>
                <w:szCs w:val="22"/>
              </w:rPr>
              <w:t>слуги</w:t>
            </w:r>
            <w:r w:rsidRPr="003810C5">
              <w:rPr>
                <w:i/>
                <w:sz w:val="22"/>
                <w:szCs w:val="22"/>
              </w:rPr>
              <w:t xml:space="preserve">) сопоставимого объема является выполненные работы (оказанные </w:t>
            </w:r>
            <w:r w:rsidR="00DF2CF7" w:rsidRPr="003810C5">
              <w:rPr>
                <w:i/>
                <w:sz w:val="22"/>
                <w:szCs w:val="22"/>
              </w:rPr>
              <w:t>у</w:t>
            </w:r>
            <w:r w:rsidR="00D625AE" w:rsidRPr="003810C5">
              <w:rPr>
                <w:i/>
                <w:sz w:val="22"/>
                <w:szCs w:val="22"/>
              </w:rPr>
              <w:t>слуги</w:t>
            </w:r>
            <w:r w:rsidRPr="003810C5">
              <w:rPr>
                <w:i/>
                <w:sz w:val="22"/>
                <w:szCs w:val="22"/>
              </w:rPr>
              <w:t>)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4F3149EA" w14:textId="77777777" w:rsidR="008C3200" w:rsidRPr="003810C5" w:rsidRDefault="008C3200" w:rsidP="00011ED9">
            <w:pPr>
              <w:spacing w:after="0"/>
              <w:ind w:left="15" w:right="146" w:firstLine="142"/>
              <w:rPr>
                <w:b/>
                <w:bCs/>
                <w:sz w:val="22"/>
                <w:szCs w:val="22"/>
              </w:rPr>
            </w:pPr>
            <w:r w:rsidRPr="003810C5">
              <w:rPr>
                <w:b/>
                <w:bCs/>
                <w:sz w:val="22"/>
                <w:szCs w:val="22"/>
              </w:rPr>
              <w:t>Баллы присуждаются:</w:t>
            </w:r>
          </w:p>
          <w:p w14:paraId="30ED62E3" w14:textId="3DF9B458" w:rsidR="008C3200" w:rsidRPr="003810C5" w:rsidRDefault="008C3200" w:rsidP="00011ED9">
            <w:pPr>
              <w:spacing w:after="0"/>
              <w:ind w:left="15" w:right="146" w:firstLine="142"/>
              <w:rPr>
                <w:i/>
                <w:sz w:val="22"/>
                <w:szCs w:val="22"/>
              </w:rPr>
            </w:pPr>
            <w:r w:rsidRPr="003810C5">
              <w:rPr>
                <w:i/>
                <w:sz w:val="22"/>
                <w:szCs w:val="22"/>
              </w:rPr>
              <w:t>- не предоставлены копии контрактов (договоров) с копиями актов выполненных работ (оказанных</w:t>
            </w:r>
            <w:r w:rsidR="00BE6C3C">
              <w:rPr>
                <w:i/>
                <w:sz w:val="22"/>
                <w:szCs w:val="22"/>
              </w:rPr>
              <w:t xml:space="preserve"> услуг</w:t>
            </w:r>
            <w:r w:rsidRPr="003810C5">
              <w:rPr>
                <w:i/>
                <w:sz w:val="22"/>
                <w:szCs w:val="22"/>
              </w:rPr>
              <w:t>), либо предоставлены копии контрактов (договоров) без копий актов выполненных работ (оказанных</w:t>
            </w:r>
            <w:r w:rsidR="00BE6C3C">
              <w:rPr>
                <w:i/>
                <w:sz w:val="22"/>
                <w:szCs w:val="22"/>
              </w:rPr>
              <w:t xml:space="preserve"> услуг</w:t>
            </w:r>
            <w:r w:rsidRPr="003810C5">
              <w:rPr>
                <w:i/>
                <w:sz w:val="22"/>
                <w:szCs w:val="22"/>
              </w:rPr>
              <w:t>) – 0 баллов;</w:t>
            </w:r>
          </w:p>
          <w:p w14:paraId="1DF75FE1" w14:textId="5F71ABE4" w:rsidR="008C3200" w:rsidRPr="003810C5" w:rsidRDefault="008C3200" w:rsidP="00011ED9">
            <w:pPr>
              <w:spacing w:after="0"/>
              <w:ind w:left="15" w:right="146" w:firstLine="142"/>
              <w:rPr>
                <w:i/>
                <w:sz w:val="22"/>
                <w:szCs w:val="22"/>
              </w:rPr>
            </w:pPr>
            <w:r w:rsidRPr="003810C5">
              <w:rPr>
                <w:i/>
                <w:sz w:val="22"/>
                <w:szCs w:val="22"/>
              </w:rPr>
              <w:t>- предоставлены от 1-5 включительно копий контрактов (договоров) с копиями актов выполненных работ (оказанных</w:t>
            </w:r>
            <w:r w:rsidR="00BE6C3C">
              <w:rPr>
                <w:i/>
                <w:sz w:val="22"/>
                <w:szCs w:val="22"/>
              </w:rPr>
              <w:t xml:space="preserve"> услуг</w:t>
            </w:r>
            <w:r w:rsidRPr="003810C5">
              <w:rPr>
                <w:i/>
                <w:sz w:val="22"/>
                <w:szCs w:val="22"/>
              </w:rPr>
              <w:t>) от организаций/ИП – 10 баллов;</w:t>
            </w:r>
          </w:p>
          <w:p w14:paraId="3626042B" w14:textId="32FAD831" w:rsidR="008C3200" w:rsidRPr="003810C5" w:rsidRDefault="008C3200" w:rsidP="00011ED9">
            <w:pPr>
              <w:spacing w:after="0"/>
              <w:ind w:left="15" w:right="146" w:firstLine="142"/>
              <w:rPr>
                <w:i/>
                <w:sz w:val="22"/>
                <w:szCs w:val="22"/>
              </w:rPr>
            </w:pPr>
            <w:r w:rsidRPr="003810C5">
              <w:rPr>
                <w:i/>
                <w:sz w:val="22"/>
                <w:szCs w:val="22"/>
              </w:rPr>
              <w:t xml:space="preserve">- предоставлены от 6-10 включительно копий контрактов (договоров) с копиями актов выполненных работ (оказанных </w:t>
            </w:r>
            <w:r w:rsidR="00BE6C3C" w:rsidRPr="00BE6C3C">
              <w:rPr>
                <w:i/>
                <w:sz w:val="22"/>
                <w:szCs w:val="22"/>
              </w:rPr>
              <w:t>услуг</w:t>
            </w:r>
            <w:r w:rsidRPr="003810C5">
              <w:rPr>
                <w:i/>
                <w:sz w:val="22"/>
                <w:szCs w:val="22"/>
              </w:rPr>
              <w:t>) от организаций/ИП – 25 баллов;</w:t>
            </w:r>
          </w:p>
          <w:p w14:paraId="6B7ABFC2" w14:textId="020EBA1C" w:rsidR="008C3200" w:rsidRPr="003810C5" w:rsidRDefault="008C3200" w:rsidP="00011ED9">
            <w:pPr>
              <w:autoSpaceDE w:val="0"/>
              <w:autoSpaceDN w:val="0"/>
              <w:adjustRightInd w:val="0"/>
              <w:spacing w:after="0"/>
              <w:ind w:left="15" w:right="146" w:firstLine="142"/>
              <w:rPr>
                <w:iCs/>
                <w:sz w:val="22"/>
                <w:szCs w:val="22"/>
              </w:rPr>
            </w:pPr>
            <w:r w:rsidRPr="003810C5">
              <w:rPr>
                <w:i/>
                <w:sz w:val="22"/>
                <w:szCs w:val="22"/>
              </w:rPr>
              <w:t xml:space="preserve">- предоставлены от 11 и более контрактов (договоров) с копиями актов выполненных работ (оказанных </w:t>
            </w:r>
            <w:r w:rsidR="00BE6C3C" w:rsidRPr="00BE6C3C">
              <w:rPr>
                <w:i/>
                <w:sz w:val="22"/>
                <w:szCs w:val="22"/>
              </w:rPr>
              <w:t>услуг</w:t>
            </w:r>
            <w:r w:rsidRPr="003810C5">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5F1B6305" w14:textId="77777777" w:rsidR="008C3200" w:rsidRPr="003810C5" w:rsidRDefault="008C3200" w:rsidP="00622DE3">
            <w:pPr>
              <w:keepNext/>
              <w:spacing w:after="0"/>
              <w:jc w:val="center"/>
              <w:rPr>
                <w:b/>
                <w:sz w:val="22"/>
                <w:szCs w:val="22"/>
              </w:rPr>
            </w:pPr>
            <w:r w:rsidRPr="003810C5">
              <w:rPr>
                <w:b/>
                <w:sz w:val="22"/>
                <w:szCs w:val="22"/>
              </w:rPr>
              <w:lastRenderedPageBreak/>
              <w:t>50</w:t>
            </w:r>
          </w:p>
        </w:tc>
      </w:tr>
      <w:tr w:rsidR="008C3200" w:rsidRPr="003810C5" w14:paraId="60424A20" w14:textId="77777777" w:rsidTr="00B473F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8A02975" w14:textId="77777777" w:rsidR="008C3200" w:rsidRPr="003810C5" w:rsidRDefault="008C3200" w:rsidP="00622DE3">
            <w:pPr>
              <w:keepNext/>
              <w:spacing w:after="0"/>
              <w:ind w:firstLine="567"/>
              <w:jc w:val="center"/>
              <w:rPr>
                <w:sz w:val="22"/>
                <w:szCs w:val="22"/>
              </w:rPr>
            </w:pPr>
          </w:p>
        </w:tc>
        <w:tc>
          <w:tcPr>
            <w:tcW w:w="8203" w:type="dxa"/>
            <w:tcBorders>
              <w:top w:val="single" w:sz="4" w:space="0" w:color="auto"/>
              <w:left w:val="single" w:sz="4" w:space="0" w:color="auto"/>
              <w:bottom w:val="single" w:sz="4" w:space="0" w:color="auto"/>
              <w:right w:val="single" w:sz="4" w:space="0" w:color="auto"/>
            </w:tcBorders>
            <w:vAlign w:val="center"/>
          </w:tcPr>
          <w:p w14:paraId="7363494A" w14:textId="77777777" w:rsidR="008C3200" w:rsidRPr="003810C5" w:rsidRDefault="008C3200" w:rsidP="00622DE3">
            <w:pPr>
              <w:tabs>
                <w:tab w:val="left" w:pos="984"/>
              </w:tabs>
              <w:spacing w:after="0"/>
              <w:rPr>
                <w:sz w:val="22"/>
                <w:szCs w:val="22"/>
              </w:rPr>
            </w:pPr>
            <w:r w:rsidRPr="003810C5">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42FF8947" w14:textId="77777777" w:rsidR="008C3200" w:rsidRPr="003810C5" w:rsidRDefault="008C3200" w:rsidP="00622DE3">
            <w:pPr>
              <w:keepNext/>
              <w:spacing w:after="0"/>
              <w:jc w:val="center"/>
              <w:rPr>
                <w:b/>
                <w:sz w:val="22"/>
                <w:szCs w:val="22"/>
              </w:rPr>
            </w:pPr>
            <w:r w:rsidRPr="003810C5">
              <w:rPr>
                <w:b/>
                <w:sz w:val="22"/>
                <w:szCs w:val="22"/>
              </w:rPr>
              <w:t>100</w:t>
            </w:r>
          </w:p>
        </w:tc>
      </w:tr>
    </w:tbl>
    <w:p w14:paraId="496BD523" w14:textId="77777777" w:rsidR="008C3200" w:rsidRPr="003810C5" w:rsidRDefault="008C3200" w:rsidP="008C3200">
      <w:pPr>
        <w:spacing w:after="0"/>
        <w:rPr>
          <w:sz w:val="22"/>
          <w:szCs w:val="22"/>
        </w:rPr>
      </w:pPr>
      <w:r w:rsidRPr="003810C5">
        <w:rPr>
          <w:sz w:val="22"/>
          <w:szCs w:val="22"/>
        </w:rPr>
        <w:t>Баллы по нестоимостному критерию</w:t>
      </w:r>
      <w:r w:rsidRPr="003810C5">
        <w:rPr>
          <w:b/>
          <w:sz w:val="22"/>
          <w:szCs w:val="22"/>
        </w:rPr>
        <w:t xml:space="preserve"> </w:t>
      </w:r>
      <w:r w:rsidRPr="003810C5">
        <w:rPr>
          <w:sz w:val="22"/>
          <w:szCs w:val="22"/>
        </w:rPr>
        <w:t>рассчитываются для каждого предложения участника отдельно по формуле:</w:t>
      </w:r>
    </w:p>
    <w:p w14:paraId="48DC6D0A" w14:textId="77777777" w:rsidR="008C3200" w:rsidRPr="003810C5" w:rsidRDefault="008C3200" w:rsidP="008C3200">
      <w:pPr>
        <w:spacing w:after="0"/>
        <w:ind w:firstLine="567"/>
        <w:rPr>
          <w:sz w:val="22"/>
          <w:szCs w:val="22"/>
        </w:rPr>
      </w:pPr>
      <w:r w:rsidRPr="003810C5">
        <w:rPr>
          <w:sz w:val="22"/>
          <w:szCs w:val="22"/>
        </w:rPr>
        <w:tab/>
      </w:r>
      <w:r w:rsidRPr="003810C5">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3810C5">
        <w:rPr>
          <w:sz w:val="22"/>
          <w:szCs w:val="22"/>
        </w:rPr>
        <w:tab/>
      </w:r>
      <w:r w:rsidRPr="003810C5">
        <w:rPr>
          <w:sz w:val="22"/>
          <w:szCs w:val="22"/>
        </w:rPr>
        <w:tab/>
      </w:r>
      <w:r w:rsidRPr="003810C5">
        <w:rPr>
          <w:sz w:val="22"/>
          <w:szCs w:val="22"/>
        </w:rPr>
        <w:tab/>
      </w:r>
      <w:r w:rsidRPr="003810C5">
        <w:rPr>
          <w:sz w:val="22"/>
          <w:szCs w:val="22"/>
        </w:rPr>
        <w:tab/>
      </w:r>
      <w:r w:rsidRPr="003810C5">
        <w:rPr>
          <w:sz w:val="22"/>
          <w:szCs w:val="22"/>
        </w:rPr>
        <w:tab/>
        <w:t xml:space="preserve">    </w:t>
      </w:r>
    </w:p>
    <w:p w14:paraId="4B5003DB" w14:textId="77777777" w:rsidR="008C3200" w:rsidRPr="003810C5" w:rsidRDefault="008C3200" w:rsidP="008C3200">
      <w:pPr>
        <w:spacing w:after="0"/>
        <w:rPr>
          <w:sz w:val="22"/>
          <w:szCs w:val="22"/>
        </w:rPr>
      </w:pPr>
      <w:r w:rsidRPr="003810C5">
        <w:rPr>
          <w:sz w:val="22"/>
          <w:szCs w:val="22"/>
        </w:rPr>
        <w:t>где:</w:t>
      </w:r>
    </w:p>
    <w:p w14:paraId="57B0BFA0" w14:textId="77777777" w:rsidR="008C3200" w:rsidRPr="003810C5" w:rsidRDefault="008C3200" w:rsidP="008C3200">
      <w:pPr>
        <w:spacing w:after="0"/>
        <w:ind w:firstLine="567"/>
        <w:rPr>
          <w:sz w:val="22"/>
          <w:szCs w:val="22"/>
        </w:rPr>
      </w:pPr>
      <w:r w:rsidRPr="003810C5">
        <w:rPr>
          <w:sz w:val="22"/>
          <w:szCs w:val="22"/>
        </w:rPr>
        <w:t>БП</w:t>
      </w:r>
      <w:r w:rsidRPr="003810C5">
        <w:rPr>
          <w:sz w:val="22"/>
          <w:szCs w:val="22"/>
          <w:vertAlign w:val="subscript"/>
        </w:rPr>
        <w:t>i</w:t>
      </w:r>
      <w:r w:rsidRPr="003810C5">
        <w:rPr>
          <w:sz w:val="22"/>
          <w:szCs w:val="22"/>
        </w:rPr>
        <w:t xml:space="preserve"> – балл, рассчитанный для предложения i-го участника по нестоимостному критерию;</w:t>
      </w:r>
    </w:p>
    <w:p w14:paraId="32B43983" w14:textId="77777777" w:rsidR="008C3200" w:rsidRPr="003810C5" w:rsidRDefault="008C3200" w:rsidP="008C3200">
      <w:pPr>
        <w:spacing w:after="0"/>
        <w:ind w:firstLine="567"/>
        <w:rPr>
          <w:sz w:val="22"/>
          <w:szCs w:val="22"/>
        </w:rPr>
      </w:pPr>
      <w:r w:rsidRPr="003810C5">
        <w:rPr>
          <w:sz w:val="22"/>
          <w:szCs w:val="22"/>
        </w:rPr>
        <w:t>П</w:t>
      </w:r>
      <w:r w:rsidRPr="003810C5">
        <w:rPr>
          <w:sz w:val="22"/>
          <w:szCs w:val="22"/>
          <w:vertAlign w:val="subscript"/>
        </w:rPr>
        <w:t>i</w:t>
      </w:r>
      <w:r w:rsidRPr="003810C5">
        <w:rPr>
          <w:sz w:val="22"/>
          <w:szCs w:val="22"/>
        </w:rPr>
        <w:t xml:space="preserve"> – предложение i-го участника по критерию (сумма баллов i-го участника по нестоимостным критериям);</w:t>
      </w:r>
    </w:p>
    <w:p w14:paraId="470F2F01" w14:textId="77777777" w:rsidR="008C3200" w:rsidRPr="003810C5" w:rsidRDefault="008C3200" w:rsidP="008C3200">
      <w:pPr>
        <w:spacing w:after="0"/>
        <w:ind w:firstLine="567"/>
        <w:rPr>
          <w:sz w:val="22"/>
          <w:szCs w:val="22"/>
        </w:rPr>
      </w:pPr>
      <w:r w:rsidRPr="003810C5">
        <w:rPr>
          <w:sz w:val="22"/>
          <w:szCs w:val="22"/>
        </w:rPr>
        <w:t>П</w:t>
      </w:r>
      <w:r w:rsidRPr="003810C5">
        <w:rPr>
          <w:sz w:val="22"/>
          <w:szCs w:val="22"/>
          <w:vertAlign w:val="subscript"/>
        </w:rPr>
        <w:t>max</w:t>
      </w:r>
      <w:r w:rsidRPr="003810C5">
        <w:rPr>
          <w:sz w:val="22"/>
          <w:szCs w:val="22"/>
        </w:rPr>
        <w:t xml:space="preserve"> – максимальное предложение участника по критерию (сумма баллов по нестоимостным критериям);</w:t>
      </w:r>
    </w:p>
    <w:p w14:paraId="2C8B2017" w14:textId="77777777" w:rsidR="008C3200" w:rsidRPr="003810C5" w:rsidRDefault="008C3200" w:rsidP="008C3200">
      <w:pPr>
        <w:spacing w:after="0"/>
        <w:ind w:firstLine="567"/>
        <w:rPr>
          <w:sz w:val="22"/>
          <w:szCs w:val="22"/>
        </w:rPr>
      </w:pPr>
      <w:r w:rsidRPr="003810C5">
        <w:rPr>
          <w:sz w:val="22"/>
          <w:szCs w:val="22"/>
        </w:rPr>
        <w:t>КЗп - коэффициент значимости критерия в соответствии с документацией о закупке.</w:t>
      </w:r>
    </w:p>
    <w:p w14:paraId="705AED51" w14:textId="77777777" w:rsidR="008C3200" w:rsidRPr="003810C5" w:rsidRDefault="008C3200" w:rsidP="008C3200">
      <w:pPr>
        <w:spacing w:after="0"/>
        <w:rPr>
          <w:sz w:val="22"/>
          <w:szCs w:val="22"/>
        </w:rPr>
      </w:pPr>
    </w:p>
    <w:p w14:paraId="6B4F29E5" w14:textId="77777777" w:rsidR="008C3200" w:rsidRPr="003810C5" w:rsidRDefault="008C3200" w:rsidP="008C3200">
      <w:pPr>
        <w:spacing w:after="0"/>
        <w:rPr>
          <w:sz w:val="22"/>
          <w:szCs w:val="22"/>
        </w:rPr>
      </w:pPr>
      <w:r w:rsidRPr="003810C5">
        <w:rPr>
          <w:sz w:val="22"/>
          <w:szCs w:val="22"/>
        </w:rPr>
        <w:t>4.3. Итоговый балл предложения (заявки) участника рассчитывается путем сложения баллов по всем критериям по формуле:</w:t>
      </w:r>
      <w:r w:rsidRPr="003810C5">
        <w:rPr>
          <w:sz w:val="22"/>
          <w:szCs w:val="22"/>
        </w:rPr>
        <w:tab/>
      </w:r>
      <w:r w:rsidRPr="003810C5">
        <w:rPr>
          <w:sz w:val="22"/>
          <w:szCs w:val="22"/>
        </w:rPr>
        <w:tab/>
      </w:r>
      <w:r w:rsidRPr="003810C5">
        <w:rPr>
          <w:sz w:val="22"/>
          <w:szCs w:val="22"/>
        </w:rPr>
        <w:tab/>
        <w:t xml:space="preserve">    </w:t>
      </w:r>
    </w:p>
    <w:p w14:paraId="57071E91" w14:textId="77777777" w:rsidR="008C3200" w:rsidRPr="003810C5" w:rsidRDefault="008C3200" w:rsidP="008C3200">
      <w:pPr>
        <w:spacing w:after="0"/>
        <w:rPr>
          <w:sz w:val="22"/>
          <w:szCs w:val="22"/>
        </w:rPr>
      </w:pPr>
      <w:r w:rsidRPr="003810C5">
        <w:rPr>
          <w:sz w:val="22"/>
          <w:szCs w:val="22"/>
        </w:rPr>
        <w:t xml:space="preserve">где:              </w:t>
      </w:r>
    </w:p>
    <w:p w14:paraId="472C7B90" w14:textId="77777777" w:rsidR="008C3200" w:rsidRPr="003810C5" w:rsidRDefault="008C3200" w:rsidP="008C3200">
      <w:pPr>
        <w:spacing w:after="0"/>
        <w:rPr>
          <w:sz w:val="22"/>
          <w:szCs w:val="22"/>
        </w:rPr>
      </w:pPr>
      <w:r w:rsidRPr="003810C5">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3810C5">
        <w:rPr>
          <w:sz w:val="22"/>
          <w:szCs w:val="22"/>
        </w:rPr>
        <w:t xml:space="preserve"> </w:t>
      </w:r>
    </w:p>
    <w:p w14:paraId="108D29D1" w14:textId="77777777" w:rsidR="008C3200" w:rsidRPr="003810C5" w:rsidRDefault="008C3200" w:rsidP="008C3200">
      <w:pPr>
        <w:spacing w:after="0"/>
        <w:ind w:firstLine="567"/>
        <w:rPr>
          <w:sz w:val="22"/>
          <w:szCs w:val="22"/>
        </w:rPr>
      </w:pPr>
      <w:r w:rsidRPr="003810C5">
        <w:rPr>
          <w:sz w:val="22"/>
          <w:szCs w:val="22"/>
        </w:rPr>
        <w:t>ИБ</w:t>
      </w:r>
      <w:r w:rsidRPr="003810C5">
        <w:rPr>
          <w:sz w:val="22"/>
          <w:szCs w:val="22"/>
          <w:vertAlign w:val="subscript"/>
        </w:rPr>
        <w:t>i</w:t>
      </w:r>
      <w:r w:rsidRPr="003810C5">
        <w:rPr>
          <w:sz w:val="22"/>
          <w:szCs w:val="22"/>
        </w:rPr>
        <w:t xml:space="preserve"> – итоговый балл предложения i-го участника;</w:t>
      </w:r>
    </w:p>
    <w:p w14:paraId="1289FCFD" w14:textId="77777777" w:rsidR="008C3200" w:rsidRPr="003810C5" w:rsidRDefault="008C3200" w:rsidP="008C3200">
      <w:pPr>
        <w:spacing w:after="0"/>
        <w:ind w:firstLine="567"/>
        <w:rPr>
          <w:sz w:val="22"/>
          <w:szCs w:val="22"/>
        </w:rPr>
      </w:pPr>
      <w:r w:rsidRPr="003810C5">
        <w:rPr>
          <w:sz w:val="22"/>
          <w:szCs w:val="22"/>
        </w:rPr>
        <w:t>БЦ</w:t>
      </w:r>
      <w:r w:rsidRPr="003810C5">
        <w:rPr>
          <w:sz w:val="22"/>
          <w:szCs w:val="22"/>
          <w:vertAlign w:val="subscript"/>
        </w:rPr>
        <w:t>i</w:t>
      </w:r>
      <w:r w:rsidRPr="003810C5">
        <w:rPr>
          <w:sz w:val="22"/>
          <w:szCs w:val="22"/>
        </w:rPr>
        <w:t xml:space="preserve"> – балл, рассчитанный для предложения i-го участника по стоимостному критерию; </w:t>
      </w:r>
    </w:p>
    <w:p w14:paraId="52BB2304" w14:textId="77777777" w:rsidR="008C3200" w:rsidRPr="003810C5" w:rsidRDefault="008C3200" w:rsidP="008C3200">
      <w:pPr>
        <w:spacing w:after="0"/>
        <w:ind w:firstLine="567"/>
        <w:rPr>
          <w:sz w:val="22"/>
          <w:szCs w:val="22"/>
        </w:rPr>
      </w:pPr>
      <w:r w:rsidRPr="003810C5">
        <w:rPr>
          <w:sz w:val="22"/>
          <w:szCs w:val="22"/>
        </w:rPr>
        <w:t>БП</w:t>
      </w:r>
      <w:r w:rsidRPr="003810C5">
        <w:rPr>
          <w:sz w:val="22"/>
          <w:szCs w:val="22"/>
          <w:vertAlign w:val="subscript"/>
        </w:rPr>
        <w:t>i</w:t>
      </w:r>
      <w:r w:rsidRPr="003810C5">
        <w:rPr>
          <w:sz w:val="22"/>
          <w:szCs w:val="22"/>
        </w:rPr>
        <w:t xml:space="preserve"> – балл, рассчитанный для предложения i-го участника по нестоимостному критерию.</w:t>
      </w:r>
    </w:p>
    <w:p w14:paraId="703B37A0" w14:textId="77777777" w:rsidR="008C3200" w:rsidRPr="003810C5" w:rsidRDefault="008C3200" w:rsidP="008C3200">
      <w:pPr>
        <w:spacing w:after="0"/>
        <w:ind w:firstLine="567"/>
        <w:rPr>
          <w:sz w:val="22"/>
          <w:szCs w:val="22"/>
        </w:rPr>
      </w:pPr>
    </w:p>
    <w:p w14:paraId="2AD1F9E6" w14:textId="77777777" w:rsidR="008C3200" w:rsidRPr="003810C5" w:rsidRDefault="008C3200" w:rsidP="008C3200">
      <w:pPr>
        <w:spacing w:after="0"/>
        <w:ind w:firstLine="567"/>
        <w:rPr>
          <w:b/>
          <w:sz w:val="22"/>
          <w:szCs w:val="22"/>
        </w:rPr>
      </w:pPr>
      <w:r w:rsidRPr="003810C5">
        <w:rPr>
          <w:sz w:val="22"/>
          <w:szCs w:val="22"/>
        </w:rPr>
        <w:t>Общий итоговый балл по предложению (заявке) участника закупки указывается в приложении к протоколу «Конкурентный лист».</w:t>
      </w:r>
    </w:p>
    <w:p w14:paraId="546CC14C" w14:textId="77777777" w:rsidR="008C3200" w:rsidRPr="003810C5" w:rsidRDefault="008C3200" w:rsidP="008C3200">
      <w:pPr>
        <w:spacing w:after="0"/>
        <w:ind w:firstLine="567"/>
        <w:rPr>
          <w:sz w:val="22"/>
          <w:szCs w:val="22"/>
        </w:rPr>
      </w:pPr>
      <w:r w:rsidRPr="003810C5">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w:t>
      </w:r>
      <w:r w:rsidRPr="003810C5">
        <w:rPr>
          <w:sz w:val="22"/>
          <w:szCs w:val="22"/>
        </w:rPr>
        <w:lastRenderedPageBreak/>
        <w:t>баллов, меньший порядковый номер присваивается заявке, которая поступила ранее других заявок, содержащих такие условия.</w:t>
      </w:r>
    </w:p>
    <w:p w14:paraId="6B406B28" w14:textId="77777777" w:rsidR="008C3200" w:rsidRPr="003810C5" w:rsidRDefault="008C3200" w:rsidP="008C3200">
      <w:pPr>
        <w:spacing w:after="0"/>
        <w:ind w:firstLine="567"/>
        <w:rPr>
          <w:sz w:val="22"/>
          <w:szCs w:val="22"/>
        </w:rPr>
      </w:pPr>
      <w:r w:rsidRPr="003810C5">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215BC29D" w14:textId="77777777" w:rsidR="008C3200" w:rsidRPr="003810C5" w:rsidRDefault="008C3200" w:rsidP="008C3200">
      <w:pPr>
        <w:spacing w:after="0"/>
        <w:ind w:firstLine="567"/>
        <w:rPr>
          <w:sz w:val="22"/>
          <w:szCs w:val="22"/>
        </w:rPr>
      </w:pPr>
      <w:r w:rsidRPr="003810C5">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5845B5DC" w14:textId="77777777" w:rsidR="008C3200" w:rsidRPr="003810C5" w:rsidRDefault="008C3200" w:rsidP="008C3200">
      <w:pPr>
        <w:autoSpaceDE w:val="0"/>
        <w:autoSpaceDN w:val="0"/>
        <w:adjustRightInd w:val="0"/>
        <w:spacing w:after="0"/>
        <w:rPr>
          <w:sz w:val="22"/>
          <w:szCs w:val="22"/>
        </w:rPr>
      </w:pPr>
      <w:r w:rsidRPr="003810C5">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055E94F0" w14:textId="77777777" w:rsidR="008C3200" w:rsidRPr="003810C5" w:rsidRDefault="008C3200" w:rsidP="008C3200">
      <w:pPr>
        <w:tabs>
          <w:tab w:val="left" w:pos="0"/>
          <w:tab w:val="left" w:pos="984"/>
        </w:tabs>
        <w:spacing w:after="0"/>
        <w:ind w:firstLine="567"/>
        <w:rPr>
          <w:sz w:val="22"/>
          <w:szCs w:val="22"/>
        </w:rPr>
      </w:pPr>
      <w:r w:rsidRPr="003810C5">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188470C4" w14:textId="77777777" w:rsidR="008C3200" w:rsidRPr="003810C5" w:rsidRDefault="008C3200" w:rsidP="008C3200">
      <w:pPr>
        <w:spacing w:after="0"/>
        <w:ind w:firstLine="567"/>
        <w:rPr>
          <w:b/>
          <w:caps/>
          <w:sz w:val="22"/>
          <w:szCs w:val="22"/>
        </w:rPr>
      </w:pPr>
      <w:r w:rsidRPr="003810C5">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33" w:history="1">
        <w:r w:rsidRPr="003810C5">
          <w:rPr>
            <w:sz w:val="22"/>
            <w:szCs w:val="22"/>
          </w:rPr>
          <w:t>www.airport-surgut.ru</w:t>
        </w:r>
      </w:hyperlink>
      <w:r w:rsidRPr="003810C5">
        <w:rPr>
          <w:sz w:val="22"/>
          <w:szCs w:val="22"/>
        </w:rPr>
        <w:t xml:space="preserve"> (информационно) не позднее чем через 3 (три) календарных дня со дня подписания Комиссией по закупкам. </w:t>
      </w:r>
    </w:p>
    <w:p w14:paraId="2BE6BDCF" w14:textId="77777777" w:rsidR="008C3200" w:rsidRPr="003810C5" w:rsidRDefault="008C3200" w:rsidP="008C3200">
      <w:pPr>
        <w:spacing w:after="0"/>
        <w:ind w:firstLine="567"/>
        <w:rPr>
          <w:b/>
          <w:sz w:val="22"/>
          <w:szCs w:val="22"/>
        </w:rPr>
      </w:pPr>
    </w:p>
    <w:p w14:paraId="4E0C874A" w14:textId="77777777" w:rsidR="008C3200" w:rsidRPr="003810C5" w:rsidRDefault="008C3200" w:rsidP="008C3200">
      <w:pPr>
        <w:spacing w:after="0"/>
        <w:ind w:firstLine="567"/>
        <w:rPr>
          <w:b/>
          <w:sz w:val="22"/>
          <w:szCs w:val="22"/>
        </w:rPr>
      </w:pPr>
    </w:p>
    <w:p w14:paraId="51AEFA99" w14:textId="77777777" w:rsidR="00001F79" w:rsidRPr="003810C5" w:rsidRDefault="00001F79" w:rsidP="007172C5">
      <w:pPr>
        <w:pStyle w:val="af"/>
        <w:ind w:left="709"/>
        <w:jc w:val="center"/>
        <w:rPr>
          <w:rFonts w:eastAsia="Calibri"/>
          <w:b/>
          <w:sz w:val="22"/>
          <w:szCs w:val="22"/>
          <w:lang w:eastAsia="en-US"/>
        </w:rPr>
      </w:pPr>
      <w:r w:rsidRPr="003810C5">
        <w:rPr>
          <w:rFonts w:eastAsia="Calibri"/>
          <w:b/>
          <w:sz w:val="22"/>
          <w:szCs w:val="22"/>
          <w:lang w:eastAsia="en-US"/>
        </w:rPr>
        <w:br w:type="page"/>
      </w:r>
    </w:p>
    <w:p w14:paraId="40D09BD2" w14:textId="77777777" w:rsidR="00EF5085" w:rsidRPr="003810C5" w:rsidRDefault="00001F79" w:rsidP="000F0BB2">
      <w:pPr>
        <w:spacing w:after="0"/>
        <w:ind w:firstLine="567"/>
        <w:jc w:val="center"/>
        <w:rPr>
          <w:b/>
          <w:sz w:val="22"/>
          <w:szCs w:val="22"/>
        </w:rPr>
      </w:pPr>
      <w:r w:rsidRPr="003810C5">
        <w:rPr>
          <w:b/>
          <w:sz w:val="22"/>
          <w:szCs w:val="22"/>
        </w:rPr>
        <w:lastRenderedPageBreak/>
        <w:t>РАЗДЕЛ 5. ФОРМА ЗАЯВКИ НА УЧАСТИЕ В ЗАКУ</w:t>
      </w:r>
      <w:r w:rsidR="000F0BB2" w:rsidRPr="003810C5">
        <w:rPr>
          <w:b/>
          <w:sz w:val="22"/>
          <w:szCs w:val="22"/>
        </w:rPr>
        <w:t>ПКЕ В ФОРМЕ ЗАПРОСА ПРЕДЛОЖЕНИЙ</w:t>
      </w:r>
    </w:p>
    <w:p w14:paraId="1DF691C5" w14:textId="77777777" w:rsidR="000F0BB2" w:rsidRPr="003810C5" w:rsidRDefault="000F0BB2" w:rsidP="000F0BB2">
      <w:pPr>
        <w:spacing w:after="0"/>
        <w:ind w:firstLine="567"/>
        <w:jc w:val="center"/>
        <w:rPr>
          <w:b/>
          <w:sz w:val="22"/>
          <w:szCs w:val="22"/>
        </w:rPr>
      </w:pPr>
    </w:p>
    <w:p w14:paraId="1742FB2D" w14:textId="77777777" w:rsidR="00EF5085" w:rsidRPr="003810C5" w:rsidRDefault="00EF5085" w:rsidP="0051029A">
      <w:pPr>
        <w:spacing w:after="0"/>
        <w:jc w:val="right"/>
        <w:rPr>
          <w:i/>
          <w:sz w:val="22"/>
          <w:szCs w:val="22"/>
        </w:rPr>
      </w:pPr>
      <w:r w:rsidRPr="003810C5">
        <w:rPr>
          <w:i/>
          <w:sz w:val="22"/>
          <w:szCs w:val="22"/>
        </w:rPr>
        <w:t>Оформляется на фирменном бланке</w:t>
      </w:r>
    </w:p>
    <w:p w14:paraId="7FAAA132" w14:textId="77777777" w:rsidR="00EF5085" w:rsidRPr="003810C5" w:rsidRDefault="00EF5085" w:rsidP="00EF5085">
      <w:pPr>
        <w:spacing w:after="0"/>
        <w:ind w:firstLine="567"/>
        <w:jc w:val="right"/>
        <w:rPr>
          <w:b/>
          <w:sz w:val="22"/>
          <w:szCs w:val="22"/>
        </w:rPr>
      </w:pPr>
    </w:p>
    <w:p w14:paraId="4FF6EFAD" w14:textId="4E2D7990" w:rsidR="00DD166F" w:rsidRPr="003810C5" w:rsidRDefault="00EF5085" w:rsidP="0051029A">
      <w:pPr>
        <w:spacing w:after="0"/>
        <w:ind w:firstLine="567"/>
        <w:jc w:val="right"/>
        <w:rPr>
          <w:b/>
          <w:sz w:val="22"/>
          <w:szCs w:val="22"/>
        </w:rPr>
      </w:pPr>
      <w:r w:rsidRPr="003810C5">
        <w:rPr>
          <w:b/>
          <w:sz w:val="22"/>
          <w:szCs w:val="22"/>
        </w:rPr>
        <w:t>Закупка № ____ 202</w:t>
      </w:r>
      <w:r w:rsidR="00843386">
        <w:rPr>
          <w:b/>
          <w:sz w:val="22"/>
          <w:szCs w:val="22"/>
        </w:rPr>
        <w:t>5</w:t>
      </w:r>
      <w:r w:rsidRPr="003810C5">
        <w:rPr>
          <w:b/>
          <w:sz w:val="22"/>
          <w:szCs w:val="22"/>
        </w:rPr>
        <w:t xml:space="preserve"> ЗП ЭФ </w:t>
      </w:r>
    </w:p>
    <w:p w14:paraId="4F55AB12" w14:textId="77777777" w:rsidR="00001F79" w:rsidRPr="003810C5" w:rsidRDefault="00001F79" w:rsidP="00001F79">
      <w:pPr>
        <w:spacing w:after="0"/>
        <w:rPr>
          <w:sz w:val="22"/>
          <w:szCs w:val="22"/>
        </w:rPr>
      </w:pPr>
      <w:r w:rsidRPr="003810C5">
        <w:rPr>
          <w:b/>
          <w:sz w:val="22"/>
          <w:szCs w:val="22"/>
        </w:rPr>
        <w:t>Предмет закупки:</w:t>
      </w:r>
      <w:r w:rsidRPr="003810C5">
        <w:rPr>
          <w:sz w:val="22"/>
          <w:szCs w:val="22"/>
        </w:rPr>
        <w:t xml:space="preserve"> ________________________________________</w:t>
      </w:r>
      <w:r w:rsidR="0048299C" w:rsidRPr="003810C5">
        <w:rPr>
          <w:sz w:val="22"/>
          <w:szCs w:val="22"/>
        </w:rPr>
        <w:t>______</w:t>
      </w:r>
      <w:r w:rsidR="009F07A4" w:rsidRPr="003810C5">
        <w:rPr>
          <w:sz w:val="22"/>
          <w:szCs w:val="22"/>
        </w:rPr>
        <w:t>____________</w:t>
      </w:r>
      <w:r w:rsidR="0048299C" w:rsidRPr="003810C5">
        <w:rPr>
          <w:sz w:val="22"/>
          <w:szCs w:val="22"/>
        </w:rPr>
        <w:t>_____________</w:t>
      </w:r>
      <w:r w:rsidR="00DD166F" w:rsidRPr="003810C5">
        <w:rPr>
          <w:sz w:val="22"/>
          <w:szCs w:val="22"/>
        </w:rPr>
        <w:t>_</w:t>
      </w:r>
    </w:p>
    <w:p w14:paraId="2490A89C" w14:textId="77777777" w:rsidR="00001F79" w:rsidRPr="003810C5" w:rsidRDefault="00001F79" w:rsidP="00001F79">
      <w:pPr>
        <w:spacing w:after="0"/>
        <w:rPr>
          <w:b/>
          <w:sz w:val="22"/>
          <w:szCs w:val="22"/>
        </w:rPr>
      </w:pPr>
    </w:p>
    <w:p w14:paraId="5CA11EB2" w14:textId="77777777" w:rsidR="00001F79" w:rsidRPr="003810C5" w:rsidRDefault="00001F79" w:rsidP="00001F79">
      <w:pPr>
        <w:spacing w:after="0"/>
        <w:rPr>
          <w:b/>
          <w:sz w:val="22"/>
          <w:szCs w:val="22"/>
        </w:rPr>
      </w:pPr>
      <w:r w:rsidRPr="003810C5">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001F79" w:rsidRPr="003810C5" w14:paraId="1B4C2E45" w14:textId="77777777" w:rsidTr="00B473F5">
        <w:tc>
          <w:tcPr>
            <w:tcW w:w="400" w:type="dxa"/>
            <w:shd w:val="clear" w:color="auto" w:fill="auto"/>
            <w:vAlign w:val="center"/>
          </w:tcPr>
          <w:p w14:paraId="2C236B15" w14:textId="77777777" w:rsidR="00001F79" w:rsidRPr="003810C5" w:rsidRDefault="00001F79" w:rsidP="00001F79">
            <w:pPr>
              <w:spacing w:after="0"/>
              <w:jc w:val="center"/>
              <w:rPr>
                <w:sz w:val="22"/>
                <w:szCs w:val="22"/>
              </w:rPr>
            </w:pPr>
            <w:r w:rsidRPr="003810C5">
              <w:rPr>
                <w:sz w:val="22"/>
                <w:szCs w:val="22"/>
              </w:rPr>
              <w:t>1</w:t>
            </w:r>
          </w:p>
        </w:tc>
        <w:tc>
          <w:tcPr>
            <w:tcW w:w="4528" w:type="dxa"/>
            <w:shd w:val="clear" w:color="auto" w:fill="auto"/>
          </w:tcPr>
          <w:p w14:paraId="65CFC4FE" w14:textId="77777777" w:rsidR="00001F79" w:rsidRPr="003810C5" w:rsidRDefault="00001F79" w:rsidP="00001F79">
            <w:pPr>
              <w:spacing w:after="0"/>
              <w:rPr>
                <w:sz w:val="22"/>
                <w:szCs w:val="22"/>
              </w:rPr>
            </w:pPr>
            <w:r w:rsidRPr="003810C5">
              <w:rPr>
                <w:sz w:val="22"/>
                <w:szCs w:val="22"/>
              </w:rPr>
              <w:t xml:space="preserve">Полное наименование организации: </w:t>
            </w:r>
          </w:p>
        </w:tc>
        <w:tc>
          <w:tcPr>
            <w:tcW w:w="5670" w:type="dxa"/>
            <w:shd w:val="clear" w:color="auto" w:fill="auto"/>
          </w:tcPr>
          <w:p w14:paraId="6EC51F3C" w14:textId="77777777" w:rsidR="00001F79" w:rsidRPr="003810C5" w:rsidRDefault="00001F79" w:rsidP="00001F79">
            <w:pPr>
              <w:spacing w:after="0"/>
              <w:ind w:firstLine="851"/>
              <w:rPr>
                <w:sz w:val="22"/>
                <w:szCs w:val="22"/>
              </w:rPr>
            </w:pPr>
          </w:p>
        </w:tc>
      </w:tr>
      <w:tr w:rsidR="00001F79" w:rsidRPr="003810C5" w14:paraId="41F65DA7" w14:textId="77777777" w:rsidTr="00B473F5">
        <w:trPr>
          <w:trHeight w:val="219"/>
        </w:trPr>
        <w:tc>
          <w:tcPr>
            <w:tcW w:w="400" w:type="dxa"/>
            <w:shd w:val="clear" w:color="auto" w:fill="auto"/>
            <w:vAlign w:val="center"/>
          </w:tcPr>
          <w:p w14:paraId="5497CF14" w14:textId="77777777" w:rsidR="00001F79" w:rsidRPr="003810C5" w:rsidRDefault="00001F79" w:rsidP="00001F79">
            <w:pPr>
              <w:spacing w:after="0"/>
              <w:jc w:val="center"/>
              <w:rPr>
                <w:sz w:val="22"/>
                <w:szCs w:val="22"/>
              </w:rPr>
            </w:pPr>
            <w:r w:rsidRPr="003810C5">
              <w:rPr>
                <w:sz w:val="22"/>
                <w:szCs w:val="22"/>
              </w:rPr>
              <w:t>2</w:t>
            </w:r>
          </w:p>
        </w:tc>
        <w:tc>
          <w:tcPr>
            <w:tcW w:w="4528" w:type="dxa"/>
            <w:shd w:val="clear" w:color="auto" w:fill="auto"/>
            <w:vAlign w:val="center"/>
          </w:tcPr>
          <w:p w14:paraId="5EF00D14" w14:textId="77777777" w:rsidR="00001F79" w:rsidRPr="003810C5" w:rsidRDefault="00001F79" w:rsidP="00001F79">
            <w:pPr>
              <w:spacing w:after="0"/>
              <w:jc w:val="left"/>
              <w:rPr>
                <w:sz w:val="22"/>
                <w:szCs w:val="22"/>
              </w:rPr>
            </w:pPr>
            <w:r w:rsidRPr="003810C5">
              <w:rPr>
                <w:sz w:val="22"/>
                <w:szCs w:val="22"/>
              </w:rPr>
              <w:t>ИНН/КПП/ОГРН/ОКПО:</w:t>
            </w:r>
          </w:p>
        </w:tc>
        <w:tc>
          <w:tcPr>
            <w:tcW w:w="5670" w:type="dxa"/>
            <w:shd w:val="clear" w:color="auto" w:fill="auto"/>
          </w:tcPr>
          <w:p w14:paraId="3A3297CD" w14:textId="77777777" w:rsidR="00001F79" w:rsidRPr="003810C5" w:rsidRDefault="00001F79" w:rsidP="00001F79">
            <w:pPr>
              <w:spacing w:after="0"/>
              <w:ind w:firstLine="851"/>
              <w:rPr>
                <w:sz w:val="22"/>
                <w:szCs w:val="22"/>
              </w:rPr>
            </w:pPr>
          </w:p>
        </w:tc>
      </w:tr>
      <w:tr w:rsidR="00001F79" w:rsidRPr="003810C5" w14:paraId="092EE8E5" w14:textId="77777777" w:rsidTr="00B473F5">
        <w:trPr>
          <w:trHeight w:val="230"/>
        </w:trPr>
        <w:tc>
          <w:tcPr>
            <w:tcW w:w="400" w:type="dxa"/>
            <w:shd w:val="clear" w:color="auto" w:fill="auto"/>
            <w:vAlign w:val="center"/>
          </w:tcPr>
          <w:p w14:paraId="2373A2C4" w14:textId="77777777" w:rsidR="00001F79" w:rsidRPr="003810C5" w:rsidRDefault="00001F79" w:rsidP="00001F79">
            <w:pPr>
              <w:spacing w:after="0"/>
              <w:jc w:val="center"/>
              <w:rPr>
                <w:sz w:val="22"/>
                <w:szCs w:val="22"/>
              </w:rPr>
            </w:pPr>
            <w:r w:rsidRPr="003810C5">
              <w:rPr>
                <w:sz w:val="22"/>
                <w:szCs w:val="22"/>
              </w:rPr>
              <w:t>3</w:t>
            </w:r>
          </w:p>
        </w:tc>
        <w:tc>
          <w:tcPr>
            <w:tcW w:w="4528" w:type="dxa"/>
            <w:shd w:val="clear" w:color="auto" w:fill="auto"/>
          </w:tcPr>
          <w:p w14:paraId="2637FD8A" w14:textId="77777777" w:rsidR="00001F79" w:rsidRPr="003810C5" w:rsidRDefault="00001F79" w:rsidP="00001F79">
            <w:pPr>
              <w:spacing w:after="0"/>
              <w:rPr>
                <w:sz w:val="22"/>
                <w:szCs w:val="22"/>
              </w:rPr>
            </w:pPr>
            <w:r w:rsidRPr="003810C5">
              <w:rPr>
                <w:sz w:val="22"/>
                <w:szCs w:val="22"/>
              </w:rPr>
              <w:t>Дата постановки на учет в налоговом органе:</w:t>
            </w:r>
          </w:p>
        </w:tc>
        <w:tc>
          <w:tcPr>
            <w:tcW w:w="5670" w:type="dxa"/>
            <w:shd w:val="clear" w:color="auto" w:fill="auto"/>
          </w:tcPr>
          <w:p w14:paraId="4D0663C9" w14:textId="77777777" w:rsidR="00001F79" w:rsidRPr="003810C5" w:rsidRDefault="00001F79" w:rsidP="00001F79">
            <w:pPr>
              <w:spacing w:after="0"/>
              <w:ind w:firstLine="851"/>
              <w:rPr>
                <w:sz w:val="22"/>
                <w:szCs w:val="22"/>
              </w:rPr>
            </w:pPr>
          </w:p>
        </w:tc>
      </w:tr>
      <w:tr w:rsidR="00001F79" w:rsidRPr="003810C5" w14:paraId="233967FE" w14:textId="77777777" w:rsidTr="00B473F5">
        <w:tc>
          <w:tcPr>
            <w:tcW w:w="400" w:type="dxa"/>
            <w:shd w:val="clear" w:color="auto" w:fill="auto"/>
            <w:vAlign w:val="center"/>
          </w:tcPr>
          <w:p w14:paraId="67A9489E" w14:textId="77777777" w:rsidR="00001F79" w:rsidRPr="003810C5" w:rsidRDefault="00001F79" w:rsidP="00001F79">
            <w:pPr>
              <w:spacing w:after="0"/>
              <w:jc w:val="center"/>
              <w:rPr>
                <w:sz w:val="22"/>
                <w:szCs w:val="22"/>
              </w:rPr>
            </w:pPr>
            <w:r w:rsidRPr="003810C5">
              <w:rPr>
                <w:sz w:val="22"/>
                <w:szCs w:val="22"/>
              </w:rPr>
              <w:t>4</w:t>
            </w:r>
          </w:p>
        </w:tc>
        <w:tc>
          <w:tcPr>
            <w:tcW w:w="4528" w:type="dxa"/>
            <w:shd w:val="clear" w:color="auto" w:fill="auto"/>
          </w:tcPr>
          <w:p w14:paraId="6453D4C6" w14:textId="77777777" w:rsidR="00001F79" w:rsidRPr="003810C5" w:rsidRDefault="00001F79" w:rsidP="00001F79">
            <w:pPr>
              <w:spacing w:after="0"/>
              <w:rPr>
                <w:sz w:val="22"/>
                <w:szCs w:val="22"/>
              </w:rPr>
            </w:pPr>
            <w:r w:rsidRPr="003810C5">
              <w:rPr>
                <w:sz w:val="22"/>
                <w:szCs w:val="22"/>
              </w:rPr>
              <w:t>Юридический адрес:</w:t>
            </w:r>
          </w:p>
        </w:tc>
        <w:tc>
          <w:tcPr>
            <w:tcW w:w="5670" w:type="dxa"/>
            <w:shd w:val="clear" w:color="auto" w:fill="auto"/>
          </w:tcPr>
          <w:p w14:paraId="7F16A809" w14:textId="77777777" w:rsidR="00001F79" w:rsidRPr="003810C5" w:rsidRDefault="00001F79" w:rsidP="00001F79">
            <w:pPr>
              <w:spacing w:after="0"/>
              <w:ind w:firstLine="851"/>
              <w:rPr>
                <w:sz w:val="22"/>
                <w:szCs w:val="22"/>
              </w:rPr>
            </w:pPr>
          </w:p>
        </w:tc>
      </w:tr>
      <w:tr w:rsidR="00001F79" w:rsidRPr="003810C5" w14:paraId="034C22D0" w14:textId="77777777" w:rsidTr="00B473F5">
        <w:tc>
          <w:tcPr>
            <w:tcW w:w="400" w:type="dxa"/>
            <w:shd w:val="clear" w:color="auto" w:fill="auto"/>
            <w:vAlign w:val="center"/>
          </w:tcPr>
          <w:p w14:paraId="6C574586" w14:textId="77777777" w:rsidR="00001F79" w:rsidRPr="003810C5" w:rsidRDefault="00001F79" w:rsidP="00001F79">
            <w:pPr>
              <w:spacing w:after="0"/>
              <w:jc w:val="center"/>
              <w:rPr>
                <w:sz w:val="22"/>
                <w:szCs w:val="22"/>
              </w:rPr>
            </w:pPr>
            <w:r w:rsidRPr="003810C5">
              <w:rPr>
                <w:sz w:val="22"/>
                <w:szCs w:val="22"/>
              </w:rPr>
              <w:t>5</w:t>
            </w:r>
          </w:p>
        </w:tc>
        <w:tc>
          <w:tcPr>
            <w:tcW w:w="4528" w:type="dxa"/>
            <w:shd w:val="clear" w:color="auto" w:fill="auto"/>
          </w:tcPr>
          <w:p w14:paraId="6B13261B" w14:textId="77777777" w:rsidR="00001F79" w:rsidRPr="003810C5" w:rsidRDefault="00001F79" w:rsidP="00001F79">
            <w:pPr>
              <w:spacing w:after="0"/>
              <w:rPr>
                <w:sz w:val="22"/>
                <w:szCs w:val="22"/>
              </w:rPr>
            </w:pPr>
            <w:r w:rsidRPr="003810C5">
              <w:rPr>
                <w:sz w:val="22"/>
                <w:szCs w:val="22"/>
              </w:rPr>
              <w:t>Почтовый адрес:</w:t>
            </w:r>
          </w:p>
        </w:tc>
        <w:tc>
          <w:tcPr>
            <w:tcW w:w="5670" w:type="dxa"/>
            <w:shd w:val="clear" w:color="auto" w:fill="auto"/>
          </w:tcPr>
          <w:p w14:paraId="58A9C089" w14:textId="77777777" w:rsidR="00001F79" w:rsidRPr="003810C5" w:rsidRDefault="00001F79" w:rsidP="00001F79">
            <w:pPr>
              <w:spacing w:after="0"/>
              <w:ind w:firstLine="851"/>
              <w:rPr>
                <w:sz w:val="22"/>
                <w:szCs w:val="22"/>
              </w:rPr>
            </w:pPr>
          </w:p>
        </w:tc>
      </w:tr>
      <w:tr w:rsidR="00001F79" w:rsidRPr="003810C5" w14:paraId="02017143" w14:textId="77777777" w:rsidTr="00B473F5">
        <w:tc>
          <w:tcPr>
            <w:tcW w:w="400" w:type="dxa"/>
            <w:shd w:val="clear" w:color="auto" w:fill="auto"/>
            <w:vAlign w:val="center"/>
          </w:tcPr>
          <w:p w14:paraId="1AE02D47" w14:textId="77777777" w:rsidR="00001F79" w:rsidRPr="003810C5" w:rsidRDefault="00001F79" w:rsidP="00001F79">
            <w:pPr>
              <w:spacing w:after="0"/>
              <w:jc w:val="center"/>
              <w:rPr>
                <w:sz w:val="22"/>
                <w:szCs w:val="22"/>
              </w:rPr>
            </w:pPr>
            <w:r w:rsidRPr="003810C5">
              <w:rPr>
                <w:sz w:val="22"/>
                <w:szCs w:val="22"/>
              </w:rPr>
              <w:t>6</w:t>
            </w:r>
          </w:p>
        </w:tc>
        <w:tc>
          <w:tcPr>
            <w:tcW w:w="4528" w:type="dxa"/>
            <w:shd w:val="clear" w:color="auto" w:fill="auto"/>
          </w:tcPr>
          <w:p w14:paraId="2535BA9D" w14:textId="77777777" w:rsidR="00001F79" w:rsidRPr="003810C5" w:rsidRDefault="00001F79" w:rsidP="00001F79">
            <w:pPr>
              <w:spacing w:after="0"/>
              <w:rPr>
                <w:sz w:val="22"/>
                <w:szCs w:val="22"/>
              </w:rPr>
            </w:pPr>
            <w:r w:rsidRPr="003810C5">
              <w:rPr>
                <w:sz w:val="22"/>
                <w:szCs w:val="22"/>
              </w:rPr>
              <w:t xml:space="preserve">Контактный телефон, </w:t>
            </w:r>
            <w:r w:rsidRPr="003810C5">
              <w:rPr>
                <w:sz w:val="22"/>
                <w:szCs w:val="22"/>
                <w:lang w:val="en-US"/>
              </w:rPr>
              <w:t>e-mail</w:t>
            </w:r>
            <w:r w:rsidRPr="003810C5">
              <w:rPr>
                <w:sz w:val="22"/>
                <w:szCs w:val="22"/>
              </w:rPr>
              <w:t>:</w:t>
            </w:r>
          </w:p>
        </w:tc>
        <w:tc>
          <w:tcPr>
            <w:tcW w:w="5670" w:type="dxa"/>
            <w:shd w:val="clear" w:color="auto" w:fill="auto"/>
          </w:tcPr>
          <w:p w14:paraId="1944DDE6" w14:textId="77777777" w:rsidR="00001F79" w:rsidRPr="003810C5" w:rsidRDefault="00001F79" w:rsidP="00001F79">
            <w:pPr>
              <w:spacing w:after="0"/>
              <w:ind w:firstLine="851"/>
              <w:rPr>
                <w:sz w:val="22"/>
                <w:szCs w:val="22"/>
              </w:rPr>
            </w:pPr>
          </w:p>
        </w:tc>
      </w:tr>
      <w:tr w:rsidR="00001F79" w:rsidRPr="003810C5" w14:paraId="2C663CDD" w14:textId="77777777" w:rsidTr="00B473F5">
        <w:tc>
          <w:tcPr>
            <w:tcW w:w="400" w:type="dxa"/>
            <w:shd w:val="clear" w:color="auto" w:fill="auto"/>
            <w:vAlign w:val="center"/>
          </w:tcPr>
          <w:p w14:paraId="0C62CD5E" w14:textId="77777777" w:rsidR="00001F79" w:rsidRPr="003810C5" w:rsidRDefault="00001F79" w:rsidP="00001F79">
            <w:pPr>
              <w:spacing w:after="0"/>
              <w:jc w:val="center"/>
              <w:rPr>
                <w:sz w:val="22"/>
                <w:szCs w:val="22"/>
              </w:rPr>
            </w:pPr>
            <w:r w:rsidRPr="003810C5">
              <w:rPr>
                <w:sz w:val="22"/>
                <w:szCs w:val="22"/>
              </w:rPr>
              <w:t>7</w:t>
            </w:r>
          </w:p>
        </w:tc>
        <w:tc>
          <w:tcPr>
            <w:tcW w:w="4528" w:type="dxa"/>
            <w:shd w:val="clear" w:color="auto" w:fill="auto"/>
          </w:tcPr>
          <w:p w14:paraId="456D4134" w14:textId="77777777" w:rsidR="00001F79" w:rsidRPr="003810C5" w:rsidRDefault="00001F79" w:rsidP="00001F79">
            <w:pPr>
              <w:spacing w:after="0"/>
              <w:rPr>
                <w:sz w:val="22"/>
                <w:szCs w:val="22"/>
              </w:rPr>
            </w:pPr>
            <w:r w:rsidRPr="003810C5">
              <w:rPr>
                <w:sz w:val="22"/>
                <w:szCs w:val="22"/>
              </w:rPr>
              <w:t>Контактное лицо:</w:t>
            </w:r>
          </w:p>
        </w:tc>
        <w:tc>
          <w:tcPr>
            <w:tcW w:w="5670" w:type="dxa"/>
            <w:shd w:val="clear" w:color="auto" w:fill="auto"/>
          </w:tcPr>
          <w:p w14:paraId="0B6B3F40" w14:textId="77777777" w:rsidR="00001F79" w:rsidRPr="003810C5" w:rsidRDefault="00001F79" w:rsidP="00001F79">
            <w:pPr>
              <w:spacing w:after="0"/>
              <w:ind w:firstLine="851"/>
              <w:rPr>
                <w:sz w:val="22"/>
                <w:szCs w:val="22"/>
              </w:rPr>
            </w:pPr>
          </w:p>
        </w:tc>
      </w:tr>
    </w:tbl>
    <w:p w14:paraId="6939B01E" w14:textId="77777777" w:rsidR="00001F79" w:rsidRPr="003810C5" w:rsidRDefault="00001F79" w:rsidP="00001F79">
      <w:pPr>
        <w:autoSpaceDE w:val="0"/>
        <w:autoSpaceDN w:val="0"/>
        <w:adjustRightInd w:val="0"/>
        <w:spacing w:after="0"/>
        <w:rPr>
          <w:b/>
          <w:sz w:val="22"/>
          <w:szCs w:val="22"/>
        </w:rPr>
      </w:pPr>
    </w:p>
    <w:p w14:paraId="652653D3" w14:textId="77777777" w:rsidR="00813EBC" w:rsidRPr="003810C5" w:rsidRDefault="00001F79" w:rsidP="00EB232B">
      <w:pPr>
        <w:autoSpaceDE w:val="0"/>
        <w:autoSpaceDN w:val="0"/>
        <w:adjustRightInd w:val="0"/>
        <w:spacing w:after="0"/>
        <w:rPr>
          <w:sz w:val="22"/>
          <w:szCs w:val="22"/>
        </w:rPr>
      </w:pPr>
      <w:r w:rsidRPr="003810C5">
        <w:rPr>
          <w:sz w:val="22"/>
          <w:szCs w:val="22"/>
        </w:rPr>
        <w:t>Участник закупки ________________ субъектом малого   и среднего п</w:t>
      </w:r>
      <w:r w:rsidR="00EB232B" w:rsidRPr="003810C5">
        <w:rPr>
          <w:sz w:val="22"/>
          <w:szCs w:val="22"/>
        </w:rPr>
        <w:t>редпринимательства на основании</w:t>
      </w:r>
      <w:r w:rsidRPr="003810C5">
        <w:rPr>
          <w:sz w:val="22"/>
          <w:szCs w:val="22"/>
        </w:rPr>
        <w:t xml:space="preserve"> </w:t>
      </w:r>
      <w:r w:rsidR="00813EBC" w:rsidRPr="003810C5">
        <w:rPr>
          <w:sz w:val="22"/>
          <w:szCs w:val="22"/>
        </w:rPr>
        <w:t xml:space="preserve">              </w:t>
      </w:r>
    </w:p>
    <w:p w14:paraId="0A6AB932" w14:textId="77777777" w:rsidR="00001F79" w:rsidRPr="003810C5" w:rsidRDefault="00813EBC" w:rsidP="00EB232B">
      <w:pPr>
        <w:autoSpaceDE w:val="0"/>
        <w:autoSpaceDN w:val="0"/>
        <w:adjustRightInd w:val="0"/>
        <w:spacing w:after="0"/>
        <w:rPr>
          <w:sz w:val="22"/>
          <w:szCs w:val="22"/>
        </w:rPr>
      </w:pPr>
      <w:r w:rsidRPr="003810C5">
        <w:rPr>
          <w:sz w:val="22"/>
          <w:szCs w:val="22"/>
        </w:rPr>
        <w:t xml:space="preserve">                      </w:t>
      </w:r>
      <w:r w:rsidR="004D0D2F" w:rsidRPr="003810C5">
        <w:rPr>
          <w:sz w:val="22"/>
          <w:szCs w:val="22"/>
        </w:rPr>
        <w:t xml:space="preserve">              </w:t>
      </w:r>
      <w:r w:rsidRPr="003810C5">
        <w:rPr>
          <w:sz w:val="22"/>
          <w:szCs w:val="22"/>
        </w:rPr>
        <w:t xml:space="preserve">   </w:t>
      </w:r>
      <w:r w:rsidR="00EB232B" w:rsidRPr="003810C5">
        <w:rPr>
          <w:sz w:val="22"/>
          <w:szCs w:val="22"/>
        </w:rPr>
        <w:t>(</w:t>
      </w:r>
      <w:r w:rsidR="00001F79" w:rsidRPr="003810C5">
        <w:rPr>
          <w:sz w:val="22"/>
          <w:szCs w:val="22"/>
        </w:rPr>
        <w:t>является/не является (нужное указать)</w:t>
      </w:r>
      <w:r w:rsidR="00EB232B" w:rsidRPr="003810C5">
        <w:rPr>
          <w:sz w:val="22"/>
          <w:szCs w:val="22"/>
        </w:rPr>
        <w:t>.</w:t>
      </w:r>
    </w:p>
    <w:p w14:paraId="3B4F6A16" w14:textId="77777777" w:rsidR="00001F79" w:rsidRPr="003810C5" w:rsidRDefault="00001F79" w:rsidP="0051029A">
      <w:pPr>
        <w:widowControl w:val="0"/>
        <w:autoSpaceDE w:val="0"/>
        <w:autoSpaceDN w:val="0"/>
        <w:spacing w:after="0"/>
        <w:rPr>
          <w:sz w:val="22"/>
          <w:szCs w:val="22"/>
        </w:rPr>
      </w:pPr>
      <w:r w:rsidRPr="003810C5">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70A5AD4C" w14:textId="77777777" w:rsidR="0051029A" w:rsidRPr="003810C5" w:rsidRDefault="0051029A" w:rsidP="0051029A">
      <w:pPr>
        <w:widowControl w:val="0"/>
        <w:autoSpaceDE w:val="0"/>
        <w:autoSpaceDN w:val="0"/>
        <w:spacing w:after="0"/>
        <w:rPr>
          <w:sz w:val="22"/>
          <w:szCs w:val="22"/>
        </w:rPr>
      </w:pPr>
    </w:p>
    <w:p w14:paraId="1EF63E9D" w14:textId="77777777" w:rsidR="00962130" w:rsidRPr="003810C5" w:rsidRDefault="00962130" w:rsidP="00962130">
      <w:pPr>
        <w:spacing w:after="0"/>
        <w:ind w:firstLine="567"/>
        <w:jc w:val="center"/>
        <w:rPr>
          <w:b/>
          <w:sz w:val="22"/>
          <w:szCs w:val="22"/>
        </w:rPr>
      </w:pPr>
      <w:r w:rsidRPr="003810C5">
        <w:rPr>
          <w:b/>
          <w:sz w:val="22"/>
          <w:szCs w:val="22"/>
        </w:rPr>
        <w:t>Согласие на поставку товара, выполнение работ, оказание услуг.</w:t>
      </w:r>
    </w:p>
    <w:p w14:paraId="67CCC634"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извещением стоимостью (по цене) не выше начальной цены договора.</w:t>
      </w:r>
    </w:p>
    <w:p w14:paraId="35DCA96F"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Настоящей заявкой подтверждаем (-ю), что внимательно ознакомились (-лся):</w:t>
      </w:r>
    </w:p>
    <w:p w14:paraId="6D5CDA6B"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с Техническим заданием и его приложениями и готов (-ы) поставить товар в полном его соответствии;</w:t>
      </w:r>
    </w:p>
    <w:p w14:paraId="1E342592" w14:textId="77777777" w:rsidR="00962130" w:rsidRPr="003810C5" w:rsidRDefault="00962130" w:rsidP="00962130">
      <w:pPr>
        <w:spacing w:after="0"/>
        <w:ind w:firstLine="567"/>
        <w:rPr>
          <w:b/>
          <w:sz w:val="22"/>
          <w:szCs w:val="22"/>
        </w:rPr>
      </w:pPr>
      <w:r w:rsidRPr="003810C5">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51921EB1"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xml:space="preserve">Настоящей заявкой подтверждаем (-ю), что: </w:t>
      </w:r>
    </w:p>
    <w:p w14:paraId="6DB03F2B"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xml:space="preserve"> - против нас (меня) не проводится процедура ликвидации;</w:t>
      </w:r>
    </w:p>
    <w:p w14:paraId="1D7450C8"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124BBB63"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xml:space="preserve">- </w:t>
      </w:r>
      <w:r w:rsidR="00EE0AB4" w:rsidRPr="003810C5">
        <w:rPr>
          <w:sz w:val="22"/>
          <w:szCs w:val="22"/>
        </w:rPr>
        <w:t>на наше (мое) имущество,</w:t>
      </w:r>
      <w:r w:rsidRPr="003810C5">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3810C5">
        <w:rPr>
          <w:rFonts w:eastAsia="Calibri"/>
          <w:sz w:val="22"/>
          <w:szCs w:val="22"/>
          <w:lang w:eastAsia="en-US"/>
        </w:rPr>
        <w:t>;</w:t>
      </w:r>
    </w:p>
    <w:p w14:paraId="7E607750" w14:textId="77777777" w:rsidR="00962130" w:rsidRPr="003810C5" w:rsidRDefault="00962130" w:rsidP="00962130">
      <w:pPr>
        <w:spacing w:after="0"/>
        <w:ind w:firstLine="567"/>
        <w:rPr>
          <w:sz w:val="22"/>
          <w:szCs w:val="22"/>
        </w:rPr>
      </w:pPr>
      <w:r w:rsidRPr="003810C5">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5CE3AA9" w14:textId="77777777" w:rsidR="00962130" w:rsidRPr="003810C5" w:rsidRDefault="00962130" w:rsidP="00962130">
      <w:pPr>
        <w:spacing w:after="0"/>
        <w:ind w:firstLine="567"/>
        <w:rPr>
          <w:sz w:val="22"/>
          <w:szCs w:val="22"/>
        </w:rPr>
      </w:pPr>
      <w:r w:rsidRPr="003810C5">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3AD564F" w14:textId="77777777" w:rsidR="00962130" w:rsidRPr="003810C5" w:rsidRDefault="00962130" w:rsidP="00962130">
      <w:pPr>
        <w:spacing w:after="0"/>
        <w:ind w:firstLine="567"/>
        <w:rPr>
          <w:sz w:val="22"/>
          <w:szCs w:val="22"/>
        </w:rPr>
      </w:pPr>
      <w:r w:rsidRPr="003810C5">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D50AA4" w14:textId="77777777" w:rsidR="00962130" w:rsidRPr="003810C5" w:rsidRDefault="00962130" w:rsidP="00962130">
      <w:pPr>
        <w:pStyle w:val="ad"/>
        <w:tabs>
          <w:tab w:val="left" w:pos="567"/>
        </w:tabs>
        <w:autoSpaceDE w:val="0"/>
        <w:autoSpaceDN w:val="0"/>
        <w:adjustRightInd w:val="0"/>
        <w:spacing w:after="0" w:line="240" w:lineRule="auto"/>
        <w:ind w:left="0" w:firstLine="567"/>
        <w:jc w:val="both"/>
        <w:rPr>
          <w:rFonts w:ascii="Times New Roman" w:hAnsi="Times New Roman"/>
        </w:rPr>
      </w:pPr>
      <w:r w:rsidRPr="003810C5">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705E550"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83AD63A"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4393055"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lastRenderedPageBreak/>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1000EBD"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A4224AD"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0685EDA6"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14:paraId="5AFAA2E3"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извещении о закупке.</w:t>
      </w:r>
    </w:p>
    <w:p w14:paraId="5C47D766" w14:textId="77777777" w:rsidR="00962130" w:rsidRPr="003810C5" w:rsidRDefault="00962130" w:rsidP="00962130">
      <w:pPr>
        <w:spacing w:after="0"/>
        <w:ind w:firstLine="567"/>
        <w:rPr>
          <w:rFonts w:eastAsia="Calibri"/>
          <w:sz w:val="22"/>
          <w:szCs w:val="22"/>
          <w:lang w:eastAsia="en-US"/>
        </w:rPr>
      </w:pPr>
      <w:r w:rsidRPr="003810C5">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4B1F4456" w14:textId="77777777" w:rsidR="00962130" w:rsidRPr="003810C5" w:rsidRDefault="00962130" w:rsidP="00962130">
      <w:pPr>
        <w:spacing w:after="0"/>
        <w:ind w:firstLine="567"/>
        <w:rPr>
          <w:rFonts w:eastAsia="Calibri"/>
          <w:sz w:val="22"/>
          <w:szCs w:val="22"/>
          <w:u w:val="single"/>
          <w:lang w:eastAsia="en-US"/>
        </w:rPr>
      </w:pPr>
      <w:r w:rsidRPr="003810C5">
        <w:rPr>
          <w:rFonts w:eastAsia="Calibri"/>
          <w:sz w:val="22"/>
          <w:szCs w:val="22"/>
          <w:u w:val="single"/>
          <w:lang w:eastAsia="en-US"/>
        </w:rPr>
        <w:t>Для физических лиц:</w:t>
      </w:r>
    </w:p>
    <w:p w14:paraId="098D80BF" w14:textId="2184F106" w:rsidR="00962130" w:rsidRPr="003810C5" w:rsidRDefault="00962130" w:rsidP="00962130">
      <w:pPr>
        <w:spacing w:after="0"/>
        <w:ind w:firstLine="567"/>
        <w:rPr>
          <w:sz w:val="22"/>
          <w:szCs w:val="22"/>
        </w:rPr>
      </w:pPr>
      <w:r w:rsidRPr="003810C5">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3810C5">
          <w:rPr>
            <w:rStyle w:val="ab"/>
            <w:sz w:val="22"/>
            <w:szCs w:val="22"/>
            <w:lang w:val="en-US"/>
          </w:rPr>
          <w:t>zakupki</w:t>
        </w:r>
        <w:r w:rsidRPr="003810C5">
          <w:rPr>
            <w:rStyle w:val="ab"/>
            <w:sz w:val="22"/>
            <w:szCs w:val="22"/>
          </w:rPr>
          <w:t>.</w:t>
        </w:r>
        <w:r w:rsidRPr="003810C5">
          <w:rPr>
            <w:rStyle w:val="ab"/>
            <w:sz w:val="22"/>
            <w:szCs w:val="22"/>
            <w:lang w:val="en-US"/>
          </w:rPr>
          <w:t>gov</w:t>
        </w:r>
        <w:r w:rsidRPr="003810C5">
          <w:rPr>
            <w:rStyle w:val="ab"/>
            <w:sz w:val="22"/>
            <w:szCs w:val="22"/>
          </w:rPr>
          <w:t>.</w:t>
        </w:r>
        <w:r w:rsidRPr="003810C5">
          <w:rPr>
            <w:rStyle w:val="ab"/>
            <w:sz w:val="22"/>
            <w:szCs w:val="22"/>
            <w:lang w:val="en-US"/>
          </w:rPr>
          <w:t>ru</w:t>
        </w:r>
      </w:hyperlink>
      <w:r w:rsidRPr="003810C5">
        <w:rPr>
          <w:sz w:val="22"/>
          <w:szCs w:val="22"/>
        </w:rPr>
        <w:t>.</w:t>
      </w:r>
    </w:p>
    <w:p w14:paraId="1490C946" w14:textId="77777777" w:rsidR="00001F79" w:rsidRPr="003810C5" w:rsidRDefault="00001F79" w:rsidP="00001F79">
      <w:pPr>
        <w:spacing w:after="0"/>
        <w:ind w:firstLine="567"/>
        <w:rPr>
          <w:b/>
          <w:bCs/>
          <w:sz w:val="22"/>
          <w:szCs w:val="22"/>
        </w:rPr>
      </w:pPr>
      <w:r w:rsidRPr="003810C5">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001F79" w:rsidRPr="003810C5" w14:paraId="7E5E0393" w14:textId="77777777" w:rsidTr="00B473F5">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864A84" w14:textId="77777777" w:rsidR="00001F79" w:rsidRPr="003810C5" w:rsidRDefault="00001F79" w:rsidP="00001F79">
            <w:pPr>
              <w:spacing w:after="0"/>
              <w:ind w:left="-142" w:right="-218"/>
              <w:jc w:val="center"/>
              <w:rPr>
                <w:b/>
                <w:bCs/>
                <w:sz w:val="22"/>
                <w:szCs w:val="22"/>
              </w:rPr>
            </w:pPr>
            <w:r w:rsidRPr="003810C5">
              <w:rPr>
                <w:b/>
                <w:bCs/>
                <w:sz w:val="22"/>
                <w:szCs w:val="22"/>
              </w:rPr>
              <w:t>№</w:t>
            </w:r>
          </w:p>
          <w:p w14:paraId="67E55363" w14:textId="77777777" w:rsidR="00001F79" w:rsidRPr="003810C5" w:rsidRDefault="00001F79" w:rsidP="00001F79">
            <w:pPr>
              <w:spacing w:after="0"/>
              <w:ind w:left="-142" w:right="-218"/>
              <w:jc w:val="center"/>
              <w:rPr>
                <w:rFonts w:eastAsia="Calibri"/>
                <w:b/>
                <w:bCs/>
                <w:sz w:val="22"/>
                <w:szCs w:val="22"/>
              </w:rPr>
            </w:pPr>
            <w:r w:rsidRPr="003810C5">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BCE7F6" w14:textId="77777777" w:rsidR="00001F79" w:rsidRPr="003810C5" w:rsidRDefault="00001F79" w:rsidP="00001F79">
            <w:pPr>
              <w:spacing w:after="0"/>
              <w:jc w:val="center"/>
              <w:rPr>
                <w:rFonts w:eastAsia="Calibri"/>
                <w:b/>
                <w:bCs/>
                <w:sz w:val="22"/>
                <w:szCs w:val="22"/>
              </w:rPr>
            </w:pPr>
            <w:r w:rsidRPr="003810C5">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BB0E4" w14:textId="77777777" w:rsidR="00001F79" w:rsidRPr="003810C5" w:rsidRDefault="00001F79" w:rsidP="00001F79">
            <w:pPr>
              <w:spacing w:after="0"/>
              <w:jc w:val="center"/>
              <w:rPr>
                <w:rFonts w:eastAsia="Calibri"/>
                <w:b/>
                <w:bCs/>
                <w:sz w:val="22"/>
                <w:szCs w:val="22"/>
              </w:rPr>
            </w:pPr>
            <w:r w:rsidRPr="003810C5">
              <w:rPr>
                <w:b/>
                <w:bCs/>
                <w:sz w:val="22"/>
                <w:szCs w:val="22"/>
              </w:rPr>
              <w:t>Количество листов</w:t>
            </w:r>
          </w:p>
        </w:tc>
      </w:tr>
      <w:tr w:rsidR="00001F79" w:rsidRPr="003810C5" w14:paraId="20AA8F7F" w14:textId="77777777" w:rsidTr="00B473F5">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7BC1C0E" w14:textId="77777777" w:rsidR="00001F79" w:rsidRPr="003810C5" w:rsidRDefault="00001F79" w:rsidP="00001F79">
            <w:pPr>
              <w:spacing w:after="0"/>
              <w:jc w:val="center"/>
              <w:rPr>
                <w:rFonts w:eastAsia="Calibri"/>
                <w:sz w:val="22"/>
                <w:szCs w:val="22"/>
              </w:rPr>
            </w:pPr>
            <w:r w:rsidRPr="003810C5">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14:paraId="068D3675" w14:textId="77777777" w:rsidR="00001F79" w:rsidRPr="003810C5" w:rsidRDefault="00001F79" w:rsidP="00001F79">
            <w:pPr>
              <w:spacing w:after="0"/>
              <w:jc w:val="left"/>
              <w:rPr>
                <w:rFonts w:eastAsia="Calibri"/>
                <w:i/>
                <w:sz w:val="22"/>
                <w:szCs w:val="22"/>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726ED33C" w14:textId="77777777" w:rsidR="00001F79" w:rsidRPr="003810C5" w:rsidRDefault="00001F79" w:rsidP="00001F79">
            <w:pPr>
              <w:spacing w:after="0"/>
              <w:ind w:firstLine="851"/>
              <w:jc w:val="left"/>
              <w:rPr>
                <w:rFonts w:eastAsia="Calibri"/>
                <w:sz w:val="22"/>
                <w:szCs w:val="22"/>
              </w:rPr>
            </w:pPr>
          </w:p>
        </w:tc>
      </w:tr>
      <w:tr w:rsidR="00001F79" w:rsidRPr="003810C5" w14:paraId="25B690DF"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4FC7CA" w14:textId="77777777" w:rsidR="00001F79" w:rsidRPr="003810C5" w:rsidRDefault="00001F79" w:rsidP="00001F79">
            <w:pPr>
              <w:spacing w:after="0"/>
              <w:jc w:val="center"/>
              <w:rPr>
                <w:rFonts w:eastAsia="Calibri"/>
                <w:sz w:val="22"/>
                <w:szCs w:val="22"/>
              </w:rPr>
            </w:pPr>
            <w:r w:rsidRPr="003810C5">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06340" w14:textId="77777777" w:rsidR="00001F79" w:rsidRPr="003810C5" w:rsidRDefault="00001F79" w:rsidP="00001F79">
            <w:pPr>
              <w:spacing w:after="0"/>
              <w:ind w:firstLine="851"/>
              <w:jc w:val="left"/>
              <w:rPr>
                <w:rFonts w:eastAsia="Calibri"/>
                <w:sz w:val="22"/>
                <w:szCs w:val="22"/>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C8A69" w14:textId="77777777" w:rsidR="00001F79" w:rsidRPr="003810C5" w:rsidRDefault="00001F79" w:rsidP="00001F79">
            <w:pPr>
              <w:spacing w:after="0"/>
              <w:ind w:firstLine="851"/>
              <w:jc w:val="left"/>
              <w:rPr>
                <w:rFonts w:eastAsia="Calibri"/>
                <w:sz w:val="22"/>
                <w:szCs w:val="22"/>
              </w:rPr>
            </w:pPr>
          </w:p>
        </w:tc>
      </w:tr>
      <w:tr w:rsidR="00001F79" w:rsidRPr="003810C5" w14:paraId="080FC0D2"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E093BA" w14:textId="77777777" w:rsidR="00001F79" w:rsidRPr="003810C5" w:rsidRDefault="00001F79" w:rsidP="00001F79">
            <w:pPr>
              <w:spacing w:after="0"/>
              <w:jc w:val="center"/>
              <w:rPr>
                <w:rFonts w:eastAsia="Calibri"/>
                <w:sz w:val="22"/>
                <w:szCs w:val="22"/>
              </w:rPr>
            </w:pPr>
            <w:r w:rsidRPr="003810C5">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022CF" w14:textId="77777777" w:rsidR="00001F79" w:rsidRPr="003810C5" w:rsidRDefault="00001F79" w:rsidP="00001F79">
            <w:pPr>
              <w:spacing w:after="0"/>
              <w:ind w:firstLine="851"/>
              <w:jc w:val="left"/>
              <w:rPr>
                <w:rFonts w:eastAsia="Calibri"/>
                <w:sz w:val="22"/>
                <w:szCs w:val="22"/>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429AE" w14:textId="77777777" w:rsidR="00001F79" w:rsidRPr="003810C5" w:rsidRDefault="00001F79" w:rsidP="00001F79">
            <w:pPr>
              <w:spacing w:after="0"/>
              <w:ind w:firstLine="851"/>
              <w:jc w:val="left"/>
              <w:rPr>
                <w:rFonts w:eastAsia="Calibri"/>
                <w:sz w:val="22"/>
                <w:szCs w:val="22"/>
              </w:rPr>
            </w:pPr>
          </w:p>
        </w:tc>
      </w:tr>
    </w:tbl>
    <w:p w14:paraId="5F64EC23" w14:textId="77777777" w:rsidR="00EF5085" w:rsidRPr="003810C5" w:rsidRDefault="00EF5085" w:rsidP="00001F79">
      <w:pPr>
        <w:spacing w:after="0"/>
        <w:jc w:val="left"/>
        <w:rPr>
          <w:sz w:val="22"/>
          <w:szCs w:val="22"/>
        </w:rPr>
      </w:pPr>
    </w:p>
    <w:p w14:paraId="3DC3EF3B" w14:textId="77777777" w:rsidR="00B473F5" w:rsidRPr="003810C5" w:rsidRDefault="00B473F5" w:rsidP="00001F79">
      <w:pPr>
        <w:spacing w:after="0"/>
        <w:jc w:val="left"/>
        <w:rPr>
          <w:sz w:val="22"/>
          <w:szCs w:val="22"/>
        </w:rPr>
      </w:pPr>
    </w:p>
    <w:p w14:paraId="20BD6F38" w14:textId="77777777" w:rsidR="00001F79" w:rsidRPr="003810C5" w:rsidRDefault="00001F79" w:rsidP="00001F79">
      <w:pPr>
        <w:spacing w:after="0"/>
        <w:jc w:val="left"/>
        <w:rPr>
          <w:sz w:val="22"/>
          <w:szCs w:val="22"/>
        </w:rPr>
      </w:pPr>
      <w:r w:rsidRPr="003810C5">
        <w:rPr>
          <w:sz w:val="22"/>
          <w:szCs w:val="22"/>
        </w:rPr>
        <w:t>___________________                ___________________                               /________________/</w:t>
      </w:r>
    </w:p>
    <w:p w14:paraId="1E608772" w14:textId="77777777" w:rsidR="004D0D2F" w:rsidRPr="003810C5" w:rsidRDefault="00001F79" w:rsidP="00BA73B9">
      <w:pPr>
        <w:spacing w:after="0"/>
        <w:jc w:val="left"/>
        <w:rPr>
          <w:sz w:val="22"/>
          <w:szCs w:val="22"/>
        </w:rPr>
      </w:pPr>
      <w:r w:rsidRPr="003810C5">
        <w:rPr>
          <w:sz w:val="22"/>
          <w:szCs w:val="22"/>
        </w:rPr>
        <w:t xml:space="preserve">   (должность)                                          (подпись)                                                     (ФИО)</w:t>
      </w:r>
    </w:p>
    <w:p w14:paraId="7838DA8E" w14:textId="77777777" w:rsidR="00B473F5" w:rsidRPr="003810C5" w:rsidRDefault="00B473F5" w:rsidP="00BA73B9">
      <w:pPr>
        <w:spacing w:after="0"/>
        <w:jc w:val="left"/>
        <w:rPr>
          <w:sz w:val="22"/>
          <w:szCs w:val="22"/>
        </w:rPr>
      </w:pPr>
    </w:p>
    <w:p w14:paraId="382577FE" w14:textId="77777777" w:rsidR="00001F79" w:rsidRPr="003810C5" w:rsidRDefault="00BA73B9" w:rsidP="00BA73B9">
      <w:pPr>
        <w:spacing w:after="0"/>
        <w:jc w:val="left"/>
        <w:rPr>
          <w:sz w:val="22"/>
          <w:szCs w:val="22"/>
        </w:rPr>
      </w:pPr>
      <w:r w:rsidRPr="003810C5">
        <w:rPr>
          <w:sz w:val="22"/>
          <w:szCs w:val="22"/>
        </w:rPr>
        <w:t xml:space="preserve"> М.П.</w:t>
      </w:r>
    </w:p>
    <w:p w14:paraId="10790F3D" w14:textId="77777777" w:rsidR="00B473F5" w:rsidRPr="003810C5" w:rsidRDefault="00B473F5" w:rsidP="00BA73B9">
      <w:pPr>
        <w:spacing w:after="0"/>
        <w:jc w:val="left"/>
        <w:rPr>
          <w:sz w:val="22"/>
          <w:szCs w:val="22"/>
        </w:rPr>
      </w:pPr>
    </w:p>
    <w:p w14:paraId="0F4A40F9" w14:textId="77777777" w:rsidR="00B473F5" w:rsidRPr="003810C5" w:rsidRDefault="00B473F5" w:rsidP="00BA73B9">
      <w:pPr>
        <w:spacing w:after="0"/>
        <w:jc w:val="left"/>
        <w:rPr>
          <w:sz w:val="22"/>
          <w:szCs w:val="22"/>
        </w:rPr>
      </w:pPr>
    </w:p>
    <w:p w14:paraId="2EAB5192" w14:textId="77777777" w:rsidR="00B473F5" w:rsidRPr="003810C5" w:rsidRDefault="00B473F5" w:rsidP="00BA73B9">
      <w:pPr>
        <w:spacing w:after="0"/>
        <w:jc w:val="left"/>
        <w:rPr>
          <w:sz w:val="22"/>
          <w:szCs w:val="22"/>
        </w:rPr>
      </w:pPr>
    </w:p>
    <w:p w14:paraId="7D6521F5" w14:textId="77777777" w:rsidR="00B473F5" w:rsidRPr="003810C5" w:rsidRDefault="00B473F5" w:rsidP="00BA73B9">
      <w:pPr>
        <w:spacing w:after="0"/>
        <w:jc w:val="left"/>
        <w:rPr>
          <w:sz w:val="22"/>
          <w:szCs w:val="22"/>
        </w:rPr>
      </w:pPr>
    </w:p>
    <w:p w14:paraId="2BD49EA1" w14:textId="77777777" w:rsidR="00B473F5" w:rsidRPr="003810C5" w:rsidRDefault="00B473F5" w:rsidP="00BA73B9">
      <w:pPr>
        <w:spacing w:after="0"/>
        <w:jc w:val="left"/>
        <w:rPr>
          <w:sz w:val="22"/>
          <w:szCs w:val="22"/>
        </w:rPr>
      </w:pPr>
    </w:p>
    <w:p w14:paraId="16D64C40" w14:textId="77777777" w:rsidR="00B473F5" w:rsidRPr="003810C5" w:rsidRDefault="00B473F5" w:rsidP="00BA73B9">
      <w:pPr>
        <w:spacing w:after="0"/>
        <w:jc w:val="left"/>
        <w:rPr>
          <w:sz w:val="22"/>
          <w:szCs w:val="22"/>
        </w:rPr>
      </w:pPr>
    </w:p>
    <w:p w14:paraId="3637EAD9" w14:textId="77777777" w:rsidR="00B473F5" w:rsidRPr="003810C5" w:rsidRDefault="00B473F5" w:rsidP="00BA73B9">
      <w:pPr>
        <w:spacing w:after="0"/>
        <w:jc w:val="left"/>
        <w:rPr>
          <w:sz w:val="22"/>
          <w:szCs w:val="22"/>
        </w:rPr>
      </w:pPr>
    </w:p>
    <w:p w14:paraId="1A395822" w14:textId="77777777" w:rsidR="00B473F5" w:rsidRPr="003810C5" w:rsidRDefault="00B473F5" w:rsidP="00BA73B9">
      <w:pPr>
        <w:spacing w:after="0"/>
        <w:jc w:val="left"/>
        <w:rPr>
          <w:sz w:val="22"/>
          <w:szCs w:val="22"/>
        </w:rPr>
      </w:pPr>
    </w:p>
    <w:p w14:paraId="24F6C6E7" w14:textId="77777777" w:rsidR="00B473F5" w:rsidRPr="003810C5" w:rsidRDefault="00B473F5" w:rsidP="00BA73B9">
      <w:pPr>
        <w:spacing w:after="0"/>
        <w:jc w:val="left"/>
        <w:rPr>
          <w:sz w:val="22"/>
          <w:szCs w:val="22"/>
        </w:rPr>
      </w:pPr>
    </w:p>
    <w:p w14:paraId="2A394863" w14:textId="77777777" w:rsidR="00B473F5" w:rsidRPr="003810C5" w:rsidRDefault="00B473F5" w:rsidP="00BA73B9">
      <w:pPr>
        <w:spacing w:after="0"/>
        <w:jc w:val="left"/>
        <w:rPr>
          <w:sz w:val="22"/>
          <w:szCs w:val="22"/>
        </w:rPr>
      </w:pPr>
    </w:p>
    <w:p w14:paraId="729AC7D7" w14:textId="77777777" w:rsidR="00B473F5" w:rsidRPr="003810C5" w:rsidRDefault="00B473F5" w:rsidP="00BA73B9">
      <w:pPr>
        <w:spacing w:after="0"/>
        <w:jc w:val="left"/>
        <w:rPr>
          <w:sz w:val="22"/>
          <w:szCs w:val="22"/>
        </w:rPr>
      </w:pPr>
    </w:p>
    <w:p w14:paraId="36F1870E" w14:textId="77777777" w:rsidR="0051029A" w:rsidRPr="003810C5" w:rsidRDefault="0051029A" w:rsidP="0051029A">
      <w:pPr>
        <w:spacing w:after="0"/>
        <w:rPr>
          <w:i/>
          <w:color w:val="FF0000"/>
          <w:sz w:val="22"/>
          <w:szCs w:val="22"/>
        </w:rPr>
      </w:pPr>
      <w:r w:rsidRPr="003810C5">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3810C5">
        <w:rPr>
          <w:i/>
          <w:color w:val="FF0000"/>
          <w:sz w:val="22"/>
          <w:szCs w:val="22"/>
          <w:lang w:val="en-US"/>
        </w:rPr>
        <w:t>pdf</w:t>
      </w:r>
      <w:r w:rsidRPr="003810C5">
        <w:rPr>
          <w:i/>
          <w:color w:val="FF0000"/>
          <w:sz w:val="22"/>
          <w:szCs w:val="22"/>
        </w:rPr>
        <w:t>»).</w:t>
      </w:r>
    </w:p>
    <w:p w14:paraId="6AD6F8FA" w14:textId="77777777" w:rsidR="0051029A" w:rsidRPr="003810C5" w:rsidRDefault="0051029A" w:rsidP="00BA73B9">
      <w:pPr>
        <w:spacing w:after="0"/>
        <w:jc w:val="left"/>
        <w:rPr>
          <w:sz w:val="22"/>
          <w:szCs w:val="22"/>
        </w:rPr>
        <w:sectPr w:rsidR="0051029A" w:rsidRPr="003810C5" w:rsidSect="00B473F5">
          <w:footerReference w:type="even" r:id="rId35"/>
          <w:footerReference w:type="default" r:id="rId36"/>
          <w:headerReference w:type="first" r:id="rId37"/>
          <w:pgSz w:w="11906" w:h="16838" w:code="9"/>
          <w:pgMar w:top="993" w:right="707" w:bottom="709" w:left="709" w:header="0" w:footer="88" w:gutter="0"/>
          <w:cols w:space="708"/>
          <w:titlePg/>
          <w:docGrid w:linePitch="360"/>
        </w:sectPr>
      </w:pPr>
    </w:p>
    <w:p w14:paraId="541A874E" w14:textId="335EEC17" w:rsidR="00361FE4" w:rsidRDefault="00361FE4" w:rsidP="00361FE4">
      <w:pPr>
        <w:spacing w:after="0"/>
        <w:jc w:val="center"/>
        <w:rPr>
          <w:b/>
          <w:i/>
          <w:sz w:val="22"/>
          <w:szCs w:val="22"/>
        </w:rPr>
      </w:pPr>
      <w:r w:rsidRPr="003810C5">
        <w:rPr>
          <w:b/>
          <w:i/>
          <w:sz w:val="22"/>
          <w:szCs w:val="22"/>
        </w:rPr>
        <w:lastRenderedPageBreak/>
        <w:t>Приложение №1 к заявке на участие в закупке</w:t>
      </w:r>
    </w:p>
    <w:p w14:paraId="5B940A11" w14:textId="55172FFB" w:rsidR="00BE6C3C" w:rsidRDefault="00BE6C3C" w:rsidP="00361FE4">
      <w:pPr>
        <w:spacing w:after="0"/>
        <w:jc w:val="center"/>
        <w:rPr>
          <w:b/>
          <w:i/>
          <w:sz w:val="22"/>
          <w:szCs w:val="22"/>
        </w:rPr>
      </w:pPr>
    </w:p>
    <w:p w14:paraId="210C9673" w14:textId="77777777" w:rsidR="00BE6C3C" w:rsidRPr="00BE6C3C" w:rsidRDefault="00BE6C3C" w:rsidP="00BE6C3C">
      <w:pPr>
        <w:spacing w:after="0"/>
        <w:jc w:val="center"/>
        <w:rPr>
          <w:rFonts w:ascii="Calibri" w:eastAsia="Calibri" w:hAnsi="Calibri"/>
          <w:b/>
          <w:bCs/>
          <w:sz w:val="22"/>
          <w:szCs w:val="22"/>
          <w:lang w:eastAsia="en-US"/>
        </w:rPr>
      </w:pPr>
    </w:p>
    <w:tbl>
      <w:tblPr>
        <w:tblW w:w="10065" w:type="dxa"/>
        <w:tblInd w:w="-5" w:type="dxa"/>
        <w:tblCellMar>
          <w:left w:w="0" w:type="dxa"/>
          <w:right w:w="0" w:type="dxa"/>
        </w:tblCellMar>
        <w:tblLook w:val="04A0" w:firstRow="1" w:lastRow="0" w:firstColumn="1" w:lastColumn="0" w:noHBand="0" w:noVBand="1"/>
      </w:tblPr>
      <w:tblGrid>
        <w:gridCol w:w="513"/>
        <w:gridCol w:w="5016"/>
        <w:gridCol w:w="4536"/>
      </w:tblGrid>
      <w:tr w:rsidR="00BE6C3C" w:rsidRPr="00BE6C3C" w14:paraId="6E67E189" w14:textId="77777777" w:rsidTr="00BE6C3C">
        <w:tc>
          <w:tcPr>
            <w:tcW w:w="51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7AF4799D"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 п/п</w:t>
            </w:r>
          </w:p>
        </w:tc>
        <w:tc>
          <w:tcPr>
            <w:tcW w:w="501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EA72F3" w14:textId="77777777" w:rsidR="00BE6C3C" w:rsidRPr="00BE6C3C" w:rsidRDefault="00BE6C3C" w:rsidP="00BE6C3C">
            <w:pPr>
              <w:spacing w:after="0"/>
              <w:jc w:val="center"/>
              <w:rPr>
                <w:rFonts w:eastAsia="Calibri"/>
                <w:sz w:val="22"/>
                <w:szCs w:val="22"/>
                <w:lang w:eastAsia="en-US"/>
              </w:rPr>
            </w:pPr>
            <w:r w:rsidRPr="00BE6C3C">
              <w:rPr>
                <w:rFonts w:eastAsia="Calibri"/>
                <w:color w:val="000000"/>
                <w:sz w:val="22"/>
                <w:szCs w:val="22"/>
                <w:lang w:eastAsia="en-US"/>
              </w:rPr>
              <w:t>Сведения</w:t>
            </w:r>
          </w:p>
        </w:tc>
        <w:tc>
          <w:tcPr>
            <w:tcW w:w="45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04891F2" w14:textId="77777777" w:rsidR="00BE6C3C" w:rsidRPr="00BE6C3C" w:rsidRDefault="00BE6C3C" w:rsidP="00BE6C3C">
            <w:pPr>
              <w:spacing w:after="0"/>
              <w:jc w:val="center"/>
              <w:rPr>
                <w:rFonts w:eastAsia="Calibri"/>
                <w:sz w:val="22"/>
                <w:szCs w:val="22"/>
                <w:lang w:eastAsia="en-US"/>
              </w:rPr>
            </w:pPr>
            <w:r w:rsidRPr="00BE6C3C">
              <w:rPr>
                <w:rFonts w:eastAsia="Calibri"/>
                <w:color w:val="000000"/>
                <w:sz w:val="22"/>
                <w:szCs w:val="22"/>
                <w:lang w:eastAsia="en-US"/>
              </w:rPr>
              <w:t>ПРЕДЛОЖЕНИЕ УЧАСТНИКА ЗАКУПКИ</w:t>
            </w:r>
          </w:p>
          <w:p w14:paraId="6B13B732" w14:textId="77777777" w:rsidR="00BE6C3C" w:rsidRPr="00BE6C3C" w:rsidRDefault="00BE6C3C" w:rsidP="00BE6C3C">
            <w:pPr>
              <w:spacing w:after="0"/>
              <w:jc w:val="center"/>
              <w:rPr>
                <w:rFonts w:eastAsia="Calibri"/>
                <w:i/>
                <w:iCs/>
                <w:sz w:val="22"/>
                <w:szCs w:val="22"/>
                <w:lang w:eastAsia="en-US"/>
              </w:rPr>
            </w:pPr>
            <w:r w:rsidRPr="00BE6C3C">
              <w:rPr>
                <w:rFonts w:eastAsia="Calibri"/>
                <w:i/>
                <w:iCs/>
                <w:color w:val="000000"/>
                <w:sz w:val="22"/>
                <w:szCs w:val="22"/>
                <w:lang w:eastAsia="en-US"/>
              </w:rPr>
              <w:t>(Информация заполняется участником закупки, либо оформляется в виде приложения к настоящему Описанию)</w:t>
            </w:r>
          </w:p>
        </w:tc>
      </w:tr>
      <w:tr w:rsidR="00BE6C3C" w:rsidRPr="00BE6C3C" w14:paraId="7912E931" w14:textId="77777777" w:rsidTr="00BE6C3C">
        <w:trPr>
          <w:trHeight w:val="352"/>
        </w:trPr>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444606"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F1465" w14:textId="48CAD4AF"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Перечень </w:t>
            </w:r>
            <w:r w:rsidR="00761A3F">
              <w:rPr>
                <w:rFonts w:eastAsia="Calibri"/>
                <w:sz w:val="22"/>
                <w:szCs w:val="22"/>
                <w:lang w:eastAsia="en-US"/>
              </w:rPr>
              <w:t>выполнения работ</w:t>
            </w:r>
            <w:r w:rsidRPr="00BE6C3C">
              <w:rPr>
                <w:rFonts w:eastAsia="Calibri"/>
                <w:sz w:val="22"/>
                <w:szCs w:val="22"/>
                <w:lang w:eastAsia="en-US"/>
              </w:rPr>
              <w:t xml:space="preserve"> </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FE33B7"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 </w:t>
            </w:r>
          </w:p>
        </w:tc>
      </w:tr>
      <w:tr w:rsidR="00BE6C3C" w:rsidRPr="00BE6C3C" w14:paraId="1FD59C01"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88E46D"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 xml:space="preserve">2. </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B00B87" w14:textId="690E9F1C"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Объекты </w:t>
            </w:r>
            <w:r w:rsidR="00761A3F">
              <w:rPr>
                <w:rFonts w:eastAsia="Calibri"/>
                <w:sz w:val="22"/>
                <w:szCs w:val="22"/>
                <w:lang w:eastAsia="en-US"/>
              </w:rPr>
              <w:t>выполнения работ</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2FB72365" w14:textId="77777777" w:rsidR="00BE6C3C" w:rsidRPr="00BE6C3C" w:rsidRDefault="00BE6C3C" w:rsidP="00BE6C3C">
            <w:pPr>
              <w:spacing w:after="0"/>
              <w:jc w:val="center"/>
              <w:rPr>
                <w:rFonts w:eastAsia="Calibri"/>
                <w:sz w:val="22"/>
                <w:szCs w:val="22"/>
                <w:lang w:eastAsia="en-US"/>
              </w:rPr>
            </w:pPr>
          </w:p>
        </w:tc>
      </w:tr>
      <w:tr w:rsidR="00BE6C3C" w:rsidRPr="00BE6C3C" w14:paraId="6CBF6F03"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CEA2AF"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 xml:space="preserve">3. </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4408FC" w14:textId="7C2C6DF2"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Место </w:t>
            </w:r>
            <w:r w:rsidR="00761A3F">
              <w:rPr>
                <w:rFonts w:eastAsia="Calibri"/>
                <w:sz w:val="22"/>
                <w:szCs w:val="22"/>
                <w:lang w:eastAsia="en-US"/>
              </w:rPr>
              <w:t>выполнения работ</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37199D97" w14:textId="77777777" w:rsidR="00BE6C3C" w:rsidRPr="00BE6C3C" w:rsidRDefault="00BE6C3C" w:rsidP="00BE6C3C">
            <w:pPr>
              <w:spacing w:after="0"/>
              <w:jc w:val="center"/>
              <w:rPr>
                <w:rFonts w:eastAsia="Calibri"/>
                <w:sz w:val="22"/>
                <w:szCs w:val="22"/>
                <w:lang w:eastAsia="en-US"/>
              </w:rPr>
            </w:pPr>
          </w:p>
        </w:tc>
      </w:tr>
      <w:tr w:rsidR="00BE6C3C" w:rsidRPr="00BE6C3C" w14:paraId="2D10131C"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12B909"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4.</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5133F5" w14:textId="2E6A36D1"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Наименование объекта, на котором </w:t>
            </w:r>
            <w:r w:rsidR="00761A3F">
              <w:rPr>
                <w:rFonts w:eastAsia="Calibri"/>
                <w:sz w:val="22"/>
                <w:szCs w:val="22"/>
                <w:lang w:eastAsia="en-US"/>
              </w:rPr>
              <w:t>выполняются работы</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6A4325DA" w14:textId="77777777" w:rsidR="00BE6C3C" w:rsidRPr="00BE6C3C" w:rsidRDefault="00BE6C3C" w:rsidP="00BE6C3C">
            <w:pPr>
              <w:spacing w:after="0"/>
              <w:jc w:val="center"/>
              <w:rPr>
                <w:rFonts w:eastAsia="Calibri"/>
                <w:sz w:val="22"/>
                <w:szCs w:val="22"/>
                <w:lang w:eastAsia="en-US"/>
              </w:rPr>
            </w:pPr>
          </w:p>
        </w:tc>
      </w:tr>
      <w:tr w:rsidR="00BE6C3C" w:rsidRPr="00BE6C3C" w14:paraId="7FC03636"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B9D6C3"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5.</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70DC84"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Срок и порядок оплаты (наличие и размер предварительной оплаты, рассрочки, отсрочки платежей) </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64C8A073" w14:textId="77777777" w:rsidR="00BE6C3C" w:rsidRPr="00BE6C3C" w:rsidRDefault="00BE6C3C" w:rsidP="00BE6C3C">
            <w:pPr>
              <w:spacing w:after="0"/>
              <w:jc w:val="center"/>
              <w:rPr>
                <w:rFonts w:eastAsia="Calibri"/>
                <w:sz w:val="22"/>
                <w:szCs w:val="22"/>
                <w:lang w:eastAsia="en-US"/>
              </w:rPr>
            </w:pPr>
          </w:p>
        </w:tc>
      </w:tr>
      <w:tr w:rsidR="00BE6C3C" w:rsidRPr="00BE6C3C" w14:paraId="2626356D"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ECBF0A"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6.</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99B35" w14:textId="4C810874"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Сведения о сроке </w:t>
            </w:r>
            <w:r w:rsidR="00761A3F">
              <w:rPr>
                <w:rFonts w:eastAsia="Calibri"/>
                <w:sz w:val="22"/>
                <w:szCs w:val="22"/>
                <w:lang w:eastAsia="en-US"/>
              </w:rPr>
              <w:t>выполнения работ</w:t>
            </w:r>
            <w:r w:rsidRPr="00BE6C3C">
              <w:rPr>
                <w:rFonts w:eastAsia="Calibri"/>
                <w:sz w:val="22"/>
                <w:szCs w:val="22"/>
                <w:lang w:eastAsia="en-US"/>
              </w:rPr>
              <w:t>: дата начала, дата окончания, график.</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3273F90D" w14:textId="77777777" w:rsidR="00BE6C3C" w:rsidRPr="00BE6C3C" w:rsidRDefault="00BE6C3C" w:rsidP="00BE6C3C">
            <w:pPr>
              <w:spacing w:after="0"/>
              <w:jc w:val="left"/>
              <w:rPr>
                <w:rFonts w:eastAsia="Calibri"/>
                <w:sz w:val="22"/>
                <w:szCs w:val="22"/>
                <w:lang w:eastAsia="en-US"/>
              </w:rPr>
            </w:pPr>
          </w:p>
        </w:tc>
      </w:tr>
      <w:tr w:rsidR="00BE6C3C" w:rsidRPr="00BE6C3C" w14:paraId="72287BA1"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DC57F0"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7.</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654A5" w14:textId="6091D411"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Требования к </w:t>
            </w:r>
            <w:r w:rsidR="00F66A40">
              <w:rPr>
                <w:rFonts w:eastAsia="Calibri"/>
                <w:sz w:val="22"/>
                <w:szCs w:val="22"/>
                <w:lang w:eastAsia="en-US"/>
              </w:rPr>
              <w:t xml:space="preserve">Подрядчику </w:t>
            </w:r>
            <w:r w:rsidRPr="00BE6C3C">
              <w:rPr>
                <w:rFonts w:eastAsia="Calibri"/>
                <w:sz w:val="22"/>
                <w:szCs w:val="22"/>
                <w:lang w:eastAsia="en-US"/>
              </w:rPr>
              <w:t>и/или персоналу</w:t>
            </w:r>
            <w:r w:rsidR="00F66A40">
              <w:rPr>
                <w:rFonts w:eastAsia="Calibri"/>
                <w:sz w:val="22"/>
                <w:szCs w:val="22"/>
                <w:lang w:eastAsia="en-US"/>
              </w:rPr>
              <w:t xml:space="preserve"> Подрядчика</w:t>
            </w:r>
            <w:r w:rsidRPr="00BE6C3C">
              <w:rPr>
                <w:rFonts w:eastAsia="Calibri"/>
                <w:sz w:val="22"/>
                <w:szCs w:val="22"/>
                <w:lang w:eastAsia="en-US"/>
              </w:rPr>
              <w:t>, требования к обучению персонала</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2B8A4291" w14:textId="77777777" w:rsidR="00BE6C3C" w:rsidRPr="00BE6C3C" w:rsidRDefault="00BE6C3C" w:rsidP="00BE6C3C">
            <w:pPr>
              <w:spacing w:after="0"/>
              <w:jc w:val="center"/>
              <w:rPr>
                <w:rFonts w:eastAsia="Calibri"/>
                <w:sz w:val="22"/>
                <w:szCs w:val="22"/>
                <w:lang w:eastAsia="en-US"/>
              </w:rPr>
            </w:pPr>
          </w:p>
        </w:tc>
      </w:tr>
      <w:tr w:rsidR="00BE6C3C" w:rsidRPr="00BE6C3C" w14:paraId="6D809741"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1BD038"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8.</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0FAA38"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Момент перехода права собственности и риска случайной гибели на результат работ </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2801F0D3" w14:textId="77777777" w:rsidR="00BE6C3C" w:rsidRPr="00BE6C3C" w:rsidRDefault="00BE6C3C" w:rsidP="00BE6C3C">
            <w:pPr>
              <w:spacing w:after="0"/>
              <w:jc w:val="center"/>
              <w:rPr>
                <w:rFonts w:eastAsia="Calibri"/>
                <w:sz w:val="22"/>
                <w:szCs w:val="22"/>
                <w:lang w:eastAsia="en-US"/>
              </w:rPr>
            </w:pPr>
          </w:p>
        </w:tc>
      </w:tr>
      <w:tr w:rsidR="00BE6C3C" w:rsidRPr="00BE6C3C" w14:paraId="7469F090"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79930"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9.</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FCBAF3"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4E9CE780" w14:textId="77777777" w:rsidR="00BE6C3C" w:rsidRPr="00BE6C3C" w:rsidRDefault="00BE6C3C" w:rsidP="00BE6C3C">
            <w:pPr>
              <w:spacing w:after="0"/>
              <w:jc w:val="center"/>
              <w:rPr>
                <w:rFonts w:eastAsia="Calibri"/>
                <w:sz w:val="22"/>
                <w:szCs w:val="22"/>
                <w:lang w:eastAsia="en-US"/>
              </w:rPr>
            </w:pPr>
          </w:p>
        </w:tc>
      </w:tr>
      <w:tr w:rsidR="00BE6C3C" w:rsidRPr="00BE6C3C" w14:paraId="032342F8"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3EC711"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10.</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67894E" w14:textId="3E4E7580"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Требования к результату </w:t>
            </w:r>
            <w:r w:rsidR="00761A3F">
              <w:rPr>
                <w:rFonts w:eastAsia="Calibri"/>
                <w:sz w:val="22"/>
                <w:szCs w:val="22"/>
                <w:lang w:eastAsia="en-US"/>
              </w:rPr>
              <w:t>работ</w:t>
            </w:r>
            <w:r w:rsidRPr="00BE6C3C">
              <w:rPr>
                <w:rFonts w:eastAsia="Calibri"/>
                <w:sz w:val="22"/>
                <w:szCs w:val="22"/>
                <w:lang w:eastAsia="en-US"/>
              </w:rPr>
              <w:t>, требования о совместимости, требования к рабочей среде</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0D0B3CAC" w14:textId="77777777" w:rsidR="00BE6C3C" w:rsidRPr="00BE6C3C" w:rsidRDefault="00BE6C3C" w:rsidP="00BE6C3C">
            <w:pPr>
              <w:spacing w:after="0"/>
              <w:jc w:val="center"/>
              <w:rPr>
                <w:rFonts w:eastAsia="Calibri"/>
                <w:sz w:val="22"/>
                <w:szCs w:val="22"/>
                <w:lang w:eastAsia="en-US"/>
              </w:rPr>
            </w:pPr>
          </w:p>
        </w:tc>
      </w:tr>
      <w:tr w:rsidR="00BE6C3C" w:rsidRPr="00BE6C3C" w14:paraId="25573813"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CCC535"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11.</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B68D67" w14:textId="1DB527D3"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Порядок приемки </w:t>
            </w:r>
            <w:r w:rsidR="00761A3F">
              <w:rPr>
                <w:rFonts w:eastAsia="Calibri"/>
                <w:sz w:val="22"/>
                <w:szCs w:val="22"/>
                <w:lang w:eastAsia="en-US"/>
              </w:rPr>
              <w:t>работ</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225B584D" w14:textId="77777777" w:rsidR="00BE6C3C" w:rsidRPr="00BE6C3C" w:rsidRDefault="00BE6C3C" w:rsidP="00BE6C3C">
            <w:pPr>
              <w:spacing w:after="0"/>
              <w:jc w:val="center"/>
              <w:rPr>
                <w:rFonts w:eastAsia="Calibri"/>
                <w:sz w:val="22"/>
                <w:szCs w:val="22"/>
                <w:lang w:eastAsia="en-US"/>
              </w:rPr>
            </w:pPr>
          </w:p>
        </w:tc>
      </w:tr>
      <w:tr w:rsidR="00BE6C3C" w:rsidRPr="00BE6C3C" w14:paraId="4AE5A880"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0EE9ED"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12.</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30E557"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Порядок устранения выявленных недостатков</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17DB15F2" w14:textId="77777777" w:rsidR="00BE6C3C" w:rsidRPr="00BE6C3C" w:rsidRDefault="00BE6C3C" w:rsidP="00BE6C3C">
            <w:pPr>
              <w:spacing w:after="0"/>
              <w:jc w:val="center"/>
              <w:rPr>
                <w:rFonts w:eastAsia="Calibri"/>
                <w:sz w:val="22"/>
                <w:szCs w:val="22"/>
                <w:lang w:eastAsia="en-US"/>
              </w:rPr>
            </w:pPr>
          </w:p>
        </w:tc>
      </w:tr>
      <w:tr w:rsidR="00BE6C3C" w:rsidRPr="00BE6C3C" w14:paraId="55AAD4AC"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7E0A31"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13.</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59F5E1"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Наименование и количество используемого материала</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3B3AB126" w14:textId="77777777" w:rsidR="00BE6C3C" w:rsidRPr="00BE6C3C" w:rsidRDefault="00BE6C3C" w:rsidP="00BE6C3C">
            <w:pPr>
              <w:spacing w:after="0"/>
              <w:jc w:val="center"/>
              <w:rPr>
                <w:rFonts w:eastAsia="Calibri"/>
                <w:sz w:val="22"/>
                <w:szCs w:val="22"/>
                <w:lang w:eastAsia="en-US"/>
              </w:rPr>
            </w:pPr>
          </w:p>
        </w:tc>
      </w:tr>
      <w:tr w:rsidR="00BE6C3C" w:rsidRPr="00BE6C3C" w14:paraId="4DCCF9D9"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ADAA78"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14.</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718B38" w14:textId="11201694"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Количество задействованного персонала при </w:t>
            </w:r>
            <w:r w:rsidR="00761A3F">
              <w:rPr>
                <w:rFonts w:eastAsia="Calibri"/>
                <w:sz w:val="22"/>
                <w:szCs w:val="22"/>
                <w:lang w:eastAsia="en-US"/>
              </w:rPr>
              <w:t>выполнении работ</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18F6C414" w14:textId="77777777" w:rsidR="00BE6C3C" w:rsidRPr="00BE6C3C" w:rsidRDefault="00BE6C3C" w:rsidP="00BE6C3C">
            <w:pPr>
              <w:spacing w:after="0"/>
              <w:jc w:val="center"/>
              <w:rPr>
                <w:rFonts w:eastAsia="Calibri"/>
                <w:sz w:val="22"/>
                <w:szCs w:val="22"/>
                <w:lang w:eastAsia="en-US"/>
              </w:rPr>
            </w:pPr>
          </w:p>
        </w:tc>
      </w:tr>
      <w:tr w:rsidR="00BE6C3C" w:rsidRPr="00BE6C3C" w14:paraId="3669A8E9"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99D7B8"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15.</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F5782C" w14:textId="790916DB"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 xml:space="preserve">Наименование и количество технических средств (машин), используемых при </w:t>
            </w:r>
            <w:r w:rsidR="00761A3F">
              <w:rPr>
                <w:rFonts w:eastAsia="Calibri"/>
                <w:sz w:val="22"/>
                <w:szCs w:val="22"/>
                <w:lang w:eastAsia="en-US"/>
              </w:rPr>
              <w:t>выполнении работ</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4F101104" w14:textId="77777777" w:rsidR="00BE6C3C" w:rsidRPr="00BE6C3C" w:rsidRDefault="00BE6C3C" w:rsidP="00BE6C3C">
            <w:pPr>
              <w:spacing w:after="0"/>
              <w:jc w:val="center"/>
              <w:rPr>
                <w:rFonts w:eastAsia="Calibri"/>
                <w:sz w:val="22"/>
                <w:szCs w:val="22"/>
                <w:lang w:eastAsia="en-US"/>
              </w:rPr>
            </w:pPr>
          </w:p>
        </w:tc>
      </w:tr>
      <w:tr w:rsidR="00BE6C3C" w:rsidRPr="00BE6C3C" w14:paraId="3D2F185D" w14:textId="77777777" w:rsidTr="00BE6C3C">
        <w:tc>
          <w:tcPr>
            <w:tcW w:w="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81C00C" w14:textId="77777777" w:rsidR="00BE6C3C" w:rsidRPr="00BE6C3C" w:rsidRDefault="00BE6C3C" w:rsidP="00BE6C3C">
            <w:pPr>
              <w:spacing w:after="0"/>
              <w:jc w:val="center"/>
              <w:rPr>
                <w:rFonts w:eastAsia="Calibri"/>
                <w:sz w:val="22"/>
                <w:szCs w:val="22"/>
                <w:lang w:eastAsia="en-US"/>
              </w:rPr>
            </w:pPr>
            <w:r w:rsidRPr="00BE6C3C">
              <w:rPr>
                <w:rFonts w:eastAsia="Calibri"/>
                <w:sz w:val="22"/>
                <w:szCs w:val="22"/>
                <w:lang w:eastAsia="en-US"/>
              </w:rPr>
              <w:t>16.</w:t>
            </w:r>
          </w:p>
        </w:tc>
        <w:tc>
          <w:tcPr>
            <w:tcW w:w="5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B15830" w14:textId="20DF0274"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Иные сведения об услугах, являющиеся существенными</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0FC63" w14:textId="77777777" w:rsidR="00BE6C3C" w:rsidRPr="00BE6C3C" w:rsidRDefault="00BE6C3C" w:rsidP="00BE6C3C">
            <w:pPr>
              <w:spacing w:after="0"/>
              <w:jc w:val="center"/>
              <w:rPr>
                <w:rFonts w:eastAsia="Calibri"/>
                <w:sz w:val="22"/>
                <w:szCs w:val="22"/>
                <w:lang w:eastAsia="en-US"/>
              </w:rPr>
            </w:pPr>
          </w:p>
        </w:tc>
      </w:tr>
    </w:tbl>
    <w:p w14:paraId="3F36548D" w14:textId="77777777" w:rsidR="00E409D0" w:rsidRDefault="00E409D0" w:rsidP="00E409D0">
      <w:pPr>
        <w:spacing w:after="0"/>
        <w:jc w:val="left"/>
        <w:rPr>
          <w:rFonts w:eastAsia="Calibri"/>
          <w:sz w:val="22"/>
          <w:szCs w:val="22"/>
          <w:lang w:eastAsia="en-US"/>
        </w:rPr>
      </w:pPr>
    </w:p>
    <w:p w14:paraId="0229808F" w14:textId="2EEF7382" w:rsidR="00E409D0" w:rsidRPr="00E409D0" w:rsidRDefault="00E409D0" w:rsidP="00E409D0">
      <w:pPr>
        <w:spacing w:after="0"/>
        <w:jc w:val="left"/>
        <w:rPr>
          <w:rFonts w:eastAsia="Calibri"/>
          <w:sz w:val="22"/>
          <w:szCs w:val="22"/>
          <w:lang w:eastAsia="en-US"/>
        </w:rPr>
      </w:pPr>
      <w:r>
        <w:rPr>
          <w:rFonts w:eastAsia="Calibri"/>
          <w:sz w:val="22"/>
          <w:szCs w:val="22"/>
          <w:lang w:eastAsia="en-US"/>
        </w:rPr>
        <w:t xml:space="preserve">В соответствии заявки направляем выписку из реестра </w:t>
      </w:r>
      <w:r w:rsidRPr="00E409D0">
        <w:rPr>
          <w:rFonts w:eastAsia="Calibri"/>
          <w:sz w:val="22"/>
          <w:szCs w:val="22"/>
          <w:lang w:eastAsia="en-US"/>
        </w:rPr>
        <w:t>лицензий МЧС России</w:t>
      </w:r>
      <w:r>
        <w:rPr>
          <w:rFonts w:eastAsia="Calibri"/>
          <w:sz w:val="22"/>
          <w:szCs w:val="22"/>
          <w:lang w:eastAsia="en-US"/>
        </w:rPr>
        <w:t xml:space="preserve"> </w:t>
      </w:r>
      <w:r w:rsidRPr="00E409D0">
        <w:rPr>
          <w:rFonts w:eastAsia="Calibri"/>
          <w:sz w:val="22"/>
          <w:szCs w:val="22"/>
          <w:lang w:eastAsia="en-US"/>
        </w:rPr>
        <w:t xml:space="preserve">«Деятельность по монтажу, техническому обслуживанию и ремонту средств обеспечения пожарной безопасности зданий и сооружений». </w:t>
      </w:r>
    </w:p>
    <w:p w14:paraId="1B66F3A5" w14:textId="7B76F494" w:rsidR="00E409D0" w:rsidRPr="00BE6C3C" w:rsidRDefault="00E409D0" w:rsidP="00BE6C3C">
      <w:pPr>
        <w:spacing w:after="0"/>
        <w:jc w:val="left"/>
        <w:rPr>
          <w:rFonts w:eastAsia="Calibri"/>
          <w:sz w:val="22"/>
          <w:szCs w:val="22"/>
          <w:lang w:eastAsia="en-US"/>
        </w:rPr>
      </w:pPr>
    </w:p>
    <w:p w14:paraId="23A9F156" w14:textId="77777777" w:rsidR="00BE6C3C" w:rsidRPr="00BE6C3C" w:rsidRDefault="00BE6C3C" w:rsidP="00BE6C3C">
      <w:pPr>
        <w:spacing w:after="0"/>
        <w:jc w:val="left"/>
        <w:rPr>
          <w:rFonts w:eastAsia="Calibri"/>
          <w:sz w:val="22"/>
          <w:szCs w:val="22"/>
        </w:rPr>
      </w:pPr>
      <w:r w:rsidRPr="00BE6C3C">
        <w:rPr>
          <w:rFonts w:eastAsia="Calibri"/>
          <w:sz w:val="22"/>
          <w:szCs w:val="22"/>
          <w:lang w:eastAsia="en-US"/>
        </w:rPr>
        <w:t>___________________                ___________________                               /________________/</w:t>
      </w:r>
    </w:p>
    <w:p w14:paraId="499C26B7" w14:textId="77777777" w:rsidR="00BE6C3C" w:rsidRPr="00BE6C3C" w:rsidRDefault="00BE6C3C" w:rsidP="00BE6C3C">
      <w:pPr>
        <w:spacing w:after="0"/>
        <w:ind w:firstLine="567"/>
        <w:jc w:val="left"/>
        <w:rPr>
          <w:rFonts w:eastAsia="Calibri"/>
          <w:sz w:val="22"/>
          <w:szCs w:val="22"/>
          <w:lang w:eastAsia="en-US"/>
        </w:rPr>
      </w:pPr>
      <w:r w:rsidRPr="00BE6C3C">
        <w:rPr>
          <w:rFonts w:eastAsia="Calibri"/>
          <w:sz w:val="22"/>
          <w:szCs w:val="22"/>
          <w:lang w:eastAsia="en-US"/>
        </w:rPr>
        <w:t>(должность)                                  (подпись)                                              (ФИО)</w:t>
      </w:r>
    </w:p>
    <w:p w14:paraId="06861659" w14:textId="77777777" w:rsidR="00BE6C3C" w:rsidRPr="00BE6C3C" w:rsidRDefault="00BE6C3C" w:rsidP="00BE6C3C">
      <w:pPr>
        <w:spacing w:after="0"/>
        <w:jc w:val="left"/>
        <w:rPr>
          <w:rFonts w:eastAsia="Calibri"/>
          <w:sz w:val="22"/>
          <w:szCs w:val="22"/>
          <w:lang w:eastAsia="en-US"/>
        </w:rPr>
      </w:pPr>
    </w:p>
    <w:p w14:paraId="6113FBF8" w14:textId="77777777" w:rsidR="00BE6C3C" w:rsidRPr="00BE6C3C" w:rsidRDefault="00BE6C3C" w:rsidP="00BE6C3C">
      <w:pPr>
        <w:spacing w:after="0"/>
        <w:jc w:val="left"/>
        <w:rPr>
          <w:rFonts w:eastAsia="Calibri"/>
          <w:sz w:val="22"/>
          <w:szCs w:val="22"/>
          <w:lang w:eastAsia="en-US"/>
        </w:rPr>
      </w:pPr>
      <w:r w:rsidRPr="00BE6C3C">
        <w:rPr>
          <w:rFonts w:eastAsia="Calibri"/>
          <w:sz w:val="22"/>
          <w:szCs w:val="22"/>
          <w:lang w:eastAsia="en-US"/>
        </w:rPr>
        <w:t>М.П.</w:t>
      </w:r>
    </w:p>
    <w:p w14:paraId="56B6364E" w14:textId="77777777" w:rsidR="00BE6C3C" w:rsidRPr="00BE6C3C" w:rsidRDefault="00BE6C3C" w:rsidP="00BE6C3C">
      <w:pPr>
        <w:spacing w:after="0"/>
        <w:jc w:val="left"/>
        <w:rPr>
          <w:rFonts w:eastAsia="Calibri"/>
          <w:b/>
          <w:bCs/>
          <w:i/>
          <w:iCs/>
          <w:sz w:val="22"/>
          <w:szCs w:val="22"/>
          <w:lang w:eastAsia="en-US"/>
        </w:rPr>
      </w:pPr>
    </w:p>
    <w:p w14:paraId="274E26AE" w14:textId="77777777" w:rsidR="00BE6C3C" w:rsidRPr="00BE6C3C" w:rsidRDefault="00BE6C3C" w:rsidP="00BE6C3C">
      <w:pPr>
        <w:spacing w:after="0"/>
        <w:jc w:val="left"/>
        <w:rPr>
          <w:rFonts w:eastAsia="Calibri"/>
          <w:b/>
          <w:bCs/>
          <w:i/>
          <w:iCs/>
          <w:sz w:val="22"/>
          <w:szCs w:val="22"/>
          <w:lang w:eastAsia="en-US"/>
        </w:rPr>
      </w:pPr>
    </w:p>
    <w:p w14:paraId="7C2E9A9A" w14:textId="77777777" w:rsidR="00BE6C3C" w:rsidRPr="00BE6C3C" w:rsidRDefault="00BE6C3C" w:rsidP="00BE6C3C">
      <w:pPr>
        <w:spacing w:after="0"/>
        <w:jc w:val="left"/>
        <w:rPr>
          <w:rFonts w:eastAsia="Calibri"/>
          <w:i/>
          <w:iCs/>
          <w:color w:val="FF0000"/>
          <w:sz w:val="22"/>
          <w:szCs w:val="22"/>
        </w:rPr>
      </w:pPr>
      <w:r w:rsidRPr="00BE6C3C">
        <w:rPr>
          <w:rFonts w:eastAsia="Calibri"/>
          <w:i/>
          <w:iCs/>
          <w:color w:val="FF0000"/>
          <w:sz w:val="22"/>
          <w:szCs w:val="22"/>
          <w:lang w:eastAsia="en-US"/>
        </w:rPr>
        <w:t xml:space="preserve">Примечание: </w:t>
      </w:r>
    </w:p>
    <w:p w14:paraId="22EE0B65" w14:textId="77777777" w:rsidR="00BE6C3C" w:rsidRPr="00BE6C3C" w:rsidRDefault="00BE6C3C" w:rsidP="00BE6C3C">
      <w:pPr>
        <w:spacing w:after="0"/>
        <w:jc w:val="left"/>
        <w:rPr>
          <w:rFonts w:ascii="Calibri" w:eastAsia="Calibri" w:hAnsi="Calibri"/>
          <w:i/>
          <w:iCs/>
          <w:color w:val="FF0000"/>
          <w:sz w:val="22"/>
          <w:szCs w:val="22"/>
          <w:lang w:eastAsia="en-US"/>
        </w:rPr>
      </w:pPr>
      <w:r w:rsidRPr="00BE6C3C">
        <w:rPr>
          <w:rFonts w:eastAsia="Calibri"/>
          <w:i/>
          <w:iCs/>
          <w:color w:val="FF0000"/>
          <w:sz w:val="22"/>
          <w:szCs w:val="22"/>
          <w:lang w:eastAsia="en-US"/>
        </w:rPr>
        <w:t>Документы размещаются на электронной торгов</w:t>
      </w:r>
      <w:r w:rsidRPr="00BE6C3C">
        <w:rPr>
          <w:rFonts w:ascii="Calibri" w:eastAsia="Calibri" w:hAnsi="Calibri"/>
          <w:i/>
          <w:iCs/>
          <w:color w:val="FF0000"/>
          <w:sz w:val="22"/>
          <w:szCs w:val="22"/>
          <w:lang w:eastAsia="en-US"/>
        </w:rPr>
        <w:t>ой площадке Участником закупки в формате PDF (один документ - один файл) с именем файла, позволяющим определить его содержание (к примеру: «Устав.</w:t>
      </w:r>
      <w:r w:rsidRPr="00BE6C3C">
        <w:rPr>
          <w:rFonts w:ascii="Calibri" w:eastAsia="Calibri" w:hAnsi="Calibri"/>
          <w:i/>
          <w:iCs/>
          <w:color w:val="FF0000"/>
          <w:sz w:val="22"/>
          <w:szCs w:val="22"/>
          <w:lang w:val="en-US" w:eastAsia="en-US"/>
        </w:rPr>
        <w:t>pdf</w:t>
      </w:r>
      <w:r w:rsidRPr="00BE6C3C">
        <w:rPr>
          <w:rFonts w:ascii="Calibri" w:eastAsia="Calibri" w:hAnsi="Calibri"/>
          <w:i/>
          <w:iCs/>
          <w:color w:val="FF0000"/>
          <w:sz w:val="22"/>
          <w:szCs w:val="22"/>
          <w:lang w:eastAsia="en-US"/>
        </w:rPr>
        <w:t>»).</w:t>
      </w:r>
    </w:p>
    <w:p w14:paraId="2137E880" w14:textId="77777777" w:rsidR="00BE6C3C" w:rsidRPr="00BE6C3C" w:rsidRDefault="00BE6C3C" w:rsidP="00BE6C3C">
      <w:pPr>
        <w:spacing w:after="0"/>
        <w:jc w:val="left"/>
        <w:rPr>
          <w:rFonts w:ascii="Calibri" w:eastAsia="Calibri" w:hAnsi="Calibri"/>
          <w:i/>
          <w:iCs/>
          <w:color w:val="FF0000"/>
          <w:sz w:val="22"/>
          <w:szCs w:val="22"/>
          <w:lang w:eastAsia="en-US"/>
        </w:rPr>
      </w:pPr>
    </w:p>
    <w:p w14:paraId="7598A36C" w14:textId="59F0F90B" w:rsidR="00BE6C3C" w:rsidRDefault="00BE6C3C" w:rsidP="00361FE4">
      <w:pPr>
        <w:spacing w:after="0"/>
        <w:jc w:val="center"/>
        <w:rPr>
          <w:b/>
          <w:i/>
          <w:sz w:val="22"/>
          <w:szCs w:val="22"/>
        </w:rPr>
      </w:pPr>
    </w:p>
    <w:p w14:paraId="0C8F09AB" w14:textId="5D08E6B4" w:rsidR="00BE6C3C" w:rsidRDefault="00BE6C3C" w:rsidP="00361FE4">
      <w:pPr>
        <w:spacing w:after="0"/>
        <w:jc w:val="center"/>
        <w:rPr>
          <w:b/>
          <w:i/>
          <w:sz w:val="22"/>
          <w:szCs w:val="22"/>
        </w:rPr>
      </w:pPr>
    </w:p>
    <w:p w14:paraId="18C5982D" w14:textId="77777777" w:rsidR="00361FE4" w:rsidRPr="003810C5" w:rsidRDefault="00361FE4" w:rsidP="00361FE4">
      <w:pPr>
        <w:spacing w:after="0"/>
        <w:rPr>
          <w:b/>
          <w:sz w:val="22"/>
          <w:szCs w:val="22"/>
        </w:rPr>
      </w:pPr>
    </w:p>
    <w:p w14:paraId="43CB732B" w14:textId="77777777" w:rsidR="00361FE4" w:rsidRPr="003810C5" w:rsidRDefault="00361FE4" w:rsidP="00361FE4">
      <w:pPr>
        <w:spacing w:after="0"/>
        <w:rPr>
          <w:sz w:val="22"/>
          <w:szCs w:val="22"/>
        </w:rPr>
      </w:pPr>
    </w:p>
    <w:p w14:paraId="43B5E398" w14:textId="3CEBFD63" w:rsidR="00BA48C6" w:rsidRPr="003810C5" w:rsidRDefault="00BA48C6" w:rsidP="00BA48C6">
      <w:pPr>
        <w:spacing w:after="0"/>
        <w:ind w:firstLine="709"/>
        <w:rPr>
          <w:sz w:val="22"/>
          <w:szCs w:val="22"/>
        </w:rPr>
        <w:sectPr w:rsidR="00BA48C6" w:rsidRPr="003810C5" w:rsidSect="00361FE4">
          <w:footerReference w:type="default" r:id="rId38"/>
          <w:footerReference w:type="first" r:id="rId39"/>
          <w:pgSz w:w="11906" w:h="16838" w:code="9"/>
          <w:pgMar w:top="851" w:right="851" w:bottom="851" w:left="1134" w:header="0" w:footer="91" w:gutter="0"/>
          <w:cols w:space="720"/>
          <w:titlePg/>
          <w:docGrid w:linePitch="326"/>
        </w:sectPr>
      </w:pPr>
    </w:p>
    <w:p w14:paraId="130D86BE" w14:textId="77777777" w:rsidR="00361FE4" w:rsidRPr="003810C5" w:rsidRDefault="00361FE4" w:rsidP="00CB6DE6">
      <w:pPr>
        <w:spacing w:after="0" w:line="276" w:lineRule="auto"/>
        <w:rPr>
          <w:b/>
          <w:i/>
          <w:sz w:val="22"/>
          <w:szCs w:val="22"/>
        </w:rPr>
      </w:pPr>
    </w:p>
    <w:p w14:paraId="08F6DBED" w14:textId="77777777" w:rsidR="00361FE4" w:rsidRPr="003810C5" w:rsidRDefault="00361FE4" w:rsidP="00361FE4">
      <w:pPr>
        <w:spacing w:after="0" w:line="276" w:lineRule="auto"/>
        <w:jc w:val="center"/>
        <w:rPr>
          <w:b/>
          <w:i/>
          <w:sz w:val="22"/>
          <w:szCs w:val="22"/>
        </w:rPr>
      </w:pPr>
      <w:r w:rsidRPr="003810C5">
        <w:rPr>
          <w:b/>
          <w:i/>
          <w:sz w:val="22"/>
          <w:szCs w:val="22"/>
        </w:rPr>
        <w:t>Приложение № 2 к заявке на участие в закупке</w:t>
      </w:r>
    </w:p>
    <w:p w14:paraId="015FCFB8" w14:textId="77777777" w:rsidR="00361FE4" w:rsidRPr="003810C5" w:rsidRDefault="00361FE4" w:rsidP="00361FE4">
      <w:pPr>
        <w:spacing w:after="0" w:line="276" w:lineRule="auto"/>
        <w:rPr>
          <w:b/>
          <w:i/>
          <w:sz w:val="22"/>
          <w:szCs w:val="22"/>
        </w:rPr>
      </w:pPr>
    </w:p>
    <w:p w14:paraId="53B0774C" w14:textId="77777777" w:rsidR="00361FE4" w:rsidRPr="003810C5" w:rsidRDefault="00361FE4" w:rsidP="00361FE4">
      <w:pPr>
        <w:spacing w:after="0" w:line="276" w:lineRule="auto"/>
        <w:jc w:val="center"/>
        <w:rPr>
          <w:b/>
          <w:i/>
          <w:sz w:val="22"/>
          <w:szCs w:val="22"/>
        </w:rPr>
      </w:pPr>
    </w:p>
    <w:p w14:paraId="33DD73F4" w14:textId="77777777" w:rsidR="00361FE4" w:rsidRPr="003810C5" w:rsidRDefault="00361FE4" w:rsidP="00914FD3">
      <w:pPr>
        <w:spacing w:after="0" w:line="276" w:lineRule="auto"/>
        <w:ind w:firstLine="567"/>
        <w:jc w:val="right"/>
        <w:rPr>
          <w:sz w:val="22"/>
          <w:szCs w:val="22"/>
        </w:rPr>
      </w:pPr>
      <w:r w:rsidRPr="003810C5">
        <w:rPr>
          <w:i/>
          <w:sz w:val="22"/>
          <w:szCs w:val="22"/>
        </w:rPr>
        <w:t>Оформляется на фирменном бланке</w:t>
      </w:r>
    </w:p>
    <w:p w14:paraId="51B638AC" w14:textId="77777777" w:rsidR="00EE0AB4" w:rsidRPr="003810C5" w:rsidRDefault="00EE0AB4" w:rsidP="00EE0AB4">
      <w:pPr>
        <w:spacing w:after="0" w:line="276" w:lineRule="auto"/>
        <w:jc w:val="center"/>
        <w:rPr>
          <w:b/>
          <w:i/>
          <w:sz w:val="22"/>
          <w:szCs w:val="22"/>
        </w:rPr>
      </w:pPr>
    </w:p>
    <w:p w14:paraId="56A900F0" w14:textId="77777777" w:rsidR="00EE0AB4" w:rsidRPr="003810C5" w:rsidRDefault="00EE0AB4" w:rsidP="00EE0AB4">
      <w:pPr>
        <w:ind w:right="142"/>
        <w:jc w:val="center"/>
        <w:rPr>
          <w:b/>
          <w:sz w:val="22"/>
          <w:szCs w:val="22"/>
          <w:u w:val="single"/>
        </w:rPr>
      </w:pPr>
      <w:r w:rsidRPr="003810C5">
        <w:rPr>
          <w:b/>
          <w:snapToGrid w:val="0"/>
          <w:sz w:val="22"/>
          <w:szCs w:val="22"/>
          <w:u w:val="single"/>
        </w:rPr>
        <w:t>Информация о п</w:t>
      </w:r>
      <w:r w:rsidRPr="003810C5">
        <w:rPr>
          <w:b/>
          <w:sz w:val="22"/>
          <w:szCs w:val="22"/>
          <w:u w:val="single"/>
        </w:rPr>
        <w:t>ериоде хозяйственной деятельности участника закупки</w:t>
      </w:r>
    </w:p>
    <w:p w14:paraId="2C95EAF4" w14:textId="77777777" w:rsidR="00EE0AB4" w:rsidRPr="003810C5" w:rsidRDefault="00EE0AB4" w:rsidP="00EE0AB4">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EE0AB4" w:rsidRPr="003810C5" w14:paraId="0F80DC17" w14:textId="77777777" w:rsidTr="00726080">
        <w:trPr>
          <w:trHeight w:val="570"/>
        </w:trPr>
        <w:tc>
          <w:tcPr>
            <w:tcW w:w="5382" w:type="dxa"/>
            <w:vMerge w:val="restart"/>
            <w:vAlign w:val="center"/>
          </w:tcPr>
          <w:p w14:paraId="0E635E79" w14:textId="77777777" w:rsidR="00EE0AB4" w:rsidRPr="003810C5" w:rsidRDefault="00EE0AB4" w:rsidP="00726080">
            <w:pPr>
              <w:ind w:right="142" w:firstLine="0"/>
              <w:jc w:val="left"/>
              <w:rPr>
                <w:b/>
                <w:i/>
                <w:sz w:val="22"/>
                <w:szCs w:val="22"/>
              </w:rPr>
            </w:pPr>
            <w:r w:rsidRPr="003810C5">
              <w:rPr>
                <w:bCs/>
                <w:i/>
                <w:iCs/>
                <w:sz w:val="22"/>
                <w:szCs w:val="22"/>
              </w:rPr>
              <w:t>Срок исчисляется с даты государственной регист</w:t>
            </w:r>
            <w:r w:rsidRPr="003810C5">
              <w:rPr>
                <w:bCs/>
                <w:i/>
                <w:sz w:val="22"/>
                <w:szCs w:val="22"/>
              </w:rPr>
              <w:t>рации юридического лица/индивидуального предпринимателя).</w:t>
            </w:r>
          </w:p>
        </w:tc>
        <w:tc>
          <w:tcPr>
            <w:tcW w:w="5415" w:type="dxa"/>
            <w:gridSpan w:val="3"/>
            <w:vAlign w:val="center"/>
          </w:tcPr>
          <w:p w14:paraId="152BF48B" w14:textId="77777777" w:rsidR="00EE0AB4" w:rsidRPr="003810C5" w:rsidRDefault="00EE0AB4" w:rsidP="0053521F">
            <w:pPr>
              <w:pBdr>
                <w:bottom w:val="single" w:sz="12" w:space="1" w:color="auto"/>
              </w:pBdr>
              <w:ind w:left="851" w:right="142" w:firstLine="0"/>
              <w:jc w:val="center"/>
              <w:rPr>
                <w:b/>
                <w:sz w:val="22"/>
                <w:szCs w:val="22"/>
              </w:rPr>
            </w:pPr>
            <w:r w:rsidRPr="003810C5">
              <w:rPr>
                <w:b/>
                <w:sz w:val="22"/>
                <w:szCs w:val="22"/>
              </w:rPr>
              <w:t>Период деятельности</w:t>
            </w:r>
          </w:p>
          <w:p w14:paraId="52512EE5" w14:textId="77777777" w:rsidR="00EE0AB4" w:rsidRPr="003810C5" w:rsidRDefault="00EE0AB4" w:rsidP="0053521F">
            <w:pPr>
              <w:ind w:right="142" w:firstLine="0"/>
              <w:jc w:val="center"/>
              <w:rPr>
                <w:i/>
                <w:sz w:val="20"/>
                <w:szCs w:val="20"/>
              </w:rPr>
            </w:pPr>
            <w:r w:rsidRPr="003810C5">
              <w:rPr>
                <w:i/>
                <w:sz w:val="20"/>
                <w:szCs w:val="20"/>
              </w:rPr>
              <w:t>(укажите дату регистрации, в соответствии с предоставляемой копией подтверждающего документа)</w:t>
            </w:r>
          </w:p>
        </w:tc>
      </w:tr>
      <w:tr w:rsidR="00EE0AB4" w:rsidRPr="003810C5" w14:paraId="2E00E996" w14:textId="77777777" w:rsidTr="00726080">
        <w:trPr>
          <w:trHeight w:val="585"/>
        </w:trPr>
        <w:tc>
          <w:tcPr>
            <w:tcW w:w="5382" w:type="dxa"/>
            <w:vMerge/>
            <w:vAlign w:val="center"/>
          </w:tcPr>
          <w:p w14:paraId="5D880A1D" w14:textId="77777777" w:rsidR="00EE0AB4" w:rsidRPr="003810C5" w:rsidRDefault="00EE0AB4" w:rsidP="00726080">
            <w:pPr>
              <w:autoSpaceDE w:val="0"/>
              <w:autoSpaceDN w:val="0"/>
              <w:adjustRightInd w:val="0"/>
              <w:spacing w:after="0"/>
              <w:ind w:right="142"/>
              <w:rPr>
                <w:b/>
                <w:sz w:val="22"/>
                <w:szCs w:val="22"/>
              </w:rPr>
            </w:pPr>
          </w:p>
        </w:tc>
        <w:tc>
          <w:tcPr>
            <w:tcW w:w="1701" w:type="dxa"/>
            <w:vAlign w:val="center"/>
          </w:tcPr>
          <w:p w14:paraId="46F8D75F" w14:textId="77777777" w:rsidR="00EE0AB4" w:rsidRPr="003810C5" w:rsidRDefault="00EE0AB4" w:rsidP="00726080">
            <w:pPr>
              <w:ind w:right="142" w:firstLine="0"/>
              <w:jc w:val="center"/>
              <w:rPr>
                <w:b/>
                <w:sz w:val="22"/>
                <w:szCs w:val="22"/>
              </w:rPr>
            </w:pPr>
            <w:r w:rsidRPr="003810C5">
              <w:rPr>
                <w:b/>
                <w:sz w:val="22"/>
                <w:szCs w:val="22"/>
              </w:rPr>
              <w:t>Более 3 (трех) лет</w:t>
            </w:r>
          </w:p>
        </w:tc>
        <w:tc>
          <w:tcPr>
            <w:tcW w:w="2155" w:type="dxa"/>
            <w:vAlign w:val="center"/>
          </w:tcPr>
          <w:p w14:paraId="536B335F" w14:textId="77777777" w:rsidR="00EE0AB4" w:rsidRPr="003810C5" w:rsidRDefault="00EE0AB4" w:rsidP="00726080">
            <w:pPr>
              <w:ind w:right="142" w:firstLine="0"/>
              <w:jc w:val="center"/>
              <w:rPr>
                <w:b/>
                <w:sz w:val="22"/>
                <w:szCs w:val="22"/>
              </w:rPr>
            </w:pPr>
            <w:r w:rsidRPr="003810C5">
              <w:rPr>
                <w:b/>
                <w:sz w:val="22"/>
                <w:szCs w:val="22"/>
              </w:rPr>
              <w:t>От 1 года до 3 (трех) лет включительно</w:t>
            </w:r>
          </w:p>
        </w:tc>
        <w:tc>
          <w:tcPr>
            <w:tcW w:w="1559" w:type="dxa"/>
            <w:vAlign w:val="center"/>
          </w:tcPr>
          <w:p w14:paraId="529EB7E0" w14:textId="77777777" w:rsidR="00EE0AB4" w:rsidRPr="003810C5" w:rsidRDefault="00EE0AB4" w:rsidP="00726080">
            <w:pPr>
              <w:ind w:right="142" w:firstLine="0"/>
              <w:jc w:val="center"/>
              <w:rPr>
                <w:b/>
                <w:sz w:val="22"/>
                <w:szCs w:val="22"/>
              </w:rPr>
            </w:pPr>
            <w:r w:rsidRPr="003810C5">
              <w:rPr>
                <w:b/>
                <w:sz w:val="22"/>
                <w:szCs w:val="22"/>
              </w:rPr>
              <w:t>менее 1 года</w:t>
            </w:r>
          </w:p>
        </w:tc>
      </w:tr>
      <w:tr w:rsidR="00EE0AB4" w:rsidRPr="003810C5" w14:paraId="242A107F" w14:textId="77777777" w:rsidTr="00726080">
        <w:tc>
          <w:tcPr>
            <w:tcW w:w="5382" w:type="dxa"/>
            <w:vMerge/>
            <w:vAlign w:val="center"/>
          </w:tcPr>
          <w:p w14:paraId="740DF7D4" w14:textId="77777777" w:rsidR="00EE0AB4" w:rsidRPr="003810C5" w:rsidRDefault="00EE0AB4" w:rsidP="00726080">
            <w:pPr>
              <w:autoSpaceDE w:val="0"/>
              <w:autoSpaceDN w:val="0"/>
              <w:adjustRightInd w:val="0"/>
              <w:spacing w:after="0"/>
              <w:ind w:right="142" w:firstLine="0"/>
              <w:rPr>
                <w:bCs/>
                <w:i/>
                <w:sz w:val="22"/>
                <w:szCs w:val="22"/>
              </w:rPr>
            </w:pPr>
          </w:p>
        </w:tc>
        <w:tc>
          <w:tcPr>
            <w:tcW w:w="1701" w:type="dxa"/>
            <w:vAlign w:val="center"/>
          </w:tcPr>
          <w:p w14:paraId="56E98623" w14:textId="77777777" w:rsidR="00EE0AB4" w:rsidRPr="003810C5" w:rsidRDefault="00EE0AB4" w:rsidP="00726080">
            <w:pPr>
              <w:ind w:right="142" w:firstLine="0"/>
              <w:jc w:val="left"/>
              <w:rPr>
                <w:b/>
                <w:sz w:val="22"/>
                <w:szCs w:val="22"/>
              </w:rPr>
            </w:pPr>
          </w:p>
        </w:tc>
        <w:tc>
          <w:tcPr>
            <w:tcW w:w="2155" w:type="dxa"/>
            <w:vAlign w:val="center"/>
          </w:tcPr>
          <w:p w14:paraId="57CBCBF3" w14:textId="77777777" w:rsidR="00EE0AB4" w:rsidRPr="003810C5" w:rsidRDefault="00EE0AB4" w:rsidP="00726080">
            <w:pPr>
              <w:ind w:left="851" w:right="142" w:firstLine="0"/>
              <w:jc w:val="left"/>
              <w:rPr>
                <w:b/>
                <w:sz w:val="22"/>
                <w:szCs w:val="22"/>
              </w:rPr>
            </w:pPr>
          </w:p>
        </w:tc>
        <w:tc>
          <w:tcPr>
            <w:tcW w:w="1559" w:type="dxa"/>
            <w:vAlign w:val="center"/>
          </w:tcPr>
          <w:p w14:paraId="405BFDF2" w14:textId="77777777" w:rsidR="00EE0AB4" w:rsidRPr="003810C5" w:rsidRDefault="00EE0AB4" w:rsidP="00726080">
            <w:pPr>
              <w:ind w:left="1417" w:right="142" w:firstLine="0"/>
              <w:jc w:val="center"/>
              <w:rPr>
                <w:b/>
                <w:sz w:val="22"/>
                <w:szCs w:val="22"/>
              </w:rPr>
            </w:pPr>
          </w:p>
        </w:tc>
      </w:tr>
    </w:tbl>
    <w:p w14:paraId="7CC79AF8" w14:textId="77777777" w:rsidR="00EE0AB4" w:rsidRPr="003810C5" w:rsidRDefault="00EE0AB4" w:rsidP="00EE0AB4">
      <w:pPr>
        <w:rPr>
          <w:sz w:val="22"/>
          <w:szCs w:val="22"/>
        </w:rPr>
      </w:pPr>
    </w:p>
    <w:p w14:paraId="10911D33" w14:textId="77777777" w:rsidR="00EE0AB4" w:rsidRPr="003810C5" w:rsidRDefault="00EE0AB4" w:rsidP="00EE0AB4">
      <w:pPr>
        <w:rPr>
          <w:sz w:val="22"/>
          <w:szCs w:val="22"/>
        </w:rPr>
      </w:pPr>
    </w:p>
    <w:p w14:paraId="2A19DFCE" w14:textId="77777777" w:rsidR="00EE0AB4" w:rsidRPr="003810C5" w:rsidRDefault="00EE0AB4" w:rsidP="00EE0AB4">
      <w:pPr>
        <w:spacing w:after="0"/>
        <w:rPr>
          <w:sz w:val="22"/>
          <w:szCs w:val="22"/>
        </w:rPr>
      </w:pPr>
      <w:r w:rsidRPr="003810C5">
        <w:rPr>
          <w:sz w:val="22"/>
          <w:szCs w:val="22"/>
        </w:rPr>
        <w:t>_______________________ _______________________    /___________________/</w:t>
      </w:r>
    </w:p>
    <w:p w14:paraId="3DABB71B" w14:textId="77777777" w:rsidR="00EE0AB4" w:rsidRPr="003810C5" w:rsidRDefault="00EE0AB4" w:rsidP="00EE0AB4">
      <w:pPr>
        <w:spacing w:after="0"/>
        <w:ind w:firstLine="709"/>
        <w:rPr>
          <w:sz w:val="22"/>
          <w:szCs w:val="22"/>
        </w:rPr>
      </w:pPr>
      <w:r w:rsidRPr="003810C5">
        <w:rPr>
          <w:sz w:val="22"/>
          <w:szCs w:val="22"/>
        </w:rPr>
        <w:t>(должность)</w:t>
      </w:r>
      <w:r w:rsidRPr="003810C5">
        <w:rPr>
          <w:sz w:val="22"/>
          <w:szCs w:val="22"/>
        </w:rPr>
        <w:tab/>
        <w:t xml:space="preserve">              </w:t>
      </w:r>
      <w:r w:rsidRPr="003810C5">
        <w:rPr>
          <w:sz w:val="22"/>
          <w:szCs w:val="22"/>
        </w:rPr>
        <w:tab/>
        <w:t xml:space="preserve"> (подпись)</w:t>
      </w:r>
      <w:r w:rsidRPr="003810C5">
        <w:rPr>
          <w:sz w:val="22"/>
          <w:szCs w:val="22"/>
        </w:rPr>
        <w:tab/>
        <w:t xml:space="preserve">                      (ФИО)</w:t>
      </w:r>
    </w:p>
    <w:p w14:paraId="7F9C5568" w14:textId="41115371" w:rsidR="00EE0AB4" w:rsidRPr="003810C5" w:rsidRDefault="00EE0AB4" w:rsidP="00EE0AB4">
      <w:pPr>
        <w:spacing w:after="0"/>
        <w:rPr>
          <w:sz w:val="22"/>
          <w:szCs w:val="22"/>
        </w:rPr>
      </w:pPr>
      <w:r w:rsidRPr="003810C5">
        <w:rPr>
          <w:sz w:val="22"/>
          <w:szCs w:val="22"/>
        </w:rPr>
        <w:t>М.П.</w:t>
      </w:r>
      <w:r w:rsidR="00A56664">
        <w:rPr>
          <w:sz w:val="22"/>
          <w:szCs w:val="22"/>
        </w:rPr>
        <w:t xml:space="preserve"> </w:t>
      </w:r>
      <w:r w:rsidRPr="003810C5">
        <w:rPr>
          <w:sz w:val="22"/>
          <w:szCs w:val="22"/>
        </w:rPr>
        <w:t xml:space="preserve">(при наличии) </w:t>
      </w:r>
    </w:p>
    <w:p w14:paraId="2B856561" w14:textId="77777777" w:rsidR="00EE0AB4" w:rsidRPr="003810C5" w:rsidRDefault="00EE0AB4" w:rsidP="00EE0AB4">
      <w:pPr>
        <w:spacing w:after="0"/>
        <w:rPr>
          <w:i/>
          <w:sz w:val="22"/>
          <w:szCs w:val="22"/>
        </w:rPr>
      </w:pPr>
    </w:p>
    <w:p w14:paraId="378EF19C" w14:textId="77777777" w:rsidR="00361FE4" w:rsidRPr="003810C5" w:rsidRDefault="00361FE4" w:rsidP="00361FE4">
      <w:pPr>
        <w:spacing w:after="0"/>
        <w:rPr>
          <w:sz w:val="22"/>
          <w:szCs w:val="22"/>
        </w:rPr>
      </w:pPr>
    </w:p>
    <w:p w14:paraId="01D7D06E" w14:textId="77777777" w:rsidR="00361FE4" w:rsidRPr="003810C5" w:rsidRDefault="00361FE4" w:rsidP="00361FE4">
      <w:pPr>
        <w:spacing w:after="0"/>
        <w:rPr>
          <w:sz w:val="22"/>
          <w:szCs w:val="22"/>
        </w:rPr>
      </w:pPr>
    </w:p>
    <w:p w14:paraId="4F63CEDF" w14:textId="77777777" w:rsidR="00361FE4" w:rsidRPr="003810C5" w:rsidRDefault="00361FE4" w:rsidP="00361FE4">
      <w:pPr>
        <w:spacing w:after="0"/>
        <w:rPr>
          <w:sz w:val="22"/>
          <w:szCs w:val="22"/>
        </w:rPr>
      </w:pPr>
    </w:p>
    <w:p w14:paraId="430422B8" w14:textId="77777777" w:rsidR="00361FE4" w:rsidRPr="003810C5" w:rsidRDefault="00361FE4" w:rsidP="00361FE4">
      <w:pPr>
        <w:spacing w:after="0"/>
        <w:rPr>
          <w:sz w:val="22"/>
          <w:szCs w:val="22"/>
        </w:rPr>
      </w:pPr>
    </w:p>
    <w:p w14:paraId="10B4D84B" w14:textId="77777777" w:rsidR="00361FE4" w:rsidRPr="003810C5" w:rsidRDefault="00361FE4" w:rsidP="00361FE4">
      <w:pPr>
        <w:spacing w:after="0"/>
        <w:rPr>
          <w:sz w:val="22"/>
          <w:szCs w:val="22"/>
        </w:rPr>
      </w:pPr>
    </w:p>
    <w:p w14:paraId="04DA7ADC" w14:textId="77777777" w:rsidR="00361FE4" w:rsidRPr="003810C5" w:rsidRDefault="00361FE4" w:rsidP="00361FE4">
      <w:pPr>
        <w:spacing w:after="0"/>
        <w:rPr>
          <w:sz w:val="22"/>
          <w:szCs w:val="22"/>
        </w:rPr>
      </w:pPr>
    </w:p>
    <w:p w14:paraId="4CA7F395" w14:textId="77777777" w:rsidR="00361FE4" w:rsidRPr="003810C5" w:rsidRDefault="00361FE4" w:rsidP="00361FE4">
      <w:pPr>
        <w:spacing w:after="0"/>
        <w:rPr>
          <w:sz w:val="22"/>
          <w:szCs w:val="22"/>
        </w:rPr>
      </w:pPr>
    </w:p>
    <w:p w14:paraId="623874AB" w14:textId="77777777" w:rsidR="00361FE4" w:rsidRPr="003810C5" w:rsidRDefault="00361FE4" w:rsidP="00361FE4">
      <w:pPr>
        <w:spacing w:after="0"/>
        <w:rPr>
          <w:sz w:val="22"/>
          <w:szCs w:val="22"/>
        </w:rPr>
      </w:pPr>
    </w:p>
    <w:p w14:paraId="2AE0A049" w14:textId="77777777" w:rsidR="00361FE4" w:rsidRPr="003810C5" w:rsidRDefault="00361FE4" w:rsidP="00361FE4">
      <w:pPr>
        <w:spacing w:after="0"/>
        <w:rPr>
          <w:sz w:val="22"/>
          <w:szCs w:val="22"/>
        </w:rPr>
      </w:pPr>
    </w:p>
    <w:p w14:paraId="0671D409" w14:textId="77777777" w:rsidR="00361FE4" w:rsidRPr="003810C5" w:rsidRDefault="00361FE4" w:rsidP="00361FE4">
      <w:pPr>
        <w:spacing w:after="0"/>
        <w:rPr>
          <w:sz w:val="22"/>
          <w:szCs w:val="22"/>
        </w:rPr>
      </w:pPr>
    </w:p>
    <w:p w14:paraId="57E003A2" w14:textId="77777777" w:rsidR="00361FE4" w:rsidRPr="003810C5" w:rsidRDefault="00361FE4" w:rsidP="00361FE4">
      <w:pPr>
        <w:spacing w:after="0"/>
        <w:rPr>
          <w:sz w:val="22"/>
          <w:szCs w:val="22"/>
        </w:rPr>
      </w:pPr>
    </w:p>
    <w:p w14:paraId="47F837B1" w14:textId="77777777" w:rsidR="00361FE4" w:rsidRPr="003810C5" w:rsidRDefault="00361FE4" w:rsidP="00361FE4">
      <w:pPr>
        <w:spacing w:after="0"/>
        <w:rPr>
          <w:sz w:val="22"/>
          <w:szCs w:val="22"/>
        </w:rPr>
      </w:pPr>
    </w:p>
    <w:p w14:paraId="187D52FA" w14:textId="77777777" w:rsidR="00361FE4" w:rsidRPr="003810C5" w:rsidRDefault="00361FE4" w:rsidP="00361FE4">
      <w:pPr>
        <w:spacing w:after="0"/>
        <w:rPr>
          <w:sz w:val="22"/>
          <w:szCs w:val="22"/>
        </w:rPr>
      </w:pPr>
    </w:p>
    <w:p w14:paraId="1AE4F3D9" w14:textId="77777777" w:rsidR="00361FE4" w:rsidRPr="003810C5" w:rsidRDefault="00361FE4" w:rsidP="00361FE4">
      <w:pPr>
        <w:spacing w:after="0"/>
        <w:rPr>
          <w:sz w:val="22"/>
          <w:szCs w:val="22"/>
        </w:rPr>
      </w:pPr>
    </w:p>
    <w:p w14:paraId="5C6B9A0E" w14:textId="77777777" w:rsidR="00361FE4" w:rsidRPr="003810C5" w:rsidRDefault="00361FE4" w:rsidP="00361FE4">
      <w:pPr>
        <w:spacing w:after="0"/>
        <w:rPr>
          <w:sz w:val="22"/>
          <w:szCs w:val="22"/>
        </w:rPr>
      </w:pPr>
    </w:p>
    <w:p w14:paraId="2701FD34" w14:textId="77777777" w:rsidR="00361FE4" w:rsidRPr="003810C5" w:rsidRDefault="00361FE4" w:rsidP="00361FE4">
      <w:pPr>
        <w:spacing w:after="0"/>
        <w:rPr>
          <w:sz w:val="22"/>
          <w:szCs w:val="22"/>
        </w:rPr>
      </w:pPr>
    </w:p>
    <w:p w14:paraId="125B7FDF" w14:textId="77777777" w:rsidR="00361FE4" w:rsidRPr="003810C5" w:rsidRDefault="00361FE4" w:rsidP="00361FE4">
      <w:pPr>
        <w:spacing w:after="0"/>
        <w:rPr>
          <w:sz w:val="22"/>
          <w:szCs w:val="22"/>
        </w:rPr>
      </w:pPr>
    </w:p>
    <w:p w14:paraId="5B454888" w14:textId="77777777" w:rsidR="00361FE4" w:rsidRPr="003810C5" w:rsidRDefault="00361FE4" w:rsidP="00361FE4">
      <w:pPr>
        <w:spacing w:after="0"/>
        <w:rPr>
          <w:sz w:val="22"/>
          <w:szCs w:val="22"/>
        </w:rPr>
      </w:pPr>
    </w:p>
    <w:p w14:paraId="0BFC5DEE" w14:textId="77777777" w:rsidR="00B473F5" w:rsidRPr="003810C5" w:rsidRDefault="00B473F5" w:rsidP="00361FE4">
      <w:pPr>
        <w:spacing w:after="0"/>
        <w:rPr>
          <w:sz w:val="22"/>
          <w:szCs w:val="22"/>
        </w:rPr>
      </w:pPr>
    </w:p>
    <w:p w14:paraId="6BAC22BD" w14:textId="77777777" w:rsidR="00B473F5" w:rsidRPr="003810C5" w:rsidRDefault="00B473F5" w:rsidP="00361FE4">
      <w:pPr>
        <w:spacing w:after="0"/>
        <w:rPr>
          <w:sz w:val="22"/>
          <w:szCs w:val="22"/>
        </w:rPr>
      </w:pPr>
    </w:p>
    <w:p w14:paraId="45BD9E1A" w14:textId="77777777" w:rsidR="00B473F5" w:rsidRPr="003810C5" w:rsidRDefault="00B473F5" w:rsidP="00361FE4">
      <w:pPr>
        <w:spacing w:after="0"/>
        <w:rPr>
          <w:sz w:val="22"/>
          <w:szCs w:val="22"/>
        </w:rPr>
      </w:pPr>
    </w:p>
    <w:p w14:paraId="16672596" w14:textId="77777777" w:rsidR="00B473F5" w:rsidRPr="003810C5" w:rsidRDefault="00B473F5" w:rsidP="00361FE4">
      <w:pPr>
        <w:spacing w:after="0"/>
        <w:rPr>
          <w:sz w:val="22"/>
          <w:szCs w:val="22"/>
        </w:rPr>
      </w:pPr>
    </w:p>
    <w:p w14:paraId="0E19B2AD" w14:textId="77777777" w:rsidR="00B473F5" w:rsidRPr="003810C5" w:rsidRDefault="00B473F5" w:rsidP="00361FE4">
      <w:pPr>
        <w:spacing w:after="0"/>
        <w:rPr>
          <w:sz w:val="22"/>
          <w:szCs w:val="22"/>
        </w:rPr>
      </w:pPr>
    </w:p>
    <w:p w14:paraId="0AE85FC2" w14:textId="77777777" w:rsidR="00B473F5" w:rsidRPr="003810C5" w:rsidRDefault="00B473F5" w:rsidP="00361FE4">
      <w:pPr>
        <w:spacing w:after="0"/>
        <w:rPr>
          <w:sz w:val="22"/>
          <w:szCs w:val="22"/>
        </w:rPr>
      </w:pPr>
    </w:p>
    <w:p w14:paraId="0FAE3ED7" w14:textId="77777777" w:rsidR="00B473F5" w:rsidRPr="003810C5" w:rsidRDefault="00B473F5" w:rsidP="00361FE4">
      <w:pPr>
        <w:spacing w:after="0"/>
        <w:rPr>
          <w:sz w:val="22"/>
          <w:szCs w:val="22"/>
        </w:rPr>
      </w:pPr>
    </w:p>
    <w:p w14:paraId="2AAD7BC6" w14:textId="77777777" w:rsidR="00D73705" w:rsidRPr="003810C5" w:rsidRDefault="00181896" w:rsidP="00361FE4">
      <w:pPr>
        <w:spacing w:after="0"/>
        <w:rPr>
          <w:b/>
          <w:i/>
          <w:color w:val="FF0000"/>
          <w:sz w:val="22"/>
          <w:szCs w:val="22"/>
          <w:u w:val="single"/>
        </w:rPr>
      </w:pPr>
      <w:r w:rsidRPr="003810C5">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5C722136" w14:textId="77777777" w:rsidR="00D73705" w:rsidRPr="003810C5" w:rsidRDefault="00D73705" w:rsidP="00181896">
      <w:pPr>
        <w:spacing w:after="0"/>
        <w:rPr>
          <w:b/>
          <w:i/>
          <w:color w:val="FF0000"/>
          <w:sz w:val="22"/>
          <w:szCs w:val="22"/>
          <w:u w:val="single"/>
        </w:rPr>
      </w:pPr>
      <w:r w:rsidRPr="003810C5">
        <w:rPr>
          <w:b/>
          <w:i/>
          <w:color w:val="FF0000"/>
          <w:sz w:val="22"/>
          <w:szCs w:val="22"/>
          <w:u w:val="single"/>
        </w:rPr>
        <w:t xml:space="preserve">Содержащиеся в данном приложении сведения используются в качестве одного </w:t>
      </w:r>
      <w:r w:rsidR="00693D78" w:rsidRPr="003810C5">
        <w:rPr>
          <w:b/>
          <w:i/>
          <w:color w:val="FF0000"/>
          <w:sz w:val="22"/>
          <w:szCs w:val="22"/>
          <w:u w:val="single"/>
        </w:rPr>
        <w:t>из критериев</w:t>
      </w:r>
      <w:r w:rsidRPr="003810C5">
        <w:rPr>
          <w:b/>
          <w:i/>
          <w:color w:val="FF0000"/>
          <w:sz w:val="22"/>
          <w:szCs w:val="22"/>
          <w:u w:val="single"/>
        </w:rPr>
        <w:t xml:space="preserve"> оценки заявки Участника.</w:t>
      </w:r>
    </w:p>
    <w:p w14:paraId="2170FCFF" w14:textId="77777777" w:rsidR="00D73705" w:rsidRPr="003810C5" w:rsidRDefault="00D73705" w:rsidP="00361FE4">
      <w:pPr>
        <w:spacing w:after="0"/>
        <w:rPr>
          <w:b/>
          <w:sz w:val="22"/>
          <w:szCs w:val="22"/>
          <w:u w:val="single"/>
        </w:rPr>
        <w:sectPr w:rsidR="00D73705" w:rsidRPr="003810C5" w:rsidSect="00361FE4">
          <w:footerReference w:type="even" r:id="rId40"/>
          <w:footerReference w:type="default" r:id="rId41"/>
          <w:headerReference w:type="first" r:id="rId42"/>
          <w:pgSz w:w="11906" w:h="16838" w:code="9"/>
          <w:pgMar w:top="709" w:right="1134" w:bottom="851" w:left="567" w:header="0" w:footer="91" w:gutter="0"/>
          <w:cols w:space="708"/>
          <w:titlePg/>
          <w:docGrid w:linePitch="360"/>
        </w:sectPr>
      </w:pPr>
    </w:p>
    <w:p w14:paraId="06A67717" w14:textId="77777777" w:rsidR="00361FE4" w:rsidRPr="003810C5" w:rsidRDefault="00361FE4" w:rsidP="00361FE4">
      <w:pPr>
        <w:rPr>
          <w:color w:val="FF0000"/>
          <w:sz w:val="22"/>
          <w:szCs w:val="22"/>
        </w:rPr>
      </w:pPr>
    </w:p>
    <w:p w14:paraId="3B336687" w14:textId="77777777" w:rsidR="00361FE4" w:rsidRPr="003810C5" w:rsidRDefault="00361FE4" w:rsidP="00361FE4">
      <w:pPr>
        <w:spacing w:after="0" w:line="276" w:lineRule="auto"/>
        <w:jc w:val="center"/>
        <w:rPr>
          <w:b/>
          <w:i/>
          <w:sz w:val="22"/>
          <w:szCs w:val="22"/>
        </w:rPr>
      </w:pPr>
      <w:r w:rsidRPr="003810C5">
        <w:rPr>
          <w:b/>
          <w:i/>
          <w:sz w:val="22"/>
          <w:szCs w:val="22"/>
        </w:rPr>
        <w:t>Приложение № 3 к заявке на участие в закупке</w:t>
      </w:r>
    </w:p>
    <w:p w14:paraId="3DF11339" w14:textId="77777777" w:rsidR="00361FE4" w:rsidRPr="003810C5" w:rsidRDefault="00361FE4" w:rsidP="00361FE4">
      <w:pPr>
        <w:widowControl w:val="0"/>
        <w:spacing w:after="0" w:line="276" w:lineRule="auto"/>
        <w:rPr>
          <w:i/>
          <w:sz w:val="22"/>
          <w:szCs w:val="22"/>
        </w:rPr>
      </w:pPr>
    </w:p>
    <w:p w14:paraId="647B44CD" w14:textId="77777777" w:rsidR="00145053" w:rsidRPr="003810C5" w:rsidRDefault="00361FE4" w:rsidP="00361FE4">
      <w:pPr>
        <w:suppressAutoHyphens/>
        <w:spacing w:after="0" w:line="276" w:lineRule="auto"/>
        <w:jc w:val="right"/>
        <w:rPr>
          <w:i/>
          <w:sz w:val="22"/>
          <w:szCs w:val="22"/>
        </w:rPr>
      </w:pPr>
      <w:r w:rsidRPr="003810C5">
        <w:rPr>
          <w:sz w:val="22"/>
          <w:szCs w:val="22"/>
        </w:rPr>
        <w:t> </w:t>
      </w:r>
      <w:r w:rsidRPr="003810C5">
        <w:rPr>
          <w:i/>
          <w:sz w:val="22"/>
          <w:szCs w:val="22"/>
        </w:rPr>
        <w:t>Оформляется на фирменном бланке</w:t>
      </w:r>
    </w:p>
    <w:p w14:paraId="680B572B" w14:textId="77777777" w:rsidR="00361FE4" w:rsidRPr="003810C5" w:rsidRDefault="00361FE4" w:rsidP="00361FE4">
      <w:pPr>
        <w:tabs>
          <w:tab w:val="left" w:pos="984"/>
        </w:tabs>
        <w:spacing w:after="0"/>
        <w:ind w:left="44" w:right="146"/>
        <w:jc w:val="center"/>
        <w:rPr>
          <w:b/>
          <w:sz w:val="22"/>
          <w:szCs w:val="22"/>
          <w:u w:val="single"/>
        </w:rPr>
      </w:pPr>
      <w:r w:rsidRPr="003810C5">
        <w:rPr>
          <w:b/>
          <w:sz w:val="22"/>
          <w:szCs w:val="22"/>
          <w:u w:val="single"/>
        </w:rPr>
        <w:t>Наличие у Участника закупки официальных положительных отзывов, благодарственных пис</w:t>
      </w:r>
      <w:r w:rsidR="00132E29" w:rsidRPr="003810C5">
        <w:rPr>
          <w:b/>
          <w:sz w:val="22"/>
          <w:szCs w:val="22"/>
          <w:u w:val="single"/>
        </w:rPr>
        <w:t>ем (далее по тексту - писем) от</w:t>
      </w:r>
    </w:p>
    <w:p w14:paraId="161BFFA4" w14:textId="45A75585" w:rsidR="00361FE4" w:rsidRPr="003810C5" w:rsidRDefault="00361FE4" w:rsidP="00361FE4">
      <w:pPr>
        <w:tabs>
          <w:tab w:val="left" w:pos="984"/>
        </w:tabs>
        <w:spacing w:after="0"/>
        <w:ind w:left="44" w:right="146"/>
        <w:jc w:val="center"/>
        <w:rPr>
          <w:b/>
          <w:sz w:val="22"/>
          <w:szCs w:val="22"/>
          <w:u w:val="single"/>
        </w:rPr>
      </w:pPr>
      <w:r w:rsidRPr="003810C5">
        <w:rPr>
          <w:b/>
          <w:color w:val="000000"/>
          <w:sz w:val="22"/>
          <w:szCs w:val="22"/>
          <w:u w:val="single"/>
          <w:shd w:val="clear" w:color="auto" w:fill="FFFFFF"/>
        </w:rPr>
        <w:t>организаций/индивидуальных предпринимателей</w:t>
      </w:r>
      <w:r w:rsidR="00132E29" w:rsidRPr="003810C5">
        <w:rPr>
          <w:b/>
          <w:sz w:val="22"/>
          <w:szCs w:val="22"/>
          <w:u w:val="single"/>
        </w:rPr>
        <w:t xml:space="preserve"> </w:t>
      </w:r>
      <w:r w:rsidRPr="003810C5">
        <w:rPr>
          <w:b/>
          <w:sz w:val="22"/>
          <w:szCs w:val="22"/>
          <w:u w:val="single"/>
        </w:rPr>
        <w:t xml:space="preserve">по успешным </w:t>
      </w:r>
      <w:r w:rsidR="00761A3F">
        <w:rPr>
          <w:b/>
          <w:sz w:val="22"/>
          <w:szCs w:val="22"/>
          <w:u w:val="single"/>
        </w:rPr>
        <w:t>выполненным работам (</w:t>
      </w:r>
      <w:r w:rsidR="00A56664">
        <w:rPr>
          <w:b/>
          <w:sz w:val="22"/>
          <w:szCs w:val="22"/>
          <w:u w:val="single"/>
        </w:rPr>
        <w:t>оказанным услугам</w:t>
      </w:r>
      <w:r w:rsidR="00761A3F">
        <w:rPr>
          <w:b/>
          <w:sz w:val="22"/>
          <w:szCs w:val="22"/>
          <w:u w:val="single"/>
        </w:rPr>
        <w:t>)</w:t>
      </w:r>
      <w:r w:rsidR="00A56664">
        <w:rPr>
          <w:b/>
          <w:sz w:val="22"/>
          <w:szCs w:val="22"/>
          <w:u w:val="single"/>
        </w:rPr>
        <w:t xml:space="preserve"> </w:t>
      </w:r>
      <w:r w:rsidRPr="003810C5">
        <w:rPr>
          <w:b/>
          <w:sz w:val="22"/>
          <w:szCs w:val="22"/>
          <w:u w:val="single"/>
        </w:rPr>
        <w:t>участником закупки сопоставимого характера, подтвержденных заключенными контрактами (до</w:t>
      </w:r>
      <w:r w:rsidR="00132E29" w:rsidRPr="003810C5">
        <w:rPr>
          <w:b/>
          <w:sz w:val="22"/>
          <w:szCs w:val="22"/>
          <w:u w:val="single"/>
        </w:rPr>
        <w:t>говорами) за период с 01.01.202</w:t>
      </w:r>
      <w:r w:rsidR="00843386">
        <w:rPr>
          <w:b/>
          <w:sz w:val="22"/>
          <w:szCs w:val="22"/>
          <w:u w:val="single"/>
        </w:rPr>
        <w:t>3</w:t>
      </w:r>
      <w:r w:rsidRPr="003810C5">
        <w:rPr>
          <w:b/>
          <w:sz w:val="22"/>
          <w:szCs w:val="22"/>
          <w:u w:val="single"/>
        </w:rPr>
        <w:t xml:space="preserve"> до даты подачи заявки на участие в закупке.</w:t>
      </w:r>
    </w:p>
    <w:p w14:paraId="4B2AE316" w14:textId="77777777" w:rsidR="00361FE4" w:rsidRPr="003810C5" w:rsidRDefault="00361FE4" w:rsidP="00361FE4">
      <w:pPr>
        <w:spacing w:after="0"/>
        <w:jc w:val="center"/>
        <w:rPr>
          <w:snapToGrid w:val="0"/>
          <w:sz w:val="22"/>
          <w:szCs w:val="22"/>
        </w:rPr>
      </w:pPr>
    </w:p>
    <w:tbl>
      <w:tblPr>
        <w:tblStyle w:val="af6"/>
        <w:tblW w:w="15304" w:type="dxa"/>
        <w:tblLook w:val="04A0" w:firstRow="1" w:lastRow="0" w:firstColumn="1" w:lastColumn="0" w:noHBand="0" w:noVBand="1"/>
      </w:tblPr>
      <w:tblGrid>
        <w:gridCol w:w="1101"/>
        <w:gridCol w:w="7087"/>
        <w:gridCol w:w="7116"/>
      </w:tblGrid>
      <w:tr w:rsidR="00361FE4" w:rsidRPr="003810C5" w14:paraId="72DAC8CF" w14:textId="77777777" w:rsidTr="001F0719">
        <w:tc>
          <w:tcPr>
            <w:tcW w:w="1101" w:type="dxa"/>
            <w:vAlign w:val="center"/>
          </w:tcPr>
          <w:p w14:paraId="475698C9" w14:textId="77777777" w:rsidR="00361FE4" w:rsidRPr="003810C5" w:rsidRDefault="00361FE4" w:rsidP="00361FE4">
            <w:pPr>
              <w:spacing w:after="0"/>
              <w:ind w:right="142" w:firstLine="0"/>
              <w:rPr>
                <w:b/>
                <w:sz w:val="22"/>
                <w:szCs w:val="22"/>
              </w:rPr>
            </w:pPr>
            <w:r w:rsidRPr="003810C5">
              <w:rPr>
                <w:b/>
                <w:sz w:val="22"/>
                <w:szCs w:val="22"/>
              </w:rPr>
              <w:t xml:space="preserve">№ п/п </w:t>
            </w:r>
          </w:p>
        </w:tc>
        <w:tc>
          <w:tcPr>
            <w:tcW w:w="7087" w:type="dxa"/>
            <w:vAlign w:val="center"/>
          </w:tcPr>
          <w:p w14:paraId="60303008" w14:textId="77777777" w:rsidR="00361FE4" w:rsidRPr="003810C5" w:rsidRDefault="00361FE4" w:rsidP="00361FE4">
            <w:pPr>
              <w:spacing w:after="0"/>
              <w:ind w:right="142" w:firstLine="0"/>
              <w:jc w:val="center"/>
              <w:rPr>
                <w:b/>
                <w:sz w:val="22"/>
                <w:szCs w:val="22"/>
              </w:rPr>
            </w:pPr>
            <w:r w:rsidRPr="003810C5">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14:paraId="33AF9B04" w14:textId="67563D20" w:rsidR="00361FE4" w:rsidRPr="003810C5" w:rsidRDefault="00361FE4" w:rsidP="00A56664">
            <w:pPr>
              <w:spacing w:after="0"/>
              <w:ind w:right="142" w:firstLine="0"/>
              <w:jc w:val="center"/>
              <w:rPr>
                <w:b/>
                <w:sz w:val="22"/>
                <w:szCs w:val="22"/>
              </w:rPr>
            </w:pPr>
            <w:r w:rsidRPr="003810C5">
              <w:rPr>
                <w:b/>
                <w:sz w:val="22"/>
                <w:szCs w:val="22"/>
              </w:rPr>
              <w:t>Реквизиты (номер, дата) предоставляемых копий контрактов (дого</w:t>
            </w:r>
            <w:r w:rsidR="000C025F" w:rsidRPr="003810C5">
              <w:rPr>
                <w:b/>
                <w:sz w:val="22"/>
                <w:szCs w:val="22"/>
              </w:rPr>
              <w:t>воров), подтверждающих выполнение</w:t>
            </w:r>
            <w:r w:rsidRPr="003810C5">
              <w:rPr>
                <w:b/>
                <w:sz w:val="22"/>
                <w:szCs w:val="22"/>
              </w:rPr>
              <w:t xml:space="preserve"> </w:t>
            </w:r>
            <w:r w:rsidR="00A56664">
              <w:rPr>
                <w:b/>
                <w:sz w:val="22"/>
                <w:szCs w:val="22"/>
              </w:rPr>
              <w:t>работ (оказанных услуг</w:t>
            </w:r>
            <w:r w:rsidR="000C025F" w:rsidRPr="003810C5">
              <w:rPr>
                <w:b/>
                <w:sz w:val="22"/>
                <w:szCs w:val="22"/>
              </w:rPr>
              <w:t>)</w:t>
            </w:r>
            <w:r w:rsidRPr="003810C5">
              <w:rPr>
                <w:b/>
                <w:sz w:val="22"/>
                <w:szCs w:val="22"/>
              </w:rPr>
              <w:t>, за исполнение которого получено благодарственное письмо (положительный отзыв)</w:t>
            </w:r>
          </w:p>
        </w:tc>
      </w:tr>
      <w:tr w:rsidR="00361FE4" w:rsidRPr="003810C5" w14:paraId="0EE8B5ED" w14:textId="77777777" w:rsidTr="001F0719">
        <w:tc>
          <w:tcPr>
            <w:tcW w:w="1101" w:type="dxa"/>
            <w:vAlign w:val="center"/>
          </w:tcPr>
          <w:p w14:paraId="4E569DAB" w14:textId="77777777" w:rsidR="00361FE4" w:rsidRPr="003810C5" w:rsidRDefault="00361FE4" w:rsidP="00361FE4">
            <w:pPr>
              <w:ind w:right="142" w:firstLine="0"/>
              <w:rPr>
                <w:b/>
                <w:sz w:val="22"/>
                <w:szCs w:val="22"/>
              </w:rPr>
            </w:pPr>
            <w:r w:rsidRPr="003810C5">
              <w:rPr>
                <w:b/>
                <w:sz w:val="22"/>
                <w:szCs w:val="22"/>
              </w:rPr>
              <w:t>1.</w:t>
            </w:r>
          </w:p>
        </w:tc>
        <w:tc>
          <w:tcPr>
            <w:tcW w:w="7087" w:type="dxa"/>
            <w:vAlign w:val="center"/>
          </w:tcPr>
          <w:p w14:paraId="6BEB7552" w14:textId="77777777" w:rsidR="00361FE4" w:rsidRPr="003810C5" w:rsidRDefault="00361FE4" w:rsidP="00361FE4">
            <w:pPr>
              <w:ind w:right="142"/>
              <w:rPr>
                <w:sz w:val="22"/>
                <w:szCs w:val="22"/>
              </w:rPr>
            </w:pPr>
          </w:p>
        </w:tc>
        <w:tc>
          <w:tcPr>
            <w:tcW w:w="7116" w:type="dxa"/>
            <w:vAlign w:val="center"/>
          </w:tcPr>
          <w:p w14:paraId="4300C094" w14:textId="77777777" w:rsidR="00361FE4" w:rsidRPr="003810C5" w:rsidRDefault="00361FE4" w:rsidP="00361FE4">
            <w:pPr>
              <w:ind w:right="142"/>
              <w:rPr>
                <w:sz w:val="22"/>
                <w:szCs w:val="22"/>
              </w:rPr>
            </w:pPr>
          </w:p>
        </w:tc>
      </w:tr>
      <w:tr w:rsidR="00361FE4" w:rsidRPr="003810C5" w14:paraId="21481629" w14:textId="77777777" w:rsidTr="001F0719">
        <w:tc>
          <w:tcPr>
            <w:tcW w:w="1101" w:type="dxa"/>
            <w:vAlign w:val="center"/>
          </w:tcPr>
          <w:p w14:paraId="1097F581" w14:textId="77777777" w:rsidR="00361FE4" w:rsidRPr="003810C5" w:rsidRDefault="00361FE4" w:rsidP="00361FE4">
            <w:pPr>
              <w:ind w:right="142" w:firstLine="0"/>
              <w:jc w:val="left"/>
              <w:rPr>
                <w:b/>
                <w:sz w:val="22"/>
                <w:szCs w:val="22"/>
              </w:rPr>
            </w:pPr>
            <w:r w:rsidRPr="003810C5">
              <w:rPr>
                <w:b/>
                <w:sz w:val="22"/>
                <w:szCs w:val="22"/>
              </w:rPr>
              <w:t>2.</w:t>
            </w:r>
          </w:p>
        </w:tc>
        <w:tc>
          <w:tcPr>
            <w:tcW w:w="7087" w:type="dxa"/>
            <w:vAlign w:val="center"/>
          </w:tcPr>
          <w:p w14:paraId="30B21661" w14:textId="77777777" w:rsidR="00361FE4" w:rsidRPr="003810C5" w:rsidRDefault="00361FE4" w:rsidP="00361FE4">
            <w:pPr>
              <w:ind w:right="142"/>
              <w:rPr>
                <w:sz w:val="22"/>
                <w:szCs w:val="22"/>
              </w:rPr>
            </w:pPr>
          </w:p>
        </w:tc>
        <w:tc>
          <w:tcPr>
            <w:tcW w:w="7116" w:type="dxa"/>
            <w:vAlign w:val="center"/>
          </w:tcPr>
          <w:p w14:paraId="3B1149C6" w14:textId="77777777" w:rsidR="00361FE4" w:rsidRPr="003810C5" w:rsidRDefault="00361FE4" w:rsidP="00361FE4">
            <w:pPr>
              <w:ind w:right="142"/>
              <w:rPr>
                <w:sz w:val="22"/>
                <w:szCs w:val="22"/>
              </w:rPr>
            </w:pPr>
          </w:p>
        </w:tc>
      </w:tr>
      <w:tr w:rsidR="00361FE4" w:rsidRPr="003810C5" w14:paraId="6B1A3C9E" w14:textId="77777777" w:rsidTr="001F0719">
        <w:tc>
          <w:tcPr>
            <w:tcW w:w="1101" w:type="dxa"/>
            <w:vAlign w:val="center"/>
          </w:tcPr>
          <w:p w14:paraId="6586E594" w14:textId="77777777" w:rsidR="00361FE4" w:rsidRPr="003810C5" w:rsidRDefault="00361FE4" w:rsidP="00361FE4">
            <w:pPr>
              <w:ind w:right="142" w:firstLine="0"/>
              <w:rPr>
                <w:b/>
                <w:sz w:val="22"/>
                <w:szCs w:val="22"/>
              </w:rPr>
            </w:pPr>
            <w:r w:rsidRPr="003810C5">
              <w:rPr>
                <w:b/>
                <w:sz w:val="22"/>
                <w:szCs w:val="22"/>
              </w:rPr>
              <w:t>…</w:t>
            </w:r>
          </w:p>
        </w:tc>
        <w:tc>
          <w:tcPr>
            <w:tcW w:w="7087" w:type="dxa"/>
            <w:vAlign w:val="center"/>
          </w:tcPr>
          <w:p w14:paraId="032251EF" w14:textId="77777777" w:rsidR="00361FE4" w:rsidRPr="003810C5" w:rsidRDefault="00361FE4" w:rsidP="00361FE4">
            <w:pPr>
              <w:ind w:right="142"/>
              <w:rPr>
                <w:sz w:val="22"/>
                <w:szCs w:val="22"/>
              </w:rPr>
            </w:pPr>
          </w:p>
        </w:tc>
        <w:tc>
          <w:tcPr>
            <w:tcW w:w="7116" w:type="dxa"/>
            <w:vAlign w:val="center"/>
          </w:tcPr>
          <w:p w14:paraId="56ADF844" w14:textId="77777777" w:rsidR="00361FE4" w:rsidRPr="003810C5" w:rsidRDefault="00361FE4" w:rsidP="00361FE4">
            <w:pPr>
              <w:ind w:right="142"/>
              <w:rPr>
                <w:sz w:val="22"/>
                <w:szCs w:val="22"/>
              </w:rPr>
            </w:pPr>
          </w:p>
        </w:tc>
      </w:tr>
      <w:tr w:rsidR="00361FE4" w:rsidRPr="003810C5" w14:paraId="18DFCBBB" w14:textId="77777777" w:rsidTr="001F0719">
        <w:tc>
          <w:tcPr>
            <w:tcW w:w="1101" w:type="dxa"/>
            <w:vAlign w:val="center"/>
          </w:tcPr>
          <w:p w14:paraId="68946A2A" w14:textId="77777777" w:rsidR="00361FE4" w:rsidRPr="003810C5" w:rsidRDefault="00361FE4" w:rsidP="00361FE4">
            <w:pPr>
              <w:ind w:right="142" w:firstLine="0"/>
              <w:rPr>
                <w:b/>
                <w:sz w:val="22"/>
                <w:szCs w:val="22"/>
              </w:rPr>
            </w:pPr>
          </w:p>
        </w:tc>
        <w:tc>
          <w:tcPr>
            <w:tcW w:w="7087" w:type="dxa"/>
            <w:vAlign w:val="center"/>
          </w:tcPr>
          <w:p w14:paraId="20B9B556" w14:textId="77777777" w:rsidR="00361FE4" w:rsidRPr="003810C5" w:rsidRDefault="00361FE4" w:rsidP="00361FE4">
            <w:pPr>
              <w:ind w:right="142"/>
              <w:rPr>
                <w:sz w:val="22"/>
                <w:szCs w:val="22"/>
              </w:rPr>
            </w:pPr>
          </w:p>
        </w:tc>
        <w:tc>
          <w:tcPr>
            <w:tcW w:w="7116" w:type="dxa"/>
            <w:vAlign w:val="center"/>
          </w:tcPr>
          <w:p w14:paraId="0F6E632F" w14:textId="77777777" w:rsidR="00361FE4" w:rsidRPr="003810C5" w:rsidRDefault="00361FE4" w:rsidP="00361FE4">
            <w:pPr>
              <w:ind w:right="142"/>
              <w:rPr>
                <w:sz w:val="22"/>
                <w:szCs w:val="22"/>
              </w:rPr>
            </w:pPr>
          </w:p>
        </w:tc>
      </w:tr>
      <w:tr w:rsidR="00361FE4" w:rsidRPr="003810C5" w14:paraId="4B1C4709" w14:textId="77777777" w:rsidTr="001F0719">
        <w:tc>
          <w:tcPr>
            <w:tcW w:w="1101" w:type="dxa"/>
            <w:vAlign w:val="center"/>
          </w:tcPr>
          <w:p w14:paraId="5C978D9D" w14:textId="77777777" w:rsidR="00361FE4" w:rsidRPr="003810C5" w:rsidRDefault="00361FE4" w:rsidP="00361FE4">
            <w:pPr>
              <w:ind w:right="142" w:firstLine="0"/>
              <w:rPr>
                <w:b/>
                <w:sz w:val="22"/>
                <w:szCs w:val="22"/>
              </w:rPr>
            </w:pPr>
          </w:p>
        </w:tc>
        <w:tc>
          <w:tcPr>
            <w:tcW w:w="7087" w:type="dxa"/>
            <w:vAlign w:val="center"/>
          </w:tcPr>
          <w:p w14:paraId="3D20A138" w14:textId="77777777" w:rsidR="00361FE4" w:rsidRPr="003810C5" w:rsidRDefault="00361FE4" w:rsidP="00361FE4">
            <w:pPr>
              <w:ind w:right="142"/>
              <w:rPr>
                <w:sz w:val="22"/>
                <w:szCs w:val="22"/>
              </w:rPr>
            </w:pPr>
          </w:p>
        </w:tc>
        <w:tc>
          <w:tcPr>
            <w:tcW w:w="7116" w:type="dxa"/>
            <w:vAlign w:val="center"/>
          </w:tcPr>
          <w:p w14:paraId="27D5AB60" w14:textId="77777777" w:rsidR="00361FE4" w:rsidRPr="003810C5" w:rsidRDefault="00361FE4" w:rsidP="00361FE4">
            <w:pPr>
              <w:ind w:right="142"/>
              <w:rPr>
                <w:sz w:val="22"/>
                <w:szCs w:val="22"/>
              </w:rPr>
            </w:pPr>
          </w:p>
        </w:tc>
      </w:tr>
    </w:tbl>
    <w:p w14:paraId="16DDF0D9" w14:textId="77777777" w:rsidR="00361FE4" w:rsidRPr="003810C5" w:rsidRDefault="00361FE4" w:rsidP="00361FE4">
      <w:pPr>
        <w:spacing w:after="0" w:line="276" w:lineRule="auto"/>
        <w:ind w:right="142"/>
        <w:rPr>
          <w:bCs/>
          <w:sz w:val="22"/>
          <w:szCs w:val="22"/>
        </w:rPr>
      </w:pPr>
      <w:r w:rsidRPr="003810C5">
        <w:rPr>
          <w:sz w:val="22"/>
          <w:szCs w:val="22"/>
        </w:rPr>
        <w:t xml:space="preserve">         Копии документов на ______ листах прилагаются (письмо+контракт).</w:t>
      </w:r>
    </w:p>
    <w:p w14:paraId="5B6D80BC" w14:textId="77777777" w:rsidR="00361FE4" w:rsidRPr="003810C5" w:rsidRDefault="00361FE4" w:rsidP="00361FE4">
      <w:pPr>
        <w:spacing w:after="0" w:line="276" w:lineRule="auto"/>
        <w:ind w:firstLine="567"/>
        <w:rPr>
          <w:sz w:val="22"/>
          <w:szCs w:val="22"/>
        </w:rPr>
      </w:pPr>
    </w:p>
    <w:p w14:paraId="12F08637" w14:textId="77777777" w:rsidR="00361FE4" w:rsidRPr="003810C5" w:rsidRDefault="00361FE4" w:rsidP="00361FE4">
      <w:pPr>
        <w:spacing w:after="0" w:line="276" w:lineRule="auto"/>
        <w:ind w:firstLine="567"/>
        <w:rPr>
          <w:sz w:val="22"/>
          <w:szCs w:val="22"/>
        </w:rPr>
      </w:pPr>
      <w:r w:rsidRPr="003810C5">
        <w:rPr>
          <w:sz w:val="22"/>
          <w:szCs w:val="22"/>
        </w:rPr>
        <w:t xml:space="preserve">           _______________________ </w:t>
      </w:r>
      <w:r w:rsidRPr="003810C5">
        <w:rPr>
          <w:sz w:val="22"/>
          <w:szCs w:val="22"/>
        </w:rPr>
        <w:tab/>
        <w:t xml:space="preserve">______________________   </w:t>
      </w:r>
      <w:r w:rsidRPr="003810C5">
        <w:rPr>
          <w:sz w:val="22"/>
          <w:szCs w:val="22"/>
        </w:rPr>
        <w:tab/>
        <w:t>/___________________/</w:t>
      </w:r>
    </w:p>
    <w:p w14:paraId="30599E42" w14:textId="77777777" w:rsidR="00361FE4" w:rsidRPr="003810C5" w:rsidRDefault="00361FE4" w:rsidP="00361FE4">
      <w:pPr>
        <w:spacing w:after="0" w:line="276" w:lineRule="auto"/>
        <w:ind w:firstLine="567"/>
        <w:rPr>
          <w:sz w:val="22"/>
          <w:szCs w:val="22"/>
        </w:rPr>
      </w:pPr>
      <w:r w:rsidRPr="003810C5">
        <w:rPr>
          <w:sz w:val="22"/>
          <w:szCs w:val="22"/>
        </w:rPr>
        <w:t xml:space="preserve">                      (должность)</w:t>
      </w:r>
      <w:r w:rsidRPr="003810C5">
        <w:rPr>
          <w:sz w:val="22"/>
          <w:szCs w:val="22"/>
        </w:rPr>
        <w:tab/>
      </w:r>
      <w:r w:rsidRPr="003810C5">
        <w:rPr>
          <w:sz w:val="22"/>
          <w:szCs w:val="22"/>
        </w:rPr>
        <w:tab/>
      </w:r>
      <w:r w:rsidRPr="003810C5">
        <w:rPr>
          <w:sz w:val="22"/>
          <w:szCs w:val="22"/>
        </w:rPr>
        <w:tab/>
        <w:t xml:space="preserve"> (подпись)</w:t>
      </w:r>
      <w:r w:rsidRPr="003810C5">
        <w:rPr>
          <w:sz w:val="22"/>
          <w:szCs w:val="22"/>
        </w:rPr>
        <w:tab/>
      </w:r>
      <w:r w:rsidRPr="003810C5">
        <w:rPr>
          <w:sz w:val="22"/>
          <w:szCs w:val="22"/>
        </w:rPr>
        <w:tab/>
      </w:r>
      <w:r w:rsidRPr="003810C5">
        <w:rPr>
          <w:sz w:val="22"/>
          <w:szCs w:val="22"/>
        </w:rPr>
        <w:tab/>
        <w:t xml:space="preserve"> (ФИО)</w:t>
      </w:r>
    </w:p>
    <w:p w14:paraId="79191F3E" w14:textId="77777777" w:rsidR="00361FE4" w:rsidRPr="003810C5" w:rsidRDefault="00361FE4" w:rsidP="00361FE4">
      <w:pPr>
        <w:spacing w:after="0" w:line="276" w:lineRule="auto"/>
        <w:ind w:firstLine="567"/>
        <w:rPr>
          <w:sz w:val="22"/>
          <w:szCs w:val="22"/>
        </w:rPr>
      </w:pPr>
    </w:p>
    <w:p w14:paraId="53D0827C" w14:textId="77777777" w:rsidR="00361FE4" w:rsidRPr="003810C5" w:rsidRDefault="00361FE4" w:rsidP="00361FE4">
      <w:pPr>
        <w:spacing w:after="0" w:line="276" w:lineRule="auto"/>
        <w:ind w:firstLine="567"/>
        <w:rPr>
          <w:sz w:val="22"/>
          <w:szCs w:val="22"/>
        </w:rPr>
      </w:pPr>
      <w:r w:rsidRPr="003810C5">
        <w:rPr>
          <w:sz w:val="22"/>
          <w:szCs w:val="22"/>
        </w:rPr>
        <w:t>М.П. (при наличии)</w:t>
      </w:r>
    </w:p>
    <w:p w14:paraId="012ABDB8" w14:textId="77777777" w:rsidR="00361FE4" w:rsidRPr="003810C5" w:rsidRDefault="00361FE4" w:rsidP="00361FE4">
      <w:pPr>
        <w:spacing w:after="0"/>
        <w:rPr>
          <w:i/>
          <w:color w:val="FF0000"/>
          <w:sz w:val="22"/>
          <w:szCs w:val="22"/>
        </w:rPr>
      </w:pPr>
    </w:p>
    <w:p w14:paraId="5FBCFA2F" w14:textId="77777777" w:rsidR="00361FE4" w:rsidRPr="003810C5" w:rsidRDefault="00361FE4" w:rsidP="00361FE4">
      <w:pPr>
        <w:spacing w:after="0"/>
        <w:rPr>
          <w:i/>
          <w:color w:val="FF0000"/>
          <w:sz w:val="22"/>
          <w:szCs w:val="22"/>
        </w:rPr>
      </w:pPr>
    </w:p>
    <w:p w14:paraId="6FD6BBB5" w14:textId="77777777" w:rsidR="00EB1C5B" w:rsidRPr="003810C5" w:rsidRDefault="00EB1C5B" w:rsidP="0051029A">
      <w:pPr>
        <w:spacing w:after="0"/>
        <w:rPr>
          <w:i/>
          <w:color w:val="FF0000"/>
          <w:sz w:val="22"/>
          <w:szCs w:val="22"/>
        </w:rPr>
      </w:pPr>
    </w:p>
    <w:p w14:paraId="1BEC03DF" w14:textId="77777777" w:rsidR="00EB1C5B" w:rsidRPr="003810C5" w:rsidRDefault="00EB1C5B" w:rsidP="0051029A">
      <w:pPr>
        <w:spacing w:after="0"/>
        <w:rPr>
          <w:i/>
          <w:color w:val="FF0000"/>
          <w:sz w:val="22"/>
          <w:szCs w:val="22"/>
        </w:rPr>
      </w:pPr>
    </w:p>
    <w:p w14:paraId="485D31E4" w14:textId="77777777" w:rsidR="00EB1C5B" w:rsidRPr="003810C5" w:rsidRDefault="00EB1C5B" w:rsidP="0051029A">
      <w:pPr>
        <w:spacing w:after="0"/>
        <w:rPr>
          <w:i/>
          <w:color w:val="FF0000"/>
          <w:sz w:val="22"/>
          <w:szCs w:val="22"/>
        </w:rPr>
      </w:pPr>
    </w:p>
    <w:p w14:paraId="3A4FD44A" w14:textId="77777777" w:rsidR="0051029A" w:rsidRPr="003810C5" w:rsidRDefault="0051029A" w:rsidP="0051029A">
      <w:pPr>
        <w:spacing w:after="0"/>
        <w:rPr>
          <w:i/>
          <w:color w:val="FF0000"/>
          <w:sz w:val="22"/>
          <w:szCs w:val="22"/>
        </w:rPr>
      </w:pPr>
      <w:r w:rsidRPr="003810C5">
        <w:rPr>
          <w:i/>
          <w:color w:val="FF0000"/>
          <w:sz w:val="22"/>
          <w:szCs w:val="22"/>
        </w:rPr>
        <w:t>Примечание: Непредоставление данного приложения в составе заявки не является основанием дл</w:t>
      </w:r>
      <w:r w:rsidR="00EB1C5B" w:rsidRPr="003810C5">
        <w:rPr>
          <w:i/>
          <w:color w:val="FF0000"/>
          <w:sz w:val="22"/>
          <w:szCs w:val="22"/>
        </w:rPr>
        <w:t xml:space="preserve">я отклонения заявки участника. </w:t>
      </w:r>
    </w:p>
    <w:p w14:paraId="238FFA45" w14:textId="77777777" w:rsidR="0051029A" w:rsidRPr="003810C5" w:rsidRDefault="0051029A" w:rsidP="00181896">
      <w:pPr>
        <w:spacing w:after="0"/>
        <w:rPr>
          <w:b/>
          <w:i/>
          <w:color w:val="FF0000"/>
          <w:sz w:val="22"/>
          <w:szCs w:val="22"/>
          <w:u w:val="single"/>
        </w:rPr>
      </w:pPr>
      <w:r w:rsidRPr="003810C5">
        <w:rPr>
          <w:b/>
          <w:i/>
          <w:color w:val="FF0000"/>
          <w:sz w:val="22"/>
          <w:szCs w:val="22"/>
          <w:u w:val="single"/>
        </w:rPr>
        <w:t xml:space="preserve">Содержащиеся в данном приложении сведения используются в качестве одного </w:t>
      </w:r>
      <w:r w:rsidR="00693D78" w:rsidRPr="003810C5">
        <w:rPr>
          <w:b/>
          <w:i/>
          <w:color w:val="FF0000"/>
          <w:sz w:val="22"/>
          <w:szCs w:val="22"/>
          <w:u w:val="single"/>
        </w:rPr>
        <w:t>из критериев</w:t>
      </w:r>
      <w:r w:rsidRPr="003810C5">
        <w:rPr>
          <w:b/>
          <w:i/>
          <w:color w:val="FF0000"/>
          <w:sz w:val="22"/>
          <w:szCs w:val="22"/>
          <w:u w:val="single"/>
        </w:rPr>
        <w:t xml:space="preserve"> оценки заявки Участника.</w:t>
      </w:r>
    </w:p>
    <w:p w14:paraId="6580E54F" w14:textId="77777777" w:rsidR="0051029A" w:rsidRPr="003810C5" w:rsidRDefault="0051029A" w:rsidP="0051029A">
      <w:pPr>
        <w:spacing w:after="0"/>
        <w:rPr>
          <w:sz w:val="22"/>
          <w:szCs w:val="22"/>
        </w:rPr>
      </w:pPr>
    </w:p>
    <w:p w14:paraId="1CE9E30A" w14:textId="77777777" w:rsidR="00361FE4" w:rsidRPr="003810C5" w:rsidRDefault="00361FE4" w:rsidP="00361FE4">
      <w:pPr>
        <w:spacing w:after="0"/>
        <w:rPr>
          <w:i/>
          <w:color w:val="FF0000"/>
          <w:sz w:val="22"/>
          <w:szCs w:val="22"/>
        </w:rPr>
      </w:pPr>
    </w:p>
    <w:p w14:paraId="53B7BA38" w14:textId="77777777" w:rsidR="00361FE4" w:rsidRPr="003810C5" w:rsidRDefault="00361FE4" w:rsidP="00145053">
      <w:pPr>
        <w:spacing w:after="0" w:line="276" w:lineRule="auto"/>
        <w:rPr>
          <w:sz w:val="22"/>
          <w:szCs w:val="22"/>
        </w:rPr>
      </w:pPr>
    </w:p>
    <w:p w14:paraId="4A6FCA0A" w14:textId="77777777" w:rsidR="00132E29" w:rsidRPr="003810C5" w:rsidRDefault="00132E29" w:rsidP="00145053">
      <w:pPr>
        <w:spacing w:after="0" w:line="276" w:lineRule="auto"/>
        <w:rPr>
          <w:sz w:val="22"/>
          <w:szCs w:val="22"/>
        </w:rPr>
      </w:pPr>
    </w:p>
    <w:p w14:paraId="3DA6B75A" w14:textId="77777777" w:rsidR="00132E29" w:rsidRPr="003810C5" w:rsidRDefault="00132E29" w:rsidP="00145053">
      <w:pPr>
        <w:spacing w:after="0" w:line="276" w:lineRule="auto"/>
        <w:rPr>
          <w:sz w:val="22"/>
          <w:szCs w:val="22"/>
        </w:rPr>
      </w:pPr>
    </w:p>
    <w:p w14:paraId="3FD4C9BE" w14:textId="77777777" w:rsidR="00132E29" w:rsidRPr="003810C5" w:rsidRDefault="00132E29" w:rsidP="00145053">
      <w:pPr>
        <w:spacing w:after="0" w:line="276" w:lineRule="auto"/>
        <w:rPr>
          <w:sz w:val="22"/>
          <w:szCs w:val="22"/>
        </w:rPr>
      </w:pPr>
    </w:p>
    <w:p w14:paraId="614C53E4" w14:textId="77777777" w:rsidR="00361FE4" w:rsidRPr="003810C5" w:rsidRDefault="00361FE4" w:rsidP="00361FE4">
      <w:pPr>
        <w:spacing w:after="0" w:line="276" w:lineRule="auto"/>
        <w:jc w:val="center"/>
        <w:rPr>
          <w:b/>
          <w:i/>
          <w:sz w:val="22"/>
          <w:szCs w:val="22"/>
        </w:rPr>
      </w:pPr>
      <w:r w:rsidRPr="003810C5">
        <w:rPr>
          <w:b/>
          <w:i/>
          <w:sz w:val="22"/>
          <w:szCs w:val="22"/>
        </w:rPr>
        <w:lastRenderedPageBreak/>
        <w:t>Приложение № 4 к заявке на участие в закупке</w:t>
      </w:r>
    </w:p>
    <w:p w14:paraId="483B31D0" w14:textId="77777777" w:rsidR="00361FE4" w:rsidRPr="003810C5" w:rsidRDefault="00361FE4" w:rsidP="00361FE4">
      <w:pPr>
        <w:suppressAutoHyphens/>
        <w:spacing w:after="0" w:line="276" w:lineRule="auto"/>
        <w:jc w:val="right"/>
        <w:rPr>
          <w:i/>
          <w:sz w:val="22"/>
          <w:szCs w:val="22"/>
        </w:rPr>
      </w:pPr>
      <w:r w:rsidRPr="003810C5">
        <w:rPr>
          <w:sz w:val="22"/>
          <w:szCs w:val="22"/>
        </w:rPr>
        <w:t> </w:t>
      </w:r>
      <w:r w:rsidRPr="003810C5">
        <w:rPr>
          <w:i/>
          <w:sz w:val="22"/>
          <w:szCs w:val="22"/>
        </w:rPr>
        <w:t xml:space="preserve">Оформляется на фирменном бланке </w:t>
      </w:r>
    </w:p>
    <w:p w14:paraId="21F2C631" w14:textId="77777777" w:rsidR="00361FE4" w:rsidRPr="003810C5" w:rsidRDefault="00361FE4" w:rsidP="00361FE4">
      <w:pPr>
        <w:keepNext/>
        <w:spacing w:after="0"/>
        <w:ind w:left="44" w:right="146"/>
        <w:jc w:val="center"/>
        <w:rPr>
          <w:b/>
          <w:bCs/>
          <w:sz w:val="22"/>
          <w:szCs w:val="22"/>
          <w:u w:val="single"/>
        </w:rPr>
      </w:pPr>
    </w:p>
    <w:p w14:paraId="79AA002B" w14:textId="4AE002B3" w:rsidR="00361FE4" w:rsidRPr="003810C5" w:rsidRDefault="00361FE4" w:rsidP="00361FE4">
      <w:pPr>
        <w:keepNext/>
        <w:spacing w:after="0"/>
        <w:ind w:left="44" w:right="146"/>
        <w:jc w:val="center"/>
        <w:rPr>
          <w:b/>
          <w:bCs/>
          <w:sz w:val="22"/>
          <w:szCs w:val="22"/>
          <w:u w:val="single"/>
        </w:rPr>
      </w:pPr>
      <w:r w:rsidRPr="003810C5">
        <w:rPr>
          <w:b/>
          <w:bCs/>
          <w:sz w:val="22"/>
          <w:szCs w:val="22"/>
          <w:u w:val="single"/>
        </w:rPr>
        <w:t>Информация об опыте участника закупки по успешному выполнению работ (оказанию</w:t>
      </w:r>
      <w:r w:rsidR="00A56664">
        <w:rPr>
          <w:b/>
          <w:bCs/>
          <w:sz w:val="22"/>
          <w:szCs w:val="22"/>
          <w:u w:val="single"/>
        </w:rPr>
        <w:t xml:space="preserve"> услуг</w:t>
      </w:r>
      <w:r w:rsidRPr="003810C5">
        <w:rPr>
          <w:b/>
          <w:bCs/>
          <w:sz w:val="22"/>
          <w:szCs w:val="22"/>
          <w:u w:val="single"/>
        </w:rPr>
        <w:t>) сопоставимого характера и сопоставимо</w:t>
      </w:r>
      <w:r w:rsidR="00132E29" w:rsidRPr="003810C5">
        <w:rPr>
          <w:b/>
          <w:bCs/>
          <w:sz w:val="22"/>
          <w:szCs w:val="22"/>
          <w:u w:val="single"/>
        </w:rPr>
        <w:t>го объема за период с 01.01.202</w:t>
      </w:r>
      <w:r w:rsidR="005B0ECD">
        <w:rPr>
          <w:b/>
          <w:bCs/>
          <w:sz w:val="22"/>
          <w:szCs w:val="22"/>
          <w:u w:val="single"/>
        </w:rPr>
        <w:t>3</w:t>
      </w:r>
      <w:r w:rsidRPr="003810C5">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61FE4" w:rsidRPr="003810C5" w14:paraId="15900DDE" w14:textId="77777777" w:rsidTr="00361FE4">
        <w:trPr>
          <w:trHeight w:val="1623"/>
        </w:trPr>
        <w:tc>
          <w:tcPr>
            <w:tcW w:w="168" w:type="pct"/>
            <w:vMerge w:val="restart"/>
            <w:vAlign w:val="center"/>
          </w:tcPr>
          <w:p w14:paraId="09D55E92"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 п/п</w:t>
            </w:r>
          </w:p>
        </w:tc>
        <w:tc>
          <w:tcPr>
            <w:tcW w:w="393" w:type="pct"/>
            <w:vMerge w:val="restart"/>
            <w:vAlign w:val="center"/>
          </w:tcPr>
          <w:p w14:paraId="5999BEB6"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Номер контракта (договора)</w:t>
            </w:r>
          </w:p>
        </w:tc>
        <w:tc>
          <w:tcPr>
            <w:tcW w:w="393" w:type="pct"/>
            <w:vMerge w:val="restart"/>
            <w:vAlign w:val="center"/>
          </w:tcPr>
          <w:p w14:paraId="7A362461"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Предмет контракта (договора)</w:t>
            </w:r>
          </w:p>
        </w:tc>
        <w:tc>
          <w:tcPr>
            <w:tcW w:w="433" w:type="pct"/>
            <w:vMerge w:val="restart"/>
            <w:vAlign w:val="center"/>
          </w:tcPr>
          <w:p w14:paraId="0A1E9C65"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Дата заключения контракта (договора)</w:t>
            </w:r>
          </w:p>
        </w:tc>
        <w:tc>
          <w:tcPr>
            <w:tcW w:w="518" w:type="pct"/>
            <w:vMerge w:val="restart"/>
            <w:vAlign w:val="center"/>
          </w:tcPr>
          <w:p w14:paraId="53628B9B"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Наименование Заказчика (контрагента участника закупки)</w:t>
            </w:r>
          </w:p>
        </w:tc>
        <w:tc>
          <w:tcPr>
            <w:tcW w:w="389" w:type="pct"/>
            <w:vAlign w:val="center"/>
          </w:tcPr>
          <w:p w14:paraId="0692AD00"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Цена</w:t>
            </w:r>
          </w:p>
          <w:p w14:paraId="44039DDC"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Контракта /договора</w:t>
            </w:r>
          </w:p>
          <w:p w14:paraId="59CBD7FD"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(рублей)</w:t>
            </w:r>
          </w:p>
        </w:tc>
        <w:tc>
          <w:tcPr>
            <w:tcW w:w="680" w:type="pct"/>
            <w:vAlign w:val="center"/>
          </w:tcPr>
          <w:p w14:paraId="7C29E14B" w14:textId="2AC57CDA" w:rsidR="00361FE4" w:rsidRPr="003810C5" w:rsidRDefault="0078749F" w:rsidP="00A56664">
            <w:pPr>
              <w:widowControl w:val="0"/>
              <w:autoSpaceDE w:val="0"/>
              <w:autoSpaceDN w:val="0"/>
              <w:adjustRightInd w:val="0"/>
              <w:spacing w:after="0"/>
              <w:jc w:val="center"/>
              <w:rPr>
                <w:sz w:val="22"/>
                <w:szCs w:val="22"/>
              </w:rPr>
            </w:pPr>
            <w:r w:rsidRPr="003810C5">
              <w:rPr>
                <w:sz w:val="22"/>
                <w:szCs w:val="22"/>
              </w:rPr>
              <w:t>Стоимость выполненных работ (оказанных</w:t>
            </w:r>
            <w:r w:rsidR="00A56664">
              <w:rPr>
                <w:sz w:val="22"/>
                <w:szCs w:val="22"/>
              </w:rPr>
              <w:t xml:space="preserve"> услуг</w:t>
            </w:r>
            <w:r w:rsidRPr="003810C5">
              <w:rPr>
                <w:sz w:val="22"/>
                <w:szCs w:val="22"/>
              </w:rPr>
              <w:t>), принятых контрагентом по договору/контракту (руб.) и по актам выполненных работ (оказанных</w:t>
            </w:r>
            <w:r w:rsidR="00A56664">
              <w:rPr>
                <w:sz w:val="22"/>
                <w:szCs w:val="22"/>
              </w:rPr>
              <w:t xml:space="preserve"> услуг</w:t>
            </w:r>
            <w:r w:rsidRPr="003810C5">
              <w:rPr>
                <w:sz w:val="22"/>
                <w:szCs w:val="22"/>
              </w:rPr>
              <w:t>)</w:t>
            </w:r>
          </w:p>
        </w:tc>
        <w:tc>
          <w:tcPr>
            <w:tcW w:w="595" w:type="pct"/>
            <w:vMerge w:val="restart"/>
            <w:vAlign w:val="center"/>
          </w:tcPr>
          <w:p w14:paraId="6DB4F906" w14:textId="6422B56E" w:rsidR="00B8040D" w:rsidRPr="003810C5" w:rsidRDefault="00361FE4" w:rsidP="00361FE4">
            <w:pPr>
              <w:widowControl w:val="0"/>
              <w:autoSpaceDE w:val="0"/>
              <w:autoSpaceDN w:val="0"/>
              <w:adjustRightInd w:val="0"/>
              <w:spacing w:after="0"/>
              <w:jc w:val="center"/>
              <w:rPr>
                <w:sz w:val="22"/>
                <w:szCs w:val="22"/>
              </w:rPr>
            </w:pPr>
            <w:r w:rsidRPr="003810C5">
              <w:rPr>
                <w:sz w:val="22"/>
                <w:szCs w:val="22"/>
              </w:rPr>
              <w:t xml:space="preserve">Срок выполнения работ </w:t>
            </w:r>
            <w:r w:rsidR="0069508E" w:rsidRPr="003810C5">
              <w:rPr>
                <w:sz w:val="22"/>
                <w:szCs w:val="22"/>
              </w:rPr>
              <w:t>(</w:t>
            </w:r>
            <w:r w:rsidR="00A56664">
              <w:rPr>
                <w:sz w:val="22"/>
                <w:szCs w:val="22"/>
              </w:rPr>
              <w:t>оказания услуг</w:t>
            </w:r>
            <w:r w:rsidR="0069508E" w:rsidRPr="003810C5">
              <w:rPr>
                <w:sz w:val="22"/>
                <w:szCs w:val="22"/>
              </w:rPr>
              <w:t xml:space="preserve">) </w:t>
            </w:r>
          </w:p>
          <w:p w14:paraId="52C241E8" w14:textId="77777777" w:rsidR="00361FE4" w:rsidRPr="003810C5" w:rsidRDefault="00361FE4" w:rsidP="00361FE4">
            <w:pPr>
              <w:widowControl w:val="0"/>
              <w:autoSpaceDE w:val="0"/>
              <w:autoSpaceDN w:val="0"/>
              <w:adjustRightInd w:val="0"/>
              <w:spacing w:after="0"/>
              <w:jc w:val="center"/>
              <w:rPr>
                <w:bCs/>
                <w:sz w:val="22"/>
                <w:szCs w:val="22"/>
              </w:rPr>
            </w:pPr>
            <w:r w:rsidRPr="003810C5">
              <w:rPr>
                <w:bCs/>
                <w:sz w:val="22"/>
                <w:szCs w:val="22"/>
              </w:rPr>
              <w:t>(с _ по</w:t>
            </w:r>
            <w:r w:rsidR="0069508E" w:rsidRPr="003810C5">
              <w:rPr>
                <w:bCs/>
                <w:sz w:val="22"/>
                <w:szCs w:val="22"/>
              </w:rPr>
              <w:t xml:space="preserve"> __</w:t>
            </w:r>
            <w:r w:rsidRPr="003810C5">
              <w:rPr>
                <w:bCs/>
                <w:sz w:val="22"/>
                <w:szCs w:val="22"/>
              </w:rPr>
              <w:t>)</w:t>
            </w:r>
          </w:p>
          <w:p w14:paraId="01673C53" w14:textId="77BE1BDD" w:rsidR="00361FE4" w:rsidRPr="003810C5" w:rsidRDefault="00132E29" w:rsidP="00361FE4">
            <w:pPr>
              <w:keepNext/>
              <w:spacing w:after="0"/>
              <w:ind w:left="44" w:right="146"/>
              <w:jc w:val="center"/>
              <w:rPr>
                <w:b/>
                <w:bCs/>
                <w:i/>
                <w:iCs/>
                <w:sz w:val="22"/>
                <w:szCs w:val="22"/>
              </w:rPr>
            </w:pPr>
            <w:r w:rsidRPr="003810C5">
              <w:rPr>
                <w:b/>
                <w:bCs/>
                <w:i/>
                <w:iCs/>
                <w:sz w:val="22"/>
                <w:szCs w:val="22"/>
              </w:rPr>
              <w:t>(учитывается период с 01.01.202</w:t>
            </w:r>
            <w:r w:rsidR="005B0ECD">
              <w:rPr>
                <w:b/>
                <w:bCs/>
                <w:i/>
                <w:iCs/>
                <w:sz w:val="22"/>
                <w:szCs w:val="22"/>
              </w:rPr>
              <w:t>3</w:t>
            </w:r>
            <w:r w:rsidR="00361FE4" w:rsidRPr="003810C5">
              <w:rPr>
                <w:b/>
                <w:bCs/>
                <w:i/>
                <w:iCs/>
                <w:sz w:val="22"/>
                <w:szCs w:val="22"/>
              </w:rPr>
              <w:t xml:space="preserve"> до момента подачи заявки на участие в закупке)</w:t>
            </w:r>
          </w:p>
        </w:tc>
        <w:tc>
          <w:tcPr>
            <w:tcW w:w="429" w:type="pct"/>
            <w:vMerge w:val="restart"/>
            <w:vAlign w:val="center"/>
          </w:tcPr>
          <w:p w14:paraId="7081E3DD"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Дата завершения действия контракта (договора)</w:t>
            </w:r>
          </w:p>
        </w:tc>
        <w:tc>
          <w:tcPr>
            <w:tcW w:w="493" w:type="pct"/>
            <w:vMerge w:val="restart"/>
            <w:vAlign w:val="center"/>
          </w:tcPr>
          <w:p w14:paraId="420F7977" w14:textId="01B1B35F" w:rsidR="00361FE4" w:rsidRPr="003810C5" w:rsidRDefault="00361FE4" w:rsidP="00A56664">
            <w:pPr>
              <w:widowControl w:val="0"/>
              <w:autoSpaceDE w:val="0"/>
              <w:autoSpaceDN w:val="0"/>
              <w:adjustRightInd w:val="0"/>
              <w:spacing w:after="0"/>
              <w:jc w:val="center"/>
              <w:rPr>
                <w:sz w:val="22"/>
                <w:szCs w:val="22"/>
              </w:rPr>
            </w:pPr>
            <w:r w:rsidRPr="003810C5">
              <w:rPr>
                <w:sz w:val="22"/>
                <w:szCs w:val="22"/>
              </w:rPr>
              <w:t>№, дата Акта выполненных работ</w:t>
            </w:r>
            <w:r w:rsidR="0069508E" w:rsidRPr="003810C5">
              <w:rPr>
                <w:sz w:val="22"/>
                <w:szCs w:val="22"/>
              </w:rPr>
              <w:t xml:space="preserve"> (оказанных</w:t>
            </w:r>
            <w:r w:rsidR="00A56664">
              <w:rPr>
                <w:sz w:val="22"/>
                <w:szCs w:val="22"/>
              </w:rPr>
              <w:t xml:space="preserve"> услуг</w:t>
            </w:r>
            <w:r w:rsidR="0069508E" w:rsidRPr="003810C5">
              <w:rPr>
                <w:sz w:val="22"/>
                <w:szCs w:val="22"/>
              </w:rPr>
              <w:t>)</w:t>
            </w:r>
          </w:p>
        </w:tc>
        <w:tc>
          <w:tcPr>
            <w:tcW w:w="508" w:type="pct"/>
            <w:vMerge w:val="restart"/>
            <w:vAlign w:val="center"/>
          </w:tcPr>
          <w:p w14:paraId="66B3AA10"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 xml:space="preserve">Примечание </w:t>
            </w:r>
          </w:p>
        </w:tc>
      </w:tr>
      <w:tr w:rsidR="00361FE4" w:rsidRPr="003810C5" w14:paraId="7B0E5FFB" w14:textId="77777777" w:rsidTr="00361FE4">
        <w:trPr>
          <w:trHeight w:val="517"/>
        </w:trPr>
        <w:tc>
          <w:tcPr>
            <w:tcW w:w="168" w:type="pct"/>
            <w:vMerge/>
            <w:vAlign w:val="center"/>
          </w:tcPr>
          <w:p w14:paraId="5270C042" w14:textId="77777777" w:rsidR="00361FE4" w:rsidRPr="003810C5" w:rsidRDefault="00361FE4" w:rsidP="00361FE4">
            <w:pPr>
              <w:widowControl w:val="0"/>
              <w:autoSpaceDE w:val="0"/>
              <w:autoSpaceDN w:val="0"/>
              <w:adjustRightInd w:val="0"/>
              <w:spacing w:after="0"/>
              <w:jc w:val="center"/>
              <w:rPr>
                <w:sz w:val="22"/>
                <w:szCs w:val="22"/>
              </w:rPr>
            </w:pPr>
          </w:p>
        </w:tc>
        <w:tc>
          <w:tcPr>
            <w:tcW w:w="393" w:type="pct"/>
            <w:vMerge/>
            <w:vAlign w:val="center"/>
          </w:tcPr>
          <w:p w14:paraId="4A8C902C" w14:textId="77777777" w:rsidR="00361FE4" w:rsidRPr="003810C5" w:rsidRDefault="00361FE4" w:rsidP="00361FE4">
            <w:pPr>
              <w:widowControl w:val="0"/>
              <w:autoSpaceDE w:val="0"/>
              <w:autoSpaceDN w:val="0"/>
              <w:adjustRightInd w:val="0"/>
              <w:spacing w:after="0"/>
              <w:jc w:val="center"/>
              <w:rPr>
                <w:sz w:val="22"/>
                <w:szCs w:val="22"/>
              </w:rPr>
            </w:pPr>
          </w:p>
        </w:tc>
        <w:tc>
          <w:tcPr>
            <w:tcW w:w="393" w:type="pct"/>
            <w:vMerge/>
            <w:vAlign w:val="center"/>
          </w:tcPr>
          <w:p w14:paraId="0D83CCEB" w14:textId="77777777" w:rsidR="00361FE4" w:rsidRPr="003810C5" w:rsidRDefault="00361FE4" w:rsidP="00361FE4">
            <w:pPr>
              <w:widowControl w:val="0"/>
              <w:autoSpaceDE w:val="0"/>
              <w:autoSpaceDN w:val="0"/>
              <w:adjustRightInd w:val="0"/>
              <w:spacing w:after="0"/>
              <w:jc w:val="center"/>
              <w:rPr>
                <w:sz w:val="22"/>
                <w:szCs w:val="22"/>
              </w:rPr>
            </w:pPr>
          </w:p>
        </w:tc>
        <w:tc>
          <w:tcPr>
            <w:tcW w:w="433" w:type="pct"/>
            <w:vMerge/>
            <w:vAlign w:val="center"/>
          </w:tcPr>
          <w:p w14:paraId="1458FA30" w14:textId="77777777" w:rsidR="00361FE4" w:rsidRPr="003810C5" w:rsidRDefault="00361FE4" w:rsidP="00361FE4">
            <w:pPr>
              <w:widowControl w:val="0"/>
              <w:autoSpaceDE w:val="0"/>
              <w:autoSpaceDN w:val="0"/>
              <w:adjustRightInd w:val="0"/>
              <w:spacing w:after="0"/>
              <w:jc w:val="center"/>
              <w:rPr>
                <w:sz w:val="22"/>
                <w:szCs w:val="22"/>
              </w:rPr>
            </w:pPr>
          </w:p>
        </w:tc>
        <w:tc>
          <w:tcPr>
            <w:tcW w:w="518" w:type="pct"/>
            <w:vMerge/>
            <w:vAlign w:val="center"/>
          </w:tcPr>
          <w:p w14:paraId="3482BA5C" w14:textId="77777777" w:rsidR="00361FE4" w:rsidRPr="003810C5" w:rsidRDefault="00361FE4" w:rsidP="00361FE4">
            <w:pPr>
              <w:widowControl w:val="0"/>
              <w:autoSpaceDE w:val="0"/>
              <w:autoSpaceDN w:val="0"/>
              <w:adjustRightInd w:val="0"/>
              <w:spacing w:after="0"/>
              <w:jc w:val="center"/>
              <w:rPr>
                <w:sz w:val="22"/>
                <w:szCs w:val="22"/>
              </w:rPr>
            </w:pPr>
          </w:p>
        </w:tc>
        <w:tc>
          <w:tcPr>
            <w:tcW w:w="1069" w:type="pct"/>
            <w:gridSpan w:val="2"/>
            <w:vAlign w:val="center"/>
          </w:tcPr>
          <w:p w14:paraId="16343ABC" w14:textId="77777777" w:rsidR="00361FE4" w:rsidRPr="003810C5" w:rsidRDefault="00361FE4" w:rsidP="00361FE4">
            <w:pPr>
              <w:widowControl w:val="0"/>
              <w:autoSpaceDE w:val="0"/>
              <w:autoSpaceDN w:val="0"/>
              <w:adjustRightInd w:val="0"/>
              <w:spacing w:after="0"/>
              <w:jc w:val="center"/>
              <w:rPr>
                <w:i/>
                <w:iCs/>
                <w:sz w:val="18"/>
                <w:szCs w:val="18"/>
              </w:rPr>
            </w:pPr>
            <w:r w:rsidRPr="003810C5">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r w:rsidR="00693D78" w:rsidRPr="003810C5">
              <w:rPr>
                <w:sz w:val="18"/>
                <w:szCs w:val="18"/>
              </w:rPr>
              <w:t xml:space="preserve">АО </w:t>
            </w:r>
            <w:r w:rsidRPr="003810C5">
              <w:rPr>
                <w:sz w:val="18"/>
                <w:szCs w:val="18"/>
              </w:rPr>
              <w:t>«Аэропорт Сургут» в Документации о закупке.</w:t>
            </w:r>
          </w:p>
        </w:tc>
        <w:tc>
          <w:tcPr>
            <w:tcW w:w="595" w:type="pct"/>
            <w:vMerge/>
            <w:vAlign w:val="center"/>
          </w:tcPr>
          <w:p w14:paraId="6CBDF392" w14:textId="77777777" w:rsidR="00361FE4" w:rsidRPr="003810C5" w:rsidRDefault="00361FE4" w:rsidP="00361FE4">
            <w:pPr>
              <w:widowControl w:val="0"/>
              <w:autoSpaceDE w:val="0"/>
              <w:autoSpaceDN w:val="0"/>
              <w:adjustRightInd w:val="0"/>
              <w:spacing w:after="0"/>
              <w:jc w:val="center"/>
              <w:rPr>
                <w:sz w:val="22"/>
                <w:szCs w:val="22"/>
              </w:rPr>
            </w:pPr>
          </w:p>
        </w:tc>
        <w:tc>
          <w:tcPr>
            <w:tcW w:w="429" w:type="pct"/>
            <w:vMerge/>
            <w:vAlign w:val="center"/>
          </w:tcPr>
          <w:p w14:paraId="4E36077F" w14:textId="77777777" w:rsidR="00361FE4" w:rsidRPr="003810C5" w:rsidRDefault="00361FE4" w:rsidP="00361FE4">
            <w:pPr>
              <w:widowControl w:val="0"/>
              <w:autoSpaceDE w:val="0"/>
              <w:autoSpaceDN w:val="0"/>
              <w:adjustRightInd w:val="0"/>
              <w:spacing w:after="0"/>
              <w:jc w:val="center"/>
              <w:rPr>
                <w:sz w:val="22"/>
                <w:szCs w:val="22"/>
              </w:rPr>
            </w:pPr>
          </w:p>
        </w:tc>
        <w:tc>
          <w:tcPr>
            <w:tcW w:w="493" w:type="pct"/>
            <w:vMerge/>
            <w:vAlign w:val="center"/>
          </w:tcPr>
          <w:p w14:paraId="09CA7CDD" w14:textId="77777777" w:rsidR="00361FE4" w:rsidRPr="003810C5" w:rsidRDefault="00361FE4" w:rsidP="00361FE4">
            <w:pPr>
              <w:widowControl w:val="0"/>
              <w:autoSpaceDE w:val="0"/>
              <w:autoSpaceDN w:val="0"/>
              <w:adjustRightInd w:val="0"/>
              <w:spacing w:after="0"/>
              <w:jc w:val="center"/>
              <w:rPr>
                <w:sz w:val="22"/>
                <w:szCs w:val="22"/>
              </w:rPr>
            </w:pPr>
          </w:p>
        </w:tc>
        <w:tc>
          <w:tcPr>
            <w:tcW w:w="508" w:type="pct"/>
            <w:vMerge/>
            <w:vAlign w:val="center"/>
          </w:tcPr>
          <w:p w14:paraId="3824E913" w14:textId="77777777" w:rsidR="00361FE4" w:rsidRPr="003810C5" w:rsidRDefault="00361FE4" w:rsidP="00361FE4">
            <w:pPr>
              <w:widowControl w:val="0"/>
              <w:autoSpaceDE w:val="0"/>
              <w:autoSpaceDN w:val="0"/>
              <w:adjustRightInd w:val="0"/>
              <w:spacing w:after="0"/>
              <w:jc w:val="center"/>
              <w:rPr>
                <w:sz w:val="22"/>
                <w:szCs w:val="22"/>
              </w:rPr>
            </w:pPr>
          </w:p>
        </w:tc>
      </w:tr>
      <w:tr w:rsidR="00361FE4" w:rsidRPr="003810C5" w14:paraId="6D658AC9" w14:textId="77777777" w:rsidTr="00361FE4">
        <w:tc>
          <w:tcPr>
            <w:tcW w:w="168" w:type="pct"/>
            <w:vAlign w:val="center"/>
          </w:tcPr>
          <w:p w14:paraId="71851777"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1</w:t>
            </w:r>
          </w:p>
        </w:tc>
        <w:tc>
          <w:tcPr>
            <w:tcW w:w="393" w:type="pct"/>
            <w:vAlign w:val="center"/>
          </w:tcPr>
          <w:p w14:paraId="19E23707" w14:textId="77777777" w:rsidR="00361FE4" w:rsidRPr="003810C5" w:rsidRDefault="00361FE4" w:rsidP="00361FE4">
            <w:pPr>
              <w:widowControl w:val="0"/>
              <w:autoSpaceDE w:val="0"/>
              <w:autoSpaceDN w:val="0"/>
              <w:adjustRightInd w:val="0"/>
              <w:spacing w:after="0"/>
              <w:jc w:val="center"/>
              <w:rPr>
                <w:sz w:val="22"/>
                <w:szCs w:val="22"/>
              </w:rPr>
            </w:pPr>
          </w:p>
        </w:tc>
        <w:tc>
          <w:tcPr>
            <w:tcW w:w="393" w:type="pct"/>
            <w:vAlign w:val="center"/>
          </w:tcPr>
          <w:p w14:paraId="1665D8B1" w14:textId="77777777" w:rsidR="00361FE4" w:rsidRPr="003810C5" w:rsidRDefault="00361FE4" w:rsidP="00361FE4">
            <w:pPr>
              <w:widowControl w:val="0"/>
              <w:autoSpaceDE w:val="0"/>
              <w:autoSpaceDN w:val="0"/>
              <w:adjustRightInd w:val="0"/>
              <w:spacing w:after="0"/>
              <w:jc w:val="center"/>
              <w:rPr>
                <w:sz w:val="22"/>
                <w:szCs w:val="22"/>
              </w:rPr>
            </w:pPr>
          </w:p>
        </w:tc>
        <w:tc>
          <w:tcPr>
            <w:tcW w:w="433" w:type="pct"/>
            <w:vAlign w:val="center"/>
          </w:tcPr>
          <w:p w14:paraId="5C36CD46" w14:textId="77777777" w:rsidR="00361FE4" w:rsidRPr="003810C5" w:rsidRDefault="00361FE4" w:rsidP="00361FE4">
            <w:pPr>
              <w:widowControl w:val="0"/>
              <w:autoSpaceDE w:val="0"/>
              <w:autoSpaceDN w:val="0"/>
              <w:adjustRightInd w:val="0"/>
              <w:spacing w:after="0"/>
              <w:jc w:val="center"/>
              <w:rPr>
                <w:sz w:val="22"/>
                <w:szCs w:val="22"/>
              </w:rPr>
            </w:pPr>
          </w:p>
        </w:tc>
        <w:tc>
          <w:tcPr>
            <w:tcW w:w="518" w:type="pct"/>
            <w:vAlign w:val="center"/>
          </w:tcPr>
          <w:p w14:paraId="3D6DE181" w14:textId="77777777" w:rsidR="00361FE4" w:rsidRPr="003810C5" w:rsidRDefault="00361FE4" w:rsidP="00361FE4">
            <w:pPr>
              <w:widowControl w:val="0"/>
              <w:autoSpaceDE w:val="0"/>
              <w:autoSpaceDN w:val="0"/>
              <w:adjustRightInd w:val="0"/>
              <w:spacing w:after="0"/>
              <w:jc w:val="center"/>
              <w:rPr>
                <w:sz w:val="22"/>
                <w:szCs w:val="22"/>
              </w:rPr>
            </w:pPr>
          </w:p>
        </w:tc>
        <w:tc>
          <w:tcPr>
            <w:tcW w:w="389" w:type="pct"/>
            <w:vAlign w:val="center"/>
          </w:tcPr>
          <w:p w14:paraId="3B70DAFE" w14:textId="77777777" w:rsidR="00361FE4" w:rsidRPr="003810C5" w:rsidRDefault="00361FE4" w:rsidP="00361FE4">
            <w:pPr>
              <w:widowControl w:val="0"/>
              <w:autoSpaceDE w:val="0"/>
              <w:autoSpaceDN w:val="0"/>
              <w:adjustRightInd w:val="0"/>
              <w:spacing w:after="0"/>
              <w:jc w:val="center"/>
              <w:rPr>
                <w:sz w:val="22"/>
                <w:szCs w:val="22"/>
              </w:rPr>
            </w:pPr>
          </w:p>
        </w:tc>
        <w:tc>
          <w:tcPr>
            <w:tcW w:w="680" w:type="pct"/>
            <w:vAlign w:val="center"/>
          </w:tcPr>
          <w:p w14:paraId="738E26E6" w14:textId="77777777" w:rsidR="00361FE4" w:rsidRPr="003810C5" w:rsidRDefault="00361FE4" w:rsidP="00361FE4">
            <w:pPr>
              <w:widowControl w:val="0"/>
              <w:autoSpaceDE w:val="0"/>
              <w:autoSpaceDN w:val="0"/>
              <w:adjustRightInd w:val="0"/>
              <w:spacing w:after="0"/>
              <w:jc w:val="center"/>
              <w:rPr>
                <w:sz w:val="22"/>
                <w:szCs w:val="22"/>
              </w:rPr>
            </w:pPr>
          </w:p>
        </w:tc>
        <w:tc>
          <w:tcPr>
            <w:tcW w:w="595" w:type="pct"/>
            <w:vAlign w:val="center"/>
          </w:tcPr>
          <w:p w14:paraId="2F774396" w14:textId="77777777" w:rsidR="00361FE4" w:rsidRPr="003810C5" w:rsidRDefault="00361FE4" w:rsidP="00361FE4">
            <w:pPr>
              <w:widowControl w:val="0"/>
              <w:autoSpaceDE w:val="0"/>
              <w:autoSpaceDN w:val="0"/>
              <w:adjustRightInd w:val="0"/>
              <w:spacing w:after="0"/>
              <w:jc w:val="center"/>
              <w:rPr>
                <w:sz w:val="22"/>
                <w:szCs w:val="22"/>
              </w:rPr>
            </w:pPr>
          </w:p>
        </w:tc>
        <w:tc>
          <w:tcPr>
            <w:tcW w:w="429" w:type="pct"/>
            <w:vAlign w:val="center"/>
          </w:tcPr>
          <w:p w14:paraId="0D68990D" w14:textId="77777777" w:rsidR="00361FE4" w:rsidRPr="003810C5" w:rsidRDefault="00361FE4" w:rsidP="00361FE4">
            <w:pPr>
              <w:widowControl w:val="0"/>
              <w:autoSpaceDE w:val="0"/>
              <w:autoSpaceDN w:val="0"/>
              <w:adjustRightInd w:val="0"/>
              <w:spacing w:after="0"/>
              <w:jc w:val="center"/>
              <w:rPr>
                <w:sz w:val="22"/>
                <w:szCs w:val="22"/>
              </w:rPr>
            </w:pPr>
          </w:p>
        </w:tc>
        <w:tc>
          <w:tcPr>
            <w:tcW w:w="493" w:type="pct"/>
            <w:vAlign w:val="center"/>
          </w:tcPr>
          <w:p w14:paraId="00C44D1C" w14:textId="77777777" w:rsidR="00361FE4" w:rsidRPr="003810C5" w:rsidRDefault="00361FE4" w:rsidP="00361FE4">
            <w:pPr>
              <w:widowControl w:val="0"/>
              <w:autoSpaceDE w:val="0"/>
              <w:autoSpaceDN w:val="0"/>
              <w:adjustRightInd w:val="0"/>
              <w:spacing w:after="0"/>
              <w:jc w:val="center"/>
              <w:rPr>
                <w:sz w:val="22"/>
                <w:szCs w:val="22"/>
              </w:rPr>
            </w:pPr>
          </w:p>
        </w:tc>
        <w:tc>
          <w:tcPr>
            <w:tcW w:w="508" w:type="pct"/>
            <w:vAlign w:val="center"/>
          </w:tcPr>
          <w:p w14:paraId="05CEE64B" w14:textId="77777777" w:rsidR="00361FE4" w:rsidRPr="003810C5" w:rsidRDefault="00361FE4" w:rsidP="00361FE4">
            <w:pPr>
              <w:widowControl w:val="0"/>
              <w:autoSpaceDE w:val="0"/>
              <w:autoSpaceDN w:val="0"/>
              <w:adjustRightInd w:val="0"/>
              <w:spacing w:after="0"/>
              <w:jc w:val="center"/>
              <w:rPr>
                <w:sz w:val="22"/>
                <w:szCs w:val="22"/>
              </w:rPr>
            </w:pPr>
          </w:p>
        </w:tc>
      </w:tr>
      <w:tr w:rsidR="00361FE4" w:rsidRPr="003810C5" w14:paraId="13EE58B7" w14:textId="77777777" w:rsidTr="00361FE4">
        <w:tc>
          <w:tcPr>
            <w:tcW w:w="168" w:type="pct"/>
            <w:vAlign w:val="center"/>
          </w:tcPr>
          <w:p w14:paraId="6B8A278D"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2</w:t>
            </w:r>
          </w:p>
        </w:tc>
        <w:tc>
          <w:tcPr>
            <w:tcW w:w="393" w:type="pct"/>
            <w:vAlign w:val="center"/>
          </w:tcPr>
          <w:p w14:paraId="2E1C47C8" w14:textId="77777777" w:rsidR="00361FE4" w:rsidRPr="003810C5" w:rsidRDefault="00361FE4" w:rsidP="00361FE4">
            <w:pPr>
              <w:widowControl w:val="0"/>
              <w:autoSpaceDE w:val="0"/>
              <w:autoSpaceDN w:val="0"/>
              <w:adjustRightInd w:val="0"/>
              <w:spacing w:after="0"/>
              <w:rPr>
                <w:sz w:val="22"/>
                <w:szCs w:val="22"/>
              </w:rPr>
            </w:pPr>
          </w:p>
        </w:tc>
        <w:tc>
          <w:tcPr>
            <w:tcW w:w="393" w:type="pct"/>
            <w:vAlign w:val="center"/>
          </w:tcPr>
          <w:p w14:paraId="0DFA8B5E" w14:textId="77777777" w:rsidR="00361FE4" w:rsidRPr="003810C5" w:rsidRDefault="00361FE4" w:rsidP="00361FE4">
            <w:pPr>
              <w:widowControl w:val="0"/>
              <w:autoSpaceDE w:val="0"/>
              <w:autoSpaceDN w:val="0"/>
              <w:adjustRightInd w:val="0"/>
              <w:spacing w:after="0"/>
              <w:rPr>
                <w:sz w:val="22"/>
                <w:szCs w:val="22"/>
              </w:rPr>
            </w:pPr>
          </w:p>
        </w:tc>
        <w:tc>
          <w:tcPr>
            <w:tcW w:w="433" w:type="pct"/>
            <w:vAlign w:val="center"/>
          </w:tcPr>
          <w:p w14:paraId="5FC1421B" w14:textId="77777777" w:rsidR="00361FE4" w:rsidRPr="003810C5" w:rsidRDefault="00361FE4" w:rsidP="00361FE4">
            <w:pPr>
              <w:widowControl w:val="0"/>
              <w:autoSpaceDE w:val="0"/>
              <w:autoSpaceDN w:val="0"/>
              <w:adjustRightInd w:val="0"/>
              <w:spacing w:after="0"/>
              <w:rPr>
                <w:sz w:val="22"/>
                <w:szCs w:val="22"/>
              </w:rPr>
            </w:pPr>
          </w:p>
        </w:tc>
        <w:tc>
          <w:tcPr>
            <w:tcW w:w="518" w:type="pct"/>
            <w:vAlign w:val="center"/>
          </w:tcPr>
          <w:p w14:paraId="1411DF0D" w14:textId="77777777" w:rsidR="00361FE4" w:rsidRPr="003810C5" w:rsidRDefault="00361FE4" w:rsidP="00361FE4">
            <w:pPr>
              <w:widowControl w:val="0"/>
              <w:autoSpaceDE w:val="0"/>
              <w:autoSpaceDN w:val="0"/>
              <w:adjustRightInd w:val="0"/>
              <w:spacing w:after="0"/>
              <w:rPr>
                <w:sz w:val="22"/>
                <w:szCs w:val="22"/>
              </w:rPr>
            </w:pPr>
          </w:p>
        </w:tc>
        <w:tc>
          <w:tcPr>
            <w:tcW w:w="389" w:type="pct"/>
            <w:vAlign w:val="center"/>
          </w:tcPr>
          <w:p w14:paraId="0CA6B604" w14:textId="77777777" w:rsidR="00361FE4" w:rsidRPr="003810C5" w:rsidRDefault="00361FE4" w:rsidP="00361FE4">
            <w:pPr>
              <w:widowControl w:val="0"/>
              <w:autoSpaceDE w:val="0"/>
              <w:autoSpaceDN w:val="0"/>
              <w:adjustRightInd w:val="0"/>
              <w:spacing w:after="0"/>
              <w:rPr>
                <w:sz w:val="22"/>
                <w:szCs w:val="22"/>
              </w:rPr>
            </w:pPr>
          </w:p>
        </w:tc>
        <w:tc>
          <w:tcPr>
            <w:tcW w:w="680" w:type="pct"/>
            <w:vAlign w:val="center"/>
          </w:tcPr>
          <w:p w14:paraId="72A16515" w14:textId="77777777" w:rsidR="00361FE4" w:rsidRPr="003810C5" w:rsidRDefault="00361FE4" w:rsidP="00361FE4">
            <w:pPr>
              <w:widowControl w:val="0"/>
              <w:autoSpaceDE w:val="0"/>
              <w:autoSpaceDN w:val="0"/>
              <w:adjustRightInd w:val="0"/>
              <w:spacing w:after="0"/>
              <w:rPr>
                <w:sz w:val="22"/>
                <w:szCs w:val="22"/>
              </w:rPr>
            </w:pPr>
          </w:p>
        </w:tc>
        <w:tc>
          <w:tcPr>
            <w:tcW w:w="595" w:type="pct"/>
            <w:vAlign w:val="center"/>
          </w:tcPr>
          <w:p w14:paraId="34AFC839" w14:textId="77777777" w:rsidR="00361FE4" w:rsidRPr="003810C5" w:rsidRDefault="00361FE4" w:rsidP="00361FE4">
            <w:pPr>
              <w:widowControl w:val="0"/>
              <w:autoSpaceDE w:val="0"/>
              <w:autoSpaceDN w:val="0"/>
              <w:adjustRightInd w:val="0"/>
              <w:spacing w:after="0"/>
              <w:rPr>
                <w:sz w:val="22"/>
                <w:szCs w:val="22"/>
              </w:rPr>
            </w:pPr>
          </w:p>
        </w:tc>
        <w:tc>
          <w:tcPr>
            <w:tcW w:w="429" w:type="pct"/>
            <w:vAlign w:val="center"/>
          </w:tcPr>
          <w:p w14:paraId="56A0F445" w14:textId="77777777" w:rsidR="00361FE4" w:rsidRPr="003810C5" w:rsidRDefault="00361FE4" w:rsidP="00361FE4">
            <w:pPr>
              <w:widowControl w:val="0"/>
              <w:autoSpaceDE w:val="0"/>
              <w:autoSpaceDN w:val="0"/>
              <w:adjustRightInd w:val="0"/>
              <w:spacing w:after="0"/>
              <w:rPr>
                <w:sz w:val="22"/>
                <w:szCs w:val="22"/>
              </w:rPr>
            </w:pPr>
          </w:p>
        </w:tc>
        <w:tc>
          <w:tcPr>
            <w:tcW w:w="493" w:type="pct"/>
            <w:vAlign w:val="center"/>
          </w:tcPr>
          <w:p w14:paraId="77C7D26E" w14:textId="77777777" w:rsidR="00361FE4" w:rsidRPr="003810C5" w:rsidRDefault="00361FE4" w:rsidP="00361FE4">
            <w:pPr>
              <w:widowControl w:val="0"/>
              <w:autoSpaceDE w:val="0"/>
              <w:autoSpaceDN w:val="0"/>
              <w:adjustRightInd w:val="0"/>
              <w:spacing w:after="0"/>
              <w:rPr>
                <w:sz w:val="22"/>
                <w:szCs w:val="22"/>
              </w:rPr>
            </w:pPr>
          </w:p>
        </w:tc>
        <w:tc>
          <w:tcPr>
            <w:tcW w:w="508" w:type="pct"/>
            <w:vAlign w:val="center"/>
          </w:tcPr>
          <w:p w14:paraId="47E0BE38" w14:textId="77777777" w:rsidR="00361FE4" w:rsidRPr="003810C5" w:rsidRDefault="00361FE4" w:rsidP="00361FE4">
            <w:pPr>
              <w:widowControl w:val="0"/>
              <w:autoSpaceDE w:val="0"/>
              <w:autoSpaceDN w:val="0"/>
              <w:adjustRightInd w:val="0"/>
              <w:spacing w:after="0"/>
              <w:rPr>
                <w:sz w:val="22"/>
                <w:szCs w:val="22"/>
              </w:rPr>
            </w:pPr>
          </w:p>
        </w:tc>
      </w:tr>
      <w:tr w:rsidR="00361FE4" w:rsidRPr="003810C5" w14:paraId="5F23AA46" w14:textId="77777777" w:rsidTr="00361FE4">
        <w:tc>
          <w:tcPr>
            <w:tcW w:w="168" w:type="pct"/>
            <w:vAlign w:val="center"/>
          </w:tcPr>
          <w:p w14:paraId="39CE2D50" w14:textId="77777777" w:rsidR="00361FE4" w:rsidRPr="003810C5" w:rsidRDefault="00361FE4" w:rsidP="00361FE4">
            <w:pPr>
              <w:widowControl w:val="0"/>
              <w:autoSpaceDE w:val="0"/>
              <w:autoSpaceDN w:val="0"/>
              <w:adjustRightInd w:val="0"/>
              <w:spacing w:after="0"/>
              <w:jc w:val="center"/>
              <w:rPr>
                <w:sz w:val="22"/>
                <w:szCs w:val="22"/>
              </w:rPr>
            </w:pPr>
            <w:r w:rsidRPr="003810C5">
              <w:rPr>
                <w:sz w:val="22"/>
                <w:szCs w:val="22"/>
              </w:rPr>
              <w:t>…</w:t>
            </w:r>
          </w:p>
        </w:tc>
        <w:tc>
          <w:tcPr>
            <w:tcW w:w="393" w:type="pct"/>
            <w:vAlign w:val="center"/>
          </w:tcPr>
          <w:p w14:paraId="35AD1ED2" w14:textId="77777777" w:rsidR="00361FE4" w:rsidRPr="003810C5" w:rsidRDefault="00361FE4" w:rsidP="00361FE4">
            <w:pPr>
              <w:widowControl w:val="0"/>
              <w:autoSpaceDE w:val="0"/>
              <w:autoSpaceDN w:val="0"/>
              <w:adjustRightInd w:val="0"/>
              <w:spacing w:after="0"/>
              <w:rPr>
                <w:sz w:val="22"/>
                <w:szCs w:val="22"/>
              </w:rPr>
            </w:pPr>
          </w:p>
        </w:tc>
        <w:tc>
          <w:tcPr>
            <w:tcW w:w="393" w:type="pct"/>
            <w:vAlign w:val="center"/>
          </w:tcPr>
          <w:p w14:paraId="4D842013" w14:textId="77777777" w:rsidR="00361FE4" w:rsidRPr="003810C5" w:rsidRDefault="00361FE4" w:rsidP="00361FE4">
            <w:pPr>
              <w:widowControl w:val="0"/>
              <w:autoSpaceDE w:val="0"/>
              <w:autoSpaceDN w:val="0"/>
              <w:adjustRightInd w:val="0"/>
              <w:spacing w:after="0"/>
              <w:rPr>
                <w:sz w:val="22"/>
                <w:szCs w:val="22"/>
              </w:rPr>
            </w:pPr>
          </w:p>
        </w:tc>
        <w:tc>
          <w:tcPr>
            <w:tcW w:w="433" w:type="pct"/>
            <w:vAlign w:val="center"/>
          </w:tcPr>
          <w:p w14:paraId="60CF652C" w14:textId="77777777" w:rsidR="00361FE4" w:rsidRPr="003810C5" w:rsidRDefault="00361FE4" w:rsidP="00361FE4">
            <w:pPr>
              <w:widowControl w:val="0"/>
              <w:autoSpaceDE w:val="0"/>
              <w:autoSpaceDN w:val="0"/>
              <w:adjustRightInd w:val="0"/>
              <w:spacing w:after="0"/>
              <w:rPr>
                <w:sz w:val="22"/>
                <w:szCs w:val="22"/>
              </w:rPr>
            </w:pPr>
          </w:p>
        </w:tc>
        <w:tc>
          <w:tcPr>
            <w:tcW w:w="518" w:type="pct"/>
            <w:vAlign w:val="center"/>
          </w:tcPr>
          <w:p w14:paraId="0F6934E2" w14:textId="77777777" w:rsidR="00361FE4" w:rsidRPr="003810C5" w:rsidRDefault="00361FE4" w:rsidP="00361FE4">
            <w:pPr>
              <w:widowControl w:val="0"/>
              <w:autoSpaceDE w:val="0"/>
              <w:autoSpaceDN w:val="0"/>
              <w:adjustRightInd w:val="0"/>
              <w:spacing w:after="0"/>
              <w:rPr>
                <w:sz w:val="22"/>
                <w:szCs w:val="22"/>
              </w:rPr>
            </w:pPr>
          </w:p>
        </w:tc>
        <w:tc>
          <w:tcPr>
            <w:tcW w:w="389" w:type="pct"/>
            <w:vAlign w:val="center"/>
          </w:tcPr>
          <w:p w14:paraId="521E8B28" w14:textId="77777777" w:rsidR="00361FE4" w:rsidRPr="003810C5" w:rsidRDefault="00361FE4" w:rsidP="00361FE4">
            <w:pPr>
              <w:widowControl w:val="0"/>
              <w:autoSpaceDE w:val="0"/>
              <w:autoSpaceDN w:val="0"/>
              <w:adjustRightInd w:val="0"/>
              <w:spacing w:after="0"/>
              <w:rPr>
                <w:sz w:val="22"/>
                <w:szCs w:val="22"/>
              </w:rPr>
            </w:pPr>
          </w:p>
        </w:tc>
        <w:tc>
          <w:tcPr>
            <w:tcW w:w="680" w:type="pct"/>
            <w:vAlign w:val="center"/>
          </w:tcPr>
          <w:p w14:paraId="78CD5B30" w14:textId="77777777" w:rsidR="00361FE4" w:rsidRPr="003810C5" w:rsidRDefault="00361FE4" w:rsidP="00361FE4">
            <w:pPr>
              <w:widowControl w:val="0"/>
              <w:autoSpaceDE w:val="0"/>
              <w:autoSpaceDN w:val="0"/>
              <w:adjustRightInd w:val="0"/>
              <w:spacing w:after="0"/>
              <w:rPr>
                <w:sz w:val="22"/>
                <w:szCs w:val="22"/>
              </w:rPr>
            </w:pPr>
          </w:p>
        </w:tc>
        <w:tc>
          <w:tcPr>
            <w:tcW w:w="595" w:type="pct"/>
            <w:vAlign w:val="center"/>
          </w:tcPr>
          <w:p w14:paraId="79304296" w14:textId="77777777" w:rsidR="00361FE4" w:rsidRPr="003810C5" w:rsidRDefault="00361FE4" w:rsidP="00361FE4">
            <w:pPr>
              <w:widowControl w:val="0"/>
              <w:autoSpaceDE w:val="0"/>
              <w:autoSpaceDN w:val="0"/>
              <w:adjustRightInd w:val="0"/>
              <w:spacing w:after="0"/>
              <w:rPr>
                <w:sz w:val="22"/>
                <w:szCs w:val="22"/>
              </w:rPr>
            </w:pPr>
          </w:p>
        </w:tc>
        <w:tc>
          <w:tcPr>
            <w:tcW w:w="429" w:type="pct"/>
            <w:vAlign w:val="center"/>
          </w:tcPr>
          <w:p w14:paraId="4B7761F6" w14:textId="77777777" w:rsidR="00361FE4" w:rsidRPr="003810C5" w:rsidRDefault="00361FE4" w:rsidP="00361FE4">
            <w:pPr>
              <w:widowControl w:val="0"/>
              <w:autoSpaceDE w:val="0"/>
              <w:autoSpaceDN w:val="0"/>
              <w:adjustRightInd w:val="0"/>
              <w:spacing w:after="0"/>
              <w:rPr>
                <w:sz w:val="22"/>
                <w:szCs w:val="22"/>
              </w:rPr>
            </w:pPr>
          </w:p>
        </w:tc>
        <w:tc>
          <w:tcPr>
            <w:tcW w:w="493" w:type="pct"/>
            <w:vAlign w:val="center"/>
          </w:tcPr>
          <w:p w14:paraId="3DF602BE" w14:textId="77777777" w:rsidR="00361FE4" w:rsidRPr="003810C5" w:rsidRDefault="00361FE4" w:rsidP="00361FE4">
            <w:pPr>
              <w:widowControl w:val="0"/>
              <w:autoSpaceDE w:val="0"/>
              <w:autoSpaceDN w:val="0"/>
              <w:adjustRightInd w:val="0"/>
              <w:spacing w:after="0"/>
              <w:rPr>
                <w:sz w:val="22"/>
                <w:szCs w:val="22"/>
              </w:rPr>
            </w:pPr>
          </w:p>
        </w:tc>
        <w:tc>
          <w:tcPr>
            <w:tcW w:w="508" w:type="pct"/>
            <w:vAlign w:val="center"/>
          </w:tcPr>
          <w:p w14:paraId="21D40DD7" w14:textId="77777777" w:rsidR="00361FE4" w:rsidRPr="003810C5" w:rsidRDefault="00361FE4" w:rsidP="00361FE4">
            <w:pPr>
              <w:widowControl w:val="0"/>
              <w:autoSpaceDE w:val="0"/>
              <w:autoSpaceDN w:val="0"/>
              <w:adjustRightInd w:val="0"/>
              <w:spacing w:after="0"/>
              <w:rPr>
                <w:sz w:val="22"/>
                <w:szCs w:val="22"/>
              </w:rPr>
            </w:pPr>
          </w:p>
        </w:tc>
      </w:tr>
      <w:tr w:rsidR="00361FE4" w:rsidRPr="003810C5" w14:paraId="095BD517" w14:textId="77777777" w:rsidTr="00361FE4">
        <w:tc>
          <w:tcPr>
            <w:tcW w:w="168" w:type="pct"/>
            <w:vAlign w:val="center"/>
          </w:tcPr>
          <w:p w14:paraId="76482FF8" w14:textId="77777777" w:rsidR="00361FE4" w:rsidRPr="003810C5" w:rsidRDefault="00361FE4" w:rsidP="00361FE4">
            <w:pPr>
              <w:widowControl w:val="0"/>
              <w:autoSpaceDE w:val="0"/>
              <w:autoSpaceDN w:val="0"/>
              <w:adjustRightInd w:val="0"/>
              <w:spacing w:after="0"/>
              <w:rPr>
                <w:sz w:val="22"/>
                <w:szCs w:val="22"/>
              </w:rPr>
            </w:pPr>
          </w:p>
        </w:tc>
        <w:tc>
          <w:tcPr>
            <w:tcW w:w="393" w:type="pct"/>
            <w:vAlign w:val="center"/>
          </w:tcPr>
          <w:p w14:paraId="4A65368D" w14:textId="77777777" w:rsidR="00361FE4" w:rsidRPr="003810C5" w:rsidRDefault="00361FE4" w:rsidP="00361FE4">
            <w:pPr>
              <w:widowControl w:val="0"/>
              <w:autoSpaceDE w:val="0"/>
              <w:autoSpaceDN w:val="0"/>
              <w:adjustRightInd w:val="0"/>
              <w:spacing w:after="0"/>
              <w:rPr>
                <w:sz w:val="22"/>
                <w:szCs w:val="22"/>
              </w:rPr>
            </w:pPr>
          </w:p>
        </w:tc>
        <w:tc>
          <w:tcPr>
            <w:tcW w:w="393" w:type="pct"/>
            <w:vAlign w:val="center"/>
          </w:tcPr>
          <w:p w14:paraId="27EAA9FF" w14:textId="77777777" w:rsidR="00361FE4" w:rsidRPr="003810C5" w:rsidRDefault="00361FE4" w:rsidP="00361FE4">
            <w:pPr>
              <w:widowControl w:val="0"/>
              <w:autoSpaceDE w:val="0"/>
              <w:autoSpaceDN w:val="0"/>
              <w:adjustRightInd w:val="0"/>
              <w:spacing w:after="0"/>
              <w:rPr>
                <w:sz w:val="22"/>
                <w:szCs w:val="22"/>
              </w:rPr>
            </w:pPr>
          </w:p>
        </w:tc>
        <w:tc>
          <w:tcPr>
            <w:tcW w:w="433" w:type="pct"/>
            <w:vAlign w:val="center"/>
          </w:tcPr>
          <w:p w14:paraId="70886F41" w14:textId="77777777" w:rsidR="00361FE4" w:rsidRPr="003810C5" w:rsidRDefault="00361FE4" w:rsidP="00361FE4">
            <w:pPr>
              <w:widowControl w:val="0"/>
              <w:autoSpaceDE w:val="0"/>
              <w:autoSpaceDN w:val="0"/>
              <w:adjustRightInd w:val="0"/>
              <w:spacing w:after="0"/>
              <w:rPr>
                <w:sz w:val="22"/>
                <w:szCs w:val="22"/>
              </w:rPr>
            </w:pPr>
          </w:p>
        </w:tc>
        <w:tc>
          <w:tcPr>
            <w:tcW w:w="518" w:type="pct"/>
            <w:vAlign w:val="center"/>
          </w:tcPr>
          <w:p w14:paraId="3D2105BA" w14:textId="77777777" w:rsidR="00361FE4" w:rsidRPr="003810C5" w:rsidRDefault="00361FE4" w:rsidP="00361FE4">
            <w:pPr>
              <w:widowControl w:val="0"/>
              <w:autoSpaceDE w:val="0"/>
              <w:autoSpaceDN w:val="0"/>
              <w:adjustRightInd w:val="0"/>
              <w:spacing w:after="0"/>
              <w:rPr>
                <w:sz w:val="22"/>
                <w:szCs w:val="22"/>
              </w:rPr>
            </w:pPr>
          </w:p>
        </w:tc>
        <w:tc>
          <w:tcPr>
            <w:tcW w:w="389" w:type="pct"/>
            <w:vAlign w:val="center"/>
          </w:tcPr>
          <w:p w14:paraId="36E586D0" w14:textId="77777777" w:rsidR="00361FE4" w:rsidRPr="003810C5" w:rsidRDefault="00361FE4" w:rsidP="00361FE4">
            <w:pPr>
              <w:widowControl w:val="0"/>
              <w:autoSpaceDE w:val="0"/>
              <w:autoSpaceDN w:val="0"/>
              <w:adjustRightInd w:val="0"/>
              <w:spacing w:after="0"/>
              <w:rPr>
                <w:sz w:val="22"/>
                <w:szCs w:val="22"/>
              </w:rPr>
            </w:pPr>
          </w:p>
        </w:tc>
        <w:tc>
          <w:tcPr>
            <w:tcW w:w="680" w:type="pct"/>
            <w:vAlign w:val="center"/>
          </w:tcPr>
          <w:p w14:paraId="1E71B607" w14:textId="77777777" w:rsidR="00361FE4" w:rsidRPr="003810C5" w:rsidRDefault="00361FE4" w:rsidP="00361FE4">
            <w:pPr>
              <w:widowControl w:val="0"/>
              <w:autoSpaceDE w:val="0"/>
              <w:autoSpaceDN w:val="0"/>
              <w:adjustRightInd w:val="0"/>
              <w:spacing w:after="0"/>
              <w:rPr>
                <w:sz w:val="22"/>
                <w:szCs w:val="22"/>
              </w:rPr>
            </w:pPr>
          </w:p>
        </w:tc>
        <w:tc>
          <w:tcPr>
            <w:tcW w:w="595" w:type="pct"/>
            <w:vAlign w:val="center"/>
          </w:tcPr>
          <w:p w14:paraId="0B60E391" w14:textId="77777777" w:rsidR="00361FE4" w:rsidRPr="003810C5" w:rsidRDefault="00361FE4" w:rsidP="00361FE4">
            <w:pPr>
              <w:widowControl w:val="0"/>
              <w:autoSpaceDE w:val="0"/>
              <w:autoSpaceDN w:val="0"/>
              <w:adjustRightInd w:val="0"/>
              <w:spacing w:after="0"/>
              <w:rPr>
                <w:sz w:val="22"/>
                <w:szCs w:val="22"/>
              </w:rPr>
            </w:pPr>
          </w:p>
        </w:tc>
        <w:tc>
          <w:tcPr>
            <w:tcW w:w="429" w:type="pct"/>
            <w:vAlign w:val="center"/>
          </w:tcPr>
          <w:p w14:paraId="1F06EDEC" w14:textId="77777777" w:rsidR="00361FE4" w:rsidRPr="003810C5" w:rsidRDefault="00361FE4" w:rsidP="00361FE4">
            <w:pPr>
              <w:widowControl w:val="0"/>
              <w:autoSpaceDE w:val="0"/>
              <w:autoSpaceDN w:val="0"/>
              <w:adjustRightInd w:val="0"/>
              <w:spacing w:after="0"/>
              <w:rPr>
                <w:sz w:val="22"/>
                <w:szCs w:val="22"/>
              </w:rPr>
            </w:pPr>
          </w:p>
        </w:tc>
        <w:tc>
          <w:tcPr>
            <w:tcW w:w="493" w:type="pct"/>
            <w:vAlign w:val="center"/>
          </w:tcPr>
          <w:p w14:paraId="67E22BB5" w14:textId="77777777" w:rsidR="00361FE4" w:rsidRPr="003810C5" w:rsidRDefault="00361FE4" w:rsidP="00361FE4">
            <w:pPr>
              <w:widowControl w:val="0"/>
              <w:autoSpaceDE w:val="0"/>
              <w:autoSpaceDN w:val="0"/>
              <w:adjustRightInd w:val="0"/>
              <w:spacing w:after="0"/>
              <w:rPr>
                <w:sz w:val="22"/>
                <w:szCs w:val="22"/>
              </w:rPr>
            </w:pPr>
          </w:p>
        </w:tc>
        <w:tc>
          <w:tcPr>
            <w:tcW w:w="508" w:type="pct"/>
            <w:vAlign w:val="center"/>
          </w:tcPr>
          <w:p w14:paraId="6AB3A8B3" w14:textId="77777777" w:rsidR="00361FE4" w:rsidRPr="003810C5" w:rsidRDefault="00361FE4" w:rsidP="00361FE4">
            <w:pPr>
              <w:widowControl w:val="0"/>
              <w:autoSpaceDE w:val="0"/>
              <w:autoSpaceDN w:val="0"/>
              <w:adjustRightInd w:val="0"/>
              <w:spacing w:after="0"/>
              <w:rPr>
                <w:sz w:val="22"/>
                <w:szCs w:val="22"/>
              </w:rPr>
            </w:pPr>
          </w:p>
        </w:tc>
      </w:tr>
      <w:tr w:rsidR="00361FE4" w:rsidRPr="003810C5" w14:paraId="0DA711C2" w14:textId="77777777" w:rsidTr="00361FE4">
        <w:tc>
          <w:tcPr>
            <w:tcW w:w="561" w:type="pct"/>
            <w:gridSpan w:val="2"/>
            <w:vAlign w:val="center"/>
          </w:tcPr>
          <w:p w14:paraId="230A82B6" w14:textId="77777777" w:rsidR="00361FE4" w:rsidRPr="003810C5" w:rsidRDefault="00361FE4" w:rsidP="00361FE4">
            <w:pPr>
              <w:widowControl w:val="0"/>
              <w:autoSpaceDE w:val="0"/>
              <w:autoSpaceDN w:val="0"/>
              <w:adjustRightInd w:val="0"/>
              <w:spacing w:after="0"/>
              <w:rPr>
                <w:sz w:val="22"/>
                <w:szCs w:val="22"/>
              </w:rPr>
            </w:pPr>
            <w:r w:rsidRPr="003810C5">
              <w:rPr>
                <w:sz w:val="22"/>
                <w:szCs w:val="22"/>
              </w:rPr>
              <w:t>Итого</w:t>
            </w:r>
          </w:p>
        </w:tc>
        <w:tc>
          <w:tcPr>
            <w:tcW w:w="393" w:type="pct"/>
            <w:vAlign w:val="center"/>
          </w:tcPr>
          <w:p w14:paraId="65455229" w14:textId="77777777" w:rsidR="00361FE4" w:rsidRPr="003810C5" w:rsidRDefault="00361FE4" w:rsidP="00361FE4">
            <w:pPr>
              <w:widowControl w:val="0"/>
              <w:autoSpaceDE w:val="0"/>
              <w:autoSpaceDN w:val="0"/>
              <w:adjustRightInd w:val="0"/>
              <w:spacing w:after="0"/>
              <w:rPr>
                <w:sz w:val="22"/>
                <w:szCs w:val="22"/>
              </w:rPr>
            </w:pPr>
          </w:p>
        </w:tc>
        <w:tc>
          <w:tcPr>
            <w:tcW w:w="433" w:type="pct"/>
            <w:vAlign w:val="center"/>
          </w:tcPr>
          <w:p w14:paraId="2F6DEB21" w14:textId="77777777" w:rsidR="00361FE4" w:rsidRPr="003810C5" w:rsidRDefault="00361FE4" w:rsidP="00361FE4">
            <w:pPr>
              <w:widowControl w:val="0"/>
              <w:autoSpaceDE w:val="0"/>
              <w:autoSpaceDN w:val="0"/>
              <w:adjustRightInd w:val="0"/>
              <w:spacing w:after="0"/>
              <w:rPr>
                <w:sz w:val="22"/>
                <w:szCs w:val="22"/>
              </w:rPr>
            </w:pPr>
          </w:p>
        </w:tc>
        <w:tc>
          <w:tcPr>
            <w:tcW w:w="518" w:type="pct"/>
            <w:vAlign w:val="center"/>
          </w:tcPr>
          <w:p w14:paraId="26E20A9C" w14:textId="77777777" w:rsidR="00361FE4" w:rsidRPr="003810C5" w:rsidRDefault="00361FE4" w:rsidP="00361FE4">
            <w:pPr>
              <w:widowControl w:val="0"/>
              <w:autoSpaceDE w:val="0"/>
              <w:autoSpaceDN w:val="0"/>
              <w:adjustRightInd w:val="0"/>
              <w:spacing w:after="0"/>
              <w:rPr>
                <w:sz w:val="22"/>
                <w:szCs w:val="22"/>
              </w:rPr>
            </w:pPr>
          </w:p>
        </w:tc>
        <w:tc>
          <w:tcPr>
            <w:tcW w:w="389" w:type="pct"/>
            <w:vAlign w:val="center"/>
          </w:tcPr>
          <w:p w14:paraId="48BDD04C" w14:textId="77777777" w:rsidR="00361FE4" w:rsidRPr="003810C5" w:rsidRDefault="00361FE4" w:rsidP="00361FE4">
            <w:pPr>
              <w:widowControl w:val="0"/>
              <w:autoSpaceDE w:val="0"/>
              <w:autoSpaceDN w:val="0"/>
              <w:adjustRightInd w:val="0"/>
              <w:spacing w:after="0"/>
              <w:rPr>
                <w:sz w:val="22"/>
                <w:szCs w:val="22"/>
              </w:rPr>
            </w:pPr>
          </w:p>
        </w:tc>
        <w:tc>
          <w:tcPr>
            <w:tcW w:w="680" w:type="pct"/>
            <w:vAlign w:val="center"/>
          </w:tcPr>
          <w:p w14:paraId="34ECD458" w14:textId="77777777" w:rsidR="00361FE4" w:rsidRPr="003810C5" w:rsidRDefault="00361FE4" w:rsidP="00361FE4">
            <w:pPr>
              <w:widowControl w:val="0"/>
              <w:autoSpaceDE w:val="0"/>
              <w:autoSpaceDN w:val="0"/>
              <w:adjustRightInd w:val="0"/>
              <w:spacing w:after="0"/>
              <w:rPr>
                <w:sz w:val="22"/>
                <w:szCs w:val="22"/>
              </w:rPr>
            </w:pPr>
          </w:p>
        </w:tc>
        <w:tc>
          <w:tcPr>
            <w:tcW w:w="595" w:type="pct"/>
            <w:vAlign w:val="center"/>
          </w:tcPr>
          <w:p w14:paraId="7C9AFA8C" w14:textId="77777777" w:rsidR="00361FE4" w:rsidRPr="003810C5" w:rsidRDefault="00361FE4" w:rsidP="00361FE4">
            <w:pPr>
              <w:widowControl w:val="0"/>
              <w:autoSpaceDE w:val="0"/>
              <w:autoSpaceDN w:val="0"/>
              <w:adjustRightInd w:val="0"/>
              <w:spacing w:after="0"/>
              <w:rPr>
                <w:sz w:val="22"/>
                <w:szCs w:val="22"/>
              </w:rPr>
            </w:pPr>
          </w:p>
        </w:tc>
        <w:tc>
          <w:tcPr>
            <w:tcW w:w="429" w:type="pct"/>
            <w:vAlign w:val="center"/>
          </w:tcPr>
          <w:p w14:paraId="608AD11B" w14:textId="77777777" w:rsidR="00361FE4" w:rsidRPr="003810C5" w:rsidRDefault="00361FE4" w:rsidP="00361FE4">
            <w:pPr>
              <w:widowControl w:val="0"/>
              <w:autoSpaceDE w:val="0"/>
              <w:autoSpaceDN w:val="0"/>
              <w:adjustRightInd w:val="0"/>
              <w:spacing w:after="0"/>
              <w:rPr>
                <w:sz w:val="22"/>
                <w:szCs w:val="22"/>
              </w:rPr>
            </w:pPr>
          </w:p>
        </w:tc>
        <w:tc>
          <w:tcPr>
            <w:tcW w:w="493" w:type="pct"/>
            <w:vAlign w:val="center"/>
          </w:tcPr>
          <w:p w14:paraId="4884E993" w14:textId="77777777" w:rsidR="00361FE4" w:rsidRPr="003810C5" w:rsidRDefault="00361FE4" w:rsidP="00361FE4">
            <w:pPr>
              <w:widowControl w:val="0"/>
              <w:autoSpaceDE w:val="0"/>
              <w:autoSpaceDN w:val="0"/>
              <w:adjustRightInd w:val="0"/>
              <w:spacing w:after="0"/>
              <w:rPr>
                <w:sz w:val="22"/>
                <w:szCs w:val="22"/>
              </w:rPr>
            </w:pPr>
          </w:p>
        </w:tc>
        <w:tc>
          <w:tcPr>
            <w:tcW w:w="508" w:type="pct"/>
            <w:vAlign w:val="center"/>
          </w:tcPr>
          <w:p w14:paraId="2E019467" w14:textId="77777777" w:rsidR="00361FE4" w:rsidRPr="003810C5" w:rsidRDefault="00361FE4" w:rsidP="00361FE4">
            <w:pPr>
              <w:widowControl w:val="0"/>
              <w:autoSpaceDE w:val="0"/>
              <w:autoSpaceDN w:val="0"/>
              <w:adjustRightInd w:val="0"/>
              <w:spacing w:after="0"/>
              <w:rPr>
                <w:sz w:val="22"/>
                <w:szCs w:val="22"/>
              </w:rPr>
            </w:pPr>
          </w:p>
        </w:tc>
      </w:tr>
    </w:tbl>
    <w:p w14:paraId="5D60E6E3" w14:textId="228A9852" w:rsidR="00361FE4" w:rsidRPr="003810C5" w:rsidRDefault="00361FE4" w:rsidP="00361FE4">
      <w:pPr>
        <w:spacing w:after="0" w:line="276" w:lineRule="auto"/>
        <w:rPr>
          <w:sz w:val="22"/>
          <w:szCs w:val="22"/>
        </w:rPr>
      </w:pPr>
      <w:r w:rsidRPr="003810C5">
        <w:rPr>
          <w:sz w:val="22"/>
          <w:szCs w:val="22"/>
        </w:rPr>
        <w:t xml:space="preserve">Копии документов на ______ листах прилагаются (договор + </w:t>
      </w:r>
      <w:r w:rsidR="000C025F" w:rsidRPr="003810C5">
        <w:rPr>
          <w:sz w:val="22"/>
          <w:szCs w:val="22"/>
        </w:rPr>
        <w:t>акт выполненных работ</w:t>
      </w:r>
      <w:r w:rsidR="00442C75" w:rsidRPr="003810C5">
        <w:rPr>
          <w:sz w:val="22"/>
          <w:szCs w:val="22"/>
        </w:rPr>
        <w:t xml:space="preserve"> (оказанных </w:t>
      </w:r>
      <w:r w:rsidR="0035003B">
        <w:rPr>
          <w:sz w:val="22"/>
          <w:szCs w:val="22"/>
        </w:rPr>
        <w:t>услуг</w:t>
      </w:r>
      <w:r w:rsidR="00442C75" w:rsidRPr="003810C5">
        <w:rPr>
          <w:sz w:val="22"/>
          <w:szCs w:val="22"/>
        </w:rPr>
        <w:t>)</w:t>
      </w:r>
      <w:r w:rsidRPr="003810C5">
        <w:rPr>
          <w:sz w:val="22"/>
          <w:szCs w:val="22"/>
        </w:rPr>
        <w:t>)</w:t>
      </w:r>
    </w:p>
    <w:p w14:paraId="69868122" w14:textId="77777777" w:rsidR="00361FE4" w:rsidRPr="003810C5" w:rsidRDefault="00361FE4" w:rsidP="00361FE4">
      <w:pPr>
        <w:spacing w:after="0" w:line="276" w:lineRule="auto"/>
        <w:rPr>
          <w:sz w:val="22"/>
          <w:szCs w:val="22"/>
        </w:rPr>
      </w:pPr>
      <w:r w:rsidRPr="003810C5">
        <w:rPr>
          <w:sz w:val="22"/>
          <w:szCs w:val="22"/>
        </w:rPr>
        <w:t xml:space="preserve">_______________________ </w:t>
      </w:r>
      <w:r w:rsidRPr="003810C5">
        <w:rPr>
          <w:sz w:val="22"/>
          <w:szCs w:val="22"/>
        </w:rPr>
        <w:tab/>
        <w:t xml:space="preserve">______________________   </w:t>
      </w:r>
      <w:r w:rsidRPr="003810C5">
        <w:rPr>
          <w:sz w:val="22"/>
          <w:szCs w:val="22"/>
        </w:rPr>
        <w:tab/>
        <w:t>/___________________/</w:t>
      </w:r>
    </w:p>
    <w:p w14:paraId="6814DA0E" w14:textId="77777777" w:rsidR="00361FE4" w:rsidRPr="003810C5" w:rsidRDefault="00361FE4" w:rsidP="00361FE4">
      <w:pPr>
        <w:spacing w:after="0" w:line="276" w:lineRule="auto"/>
        <w:rPr>
          <w:sz w:val="22"/>
          <w:szCs w:val="22"/>
        </w:rPr>
      </w:pPr>
      <w:r w:rsidRPr="003810C5">
        <w:rPr>
          <w:sz w:val="22"/>
          <w:szCs w:val="22"/>
        </w:rPr>
        <w:t xml:space="preserve"> (должность)</w:t>
      </w:r>
      <w:r w:rsidRPr="003810C5">
        <w:rPr>
          <w:sz w:val="22"/>
          <w:szCs w:val="22"/>
        </w:rPr>
        <w:tab/>
      </w:r>
      <w:r w:rsidRPr="003810C5">
        <w:rPr>
          <w:sz w:val="22"/>
          <w:szCs w:val="22"/>
        </w:rPr>
        <w:tab/>
      </w:r>
      <w:r w:rsidRPr="003810C5">
        <w:rPr>
          <w:sz w:val="22"/>
          <w:szCs w:val="22"/>
        </w:rPr>
        <w:tab/>
        <w:t xml:space="preserve">      </w:t>
      </w:r>
      <w:r w:rsidR="008E1CA7" w:rsidRPr="003810C5">
        <w:rPr>
          <w:sz w:val="22"/>
          <w:szCs w:val="22"/>
        </w:rPr>
        <w:t xml:space="preserve">   </w:t>
      </w:r>
      <w:r w:rsidRPr="003810C5">
        <w:rPr>
          <w:sz w:val="22"/>
          <w:szCs w:val="22"/>
        </w:rPr>
        <w:t>(подпись)</w:t>
      </w:r>
      <w:r w:rsidRPr="003810C5">
        <w:rPr>
          <w:sz w:val="22"/>
          <w:szCs w:val="22"/>
        </w:rPr>
        <w:tab/>
      </w:r>
      <w:r w:rsidRPr="003810C5">
        <w:rPr>
          <w:sz w:val="22"/>
          <w:szCs w:val="22"/>
        </w:rPr>
        <w:tab/>
      </w:r>
      <w:r w:rsidRPr="003810C5">
        <w:rPr>
          <w:sz w:val="22"/>
          <w:szCs w:val="22"/>
        </w:rPr>
        <w:tab/>
        <w:t xml:space="preserve">             (ФИО)</w:t>
      </w:r>
    </w:p>
    <w:p w14:paraId="02FE29B9" w14:textId="77777777" w:rsidR="00361FE4" w:rsidRPr="003810C5" w:rsidRDefault="00361FE4" w:rsidP="00361FE4">
      <w:pPr>
        <w:spacing w:after="0" w:line="276" w:lineRule="auto"/>
        <w:ind w:firstLine="567"/>
        <w:rPr>
          <w:sz w:val="22"/>
          <w:szCs w:val="22"/>
        </w:rPr>
      </w:pPr>
      <w:r w:rsidRPr="003810C5">
        <w:rPr>
          <w:sz w:val="22"/>
          <w:szCs w:val="22"/>
        </w:rPr>
        <w:t>М.П. (при наличии)</w:t>
      </w:r>
    </w:p>
    <w:p w14:paraId="6B93617E" w14:textId="77777777" w:rsidR="0051029A" w:rsidRPr="003810C5" w:rsidRDefault="0051029A" w:rsidP="0051029A">
      <w:pPr>
        <w:spacing w:after="0" w:line="276" w:lineRule="auto"/>
        <w:ind w:firstLine="567"/>
        <w:rPr>
          <w:b/>
          <w:i/>
          <w:sz w:val="22"/>
          <w:szCs w:val="22"/>
        </w:rPr>
      </w:pPr>
    </w:p>
    <w:p w14:paraId="100FFCF7" w14:textId="77777777" w:rsidR="0051029A" w:rsidRPr="003810C5" w:rsidRDefault="0051029A" w:rsidP="0051029A">
      <w:pPr>
        <w:spacing w:after="0"/>
        <w:rPr>
          <w:i/>
          <w:color w:val="FF0000"/>
          <w:sz w:val="22"/>
          <w:szCs w:val="22"/>
        </w:rPr>
      </w:pPr>
      <w:r w:rsidRPr="003810C5">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0684035" w14:textId="77777777" w:rsidR="0051029A" w:rsidRPr="003810C5" w:rsidRDefault="0051029A" w:rsidP="00181896">
      <w:pPr>
        <w:spacing w:after="0"/>
        <w:rPr>
          <w:b/>
          <w:i/>
          <w:color w:val="FF0000"/>
          <w:sz w:val="22"/>
          <w:szCs w:val="22"/>
          <w:u w:val="single"/>
        </w:rPr>
      </w:pPr>
      <w:r w:rsidRPr="003810C5">
        <w:rPr>
          <w:b/>
          <w:i/>
          <w:color w:val="FF0000"/>
          <w:sz w:val="22"/>
          <w:szCs w:val="22"/>
          <w:u w:val="single"/>
        </w:rPr>
        <w:t xml:space="preserve">Содержащиеся в данном приложении сведения используются в качестве одного </w:t>
      </w:r>
      <w:r w:rsidR="008E1CA7" w:rsidRPr="003810C5">
        <w:rPr>
          <w:b/>
          <w:i/>
          <w:color w:val="FF0000"/>
          <w:sz w:val="22"/>
          <w:szCs w:val="22"/>
          <w:u w:val="single"/>
        </w:rPr>
        <w:t>из критериев</w:t>
      </w:r>
      <w:r w:rsidRPr="003810C5">
        <w:rPr>
          <w:b/>
          <w:i/>
          <w:color w:val="FF0000"/>
          <w:sz w:val="22"/>
          <w:szCs w:val="22"/>
          <w:u w:val="single"/>
        </w:rPr>
        <w:t xml:space="preserve"> оценки заявки Участника.</w:t>
      </w:r>
    </w:p>
    <w:p w14:paraId="4A741F19" w14:textId="77777777" w:rsidR="0051029A" w:rsidRPr="003810C5" w:rsidRDefault="0051029A" w:rsidP="0051029A">
      <w:pPr>
        <w:rPr>
          <w:sz w:val="22"/>
          <w:szCs w:val="22"/>
        </w:rPr>
        <w:sectPr w:rsidR="0051029A" w:rsidRPr="003810C5" w:rsidSect="001C17F2">
          <w:footerReference w:type="even" r:id="rId43"/>
          <w:footerReference w:type="default" r:id="rId44"/>
          <w:headerReference w:type="first" r:id="rId45"/>
          <w:pgSz w:w="16838" w:h="11906" w:orient="landscape" w:code="9"/>
          <w:pgMar w:top="1134" w:right="851" w:bottom="567" w:left="851" w:header="0" w:footer="91" w:gutter="0"/>
          <w:cols w:space="720"/>
          <w:titlePg/>
          <w:docGrid w:linePitch="326"/>
        </w:sectPr>
      </w:pPr>
    </w:p>
    <w:p w14:paraId="397A6B86" w14:textId="77777777" w:rsidR="005C54C5" w:rsidRPr="003810C5" w:rsidRDefault="00361FE4" w:rsidP="005C54C5">
      <w:pPr>
        <w:spacing w:after="0" w:line="276" w:lineRule="auto"/>
        <w:ind w:firstLine="567"/>
        <w:jc w:val="center"/>
        <w:rPr>
          <w:b/>
          <w:i/>
          <w:sz w:val="22"/>
          <w:szCs w:val="22"/>
        </w:rPr>
      </w:pPr>
      <w:r w:rsidRPr="003810C5">
        <w:rPr>
          <w:b/>
          <w:i/>
          <w:sz w:val="22"/>
          <w:szCs w:val="22"/>
        </w:rPr>
        <w:lastRenderedPageBreak/>
        <w:t xml:space="preserve">Приложение № </w:t>
      </w:r>
      <w:r w:rsidR="00055EE4" w:rsidRPr="003810C5">
        <w:rPr>
          <w:b/>
          <w:i/>
          <w:sz w:val="22"/>
          <w:szCs w:val="22"/>
        </w:rPr>
        <w:t>5 к заявке на участие в закупке</w:t>
      </w:r>
    </w:p>
    <w:p w14:paraId="287BD936" w14:textId="77777777" w:rsidR="00EE0AB4" w:rsidRPr="003810C5" w:rsidRDefault="00EE0AB4" w:rsidP="00EE0AB4">
      <w:pPr>
        <w:spacing w:after="0" w:line="276" w:lineRule="auto"/>
        <w:ind w:firstLine="567"/>
        <w:jc w:val="center"/>
        <w:rPr>
          <w:b/>
          <w:i/>
          <w:sz w:val="22"/>
          <w:szCs w:val="22"/>
        </w:rPr>
      </w:pPr>
      <w:r w:rsidRPr="003810C5">
        <w:rPr>
          <w:b/>
          <w:i/>
          <w:sz w:val="22"/>
          <w:szCs w:val="22"/>
        </w:rPr>
        <w:t>Анкета контрагента</w:t>
      </w:r>
    </w:p>
    <w:p w14:paraId="728D622A" w14:textId="77777777" w:rsidR="0053521F" w:rsidRPr="003810C5" w:rsidRDefault="0053521F" w:rsidP="00EE0AB4">
      <w:pPr>
        <w:spacing w:after="0" w:line="276" w:lineRule="auto"/>
        <w:ind w:firstLine="567"/>
        <w:jc w:val="center"/>
        <w:rPr>
          <w:b/>
          <w:i/>
          <w:sz w:val="22"/>
          <w:szCs w:val="22"/>
        </w:rPr>
      </w:pPr>
    </w:p>
    <w:tbl>
      <w:tblPr>
        <w:tblW w:w="1003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5670"/>
      </w:tblGrid>
      <w:tr w:rsidR="00EE0AB4" w:rsidRPr="003810C5" w14:paraId="7C4806D3"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248A4D1" w14:textId="77777777" w:rsidR="00EE0AB4" w:rsidRPr="003810C5" w:rsidRDefault="00EE0AB4" w:rsidP="00726080">
            <w:pPr>
              <w:spacing w:after="0"/>
              <w:jc w:val="center"/>
              <w:rPr>
                <w:sz w:val="22"/>
                <w:szCs w:val="22"/>
              </w:rPr>
            </w:pPr>
            <w:r w:rsidRPr="003810C5">
              <w:rPr>
                <w:sz w:val="22"/>
                <w:szCs w:val="22"/>
              </w:rPr>
              <w:t>Вопросы</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27E7A23F" w14:textId="77777777" w:rsidR="00EE0AB4" w:rsidRPr="003810C5" w:rsidRDefault="00EE0AB4" w:rsidP="00726080">
            <w:pPr>
              <w:spacing w:after="0"/>
              <w:jc w:val="center"/>
              <w:rPr>
                <w:sz w:val="22"/>
                <w:szCs w:val="22"/>
              </w:rPr>
            </w:pPr>
            <w:r w:rsidRPr="003810C5">
              <w:rPr>
                <w:sz w:val="22"/>
                <w:szCs w:val="22"/>
              </w:rPr>
              <w:t>Ответы</w:t>
            </w:r>
          </w:p>
        </w:tc>
      </w:tr>
      <w:tr w:rsidR="00EE0AB4" w:rsidRPr="003810C5" w14:paraId="79A7224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23AD8D7" w14:textId="77777777" w:rsidR="00EE0AB4" w:rsidRPr="003810C5" w:rsidRDefault="00EE0AB4" w:rsidP="00726080">
            <w:pPr>
              <w:spacing w:after="0"/>
              <w:jc w:val="left"/>
              <w:rPr>
                <w:sz w:val="22"/>
                <w:szCs w:val="22"/>
              </w:rPr>
            </w:pPr>
            <w:r w:rsidRPr="003810C5">
              <w:rPr>
                <w:sz w:val="22"/>
                <w:szCs w:val="22"/>
              </w:rPr>
              <w:t xml:space="preserve">Название организации полное/сокращенное. </w:t>
            </w:r>
          </w:p>
        </w:tc>
        <w:tc>
          <w:tcPr>
            <w:tcW w:w="5670" w:type="dxa"/>
            <w:tcBorders>
              <w:top w:val="single" w:sz="4" w:space="0" w:color="000000"/>
              <w:left w:val="single" w:sz="4" w:space="0" w:color="000000"/>
              <w:bottom w:val="single" w:sz="4" w:space="0" w:color="000000"/>
              <w:right w:val="single" w:sz="4" w:space="0" w:color="000000"/>
            </w:tcBorders>
            <w:vAlign w:val="center"/>
          </w:tcPr>
          <w:p w14:paraId="569DAA9D" w14:textId="77777777" w:rsidR="00EE0AB4" w:rsidRPr="003810C5" w:rsidRDefault="00EE0AB4" w:rsidP="00726080">
            <w:pPr>
              <w:spacing w:after="0"/>
              <w:jc w:val="left"/>
              <w:rPr>
                <w:sz w:val="22"/>
                <w:szCs w:val="22"/>
              </w:rPr>
            </w:pPr>
          </w:p>
        </w:tc>
      </w:tr>
      <w:tr w:rsidR="00EE0AB4" w:rsidRPr="003810C5" w14:paraId="6DF32818"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BDABE16" w14:textId="77777777" w:rsidR="00EE0AB4" w:rsidRPr="003810C5" w:rsidRDefault="00EE0AB4" w:rsidP="00726080">
            <w:pPr>
              <w:spacing w:after="0"/>
              <w:jc w:val="left"/>
              <w:rPr>
                <w:sz w:val="22"/>
                <w:szCs w:val="22"/>
              </w:rPr>
            </w:pPr>
            <w:r w:rsidRPr="003810C5">
              <w:rPr>
                <w:sz w:val="22"/>
                <w:szCs w:val="22"/>
              </w:rPr>
              <w:t>Государство, в котором организация зарегистрирована как налогоплательщик.</w:t>
            </w:r>
          </w:p>
        </w:tc>
        <w:tc>
          <w:tcPr>
            <w:tcW w:w="5670" w:type="dxa"/>
            <w:tcBorders>
              <w:top w:val="single" w:sz="4" w:space="0" w:color="000000"/>
              <w:left w:val="single" w:sz="4" w:space="0" w:color="000000"/>
              <w:bottom w:val="single" w:sz="4" w:space="0" w:color="000000"/>
              <w:right w:val="single" w:sz="4" w:space="0" w:color="000000"/>
            </w:tcBorders>
            <w:vAlign w:val="center"/>
          </w:tcPr>
          <w:p w14:paraId="31BAFFC6" w14:textId="77777777" w:rsidR="00EE0AB4" w:rsidRPr="003810C5" w:rsidRDefault="00EE0AB4" w:rsidP="00726080">
            <w:pPr>
              <w:spacing w:after="0"/>
              <w:jc w:val="left"/>
              <w:rPr>
                <w:sz w:val="22"/>
                <w:szCs w:val="22"/>
              </w:rPr>
            </w:pPr>
          </w:p>
        </w:tc>
      </w:tr>
      <w:tr w:rsidR="00EE0AB4" w:rsidRPr="003810C5" w14:paraId="2C79FD7F"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24560067" w14:textId="77777777" w:rsidR="00EE0AB4" w:rsidRPr="003810C5" w:rsidRDefault="00EE0AB4" w:rsidP="00726080">
            <w:pPr>
              <w:spacing w:after="0"/>
              <w:jc w:val="left"/>
              <w:rPr>
                <w:sz w:val="22"/>
                <w:szCs w:val="22"/>
              </w:rPr>
            </w:pPr>
            <w:r w:rsidRPr="003810C5">
              <w:rPr>
                <w:sz w:val="22"/>
                <w:szCs w:val="22"/>
              </w:rPr>
              <w:t>ИНН, ОГРН, контактные телефоны</w:t>
            </w:r>
          </w:p>
        </w:tc>
        <w:tc>
          <w:tcPr>
            <w:tcW w:w="5670" w:type="dxa"/>
            <w:tcBorders>
              <w:top w:val="single" w:sz="4" w:space="0" w:color="000000"/>
              <w:left w:val="single" w:sz="4" w:space="0" w:color="000000"/>
              <w:bottom w:val="single" w:sz="4" w:space="0" w:color="000000"/>
              <w:right w:val="single" w:sz="4" w:space="0" w:color="000000"/>
            </w:tcBorders>
            <w:vAlign w:val="center"/>
          </w:tcPr>
          <w:p w14:paraId="125A479D" w14:textId="77777777" w:rsidR="00EE0AB4" w:rsidRPr="003810C5" w:rsidRDefault="00EE0AB4" w:rsidP="00726080">
            <w:pPr>
              <w:spacing w:after="0"/>
              <w:jc w:val="left"/>
              <w:rPr>
                <w:sz w:val="22"/>
                <w:szCs w:val="22"/>
              </w:rPr>
            </w:pPr>
          </w:p>
        </w:tc>
      </w:tr>
      <w:tr w:rsidR="00EE0AB4" w:rsidRPr="003810C5" w14:paraId="56F1297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EFEB219" w14:textId="77777777" w:rsidR="00EE0AB4" w:rsidRPr="003810C5" w:rsidRDefault="00EE0AB4" w:rsidP="00726080">
            <w:pPr>
              <w:spacing w:after="0"/>
              <w:jc w:val="left"/>
              <w:rPr>
                <w:sz w:val="22"/>
                <w:szCs w:val="22"/>
              </w:rPr>
            </w:pPr>
            <w:r w:rsidRPr="003810C5">
              <w:rPr>
                <w:sz w:val="22"/>
                <w:szCs w:val="22"/>
              </w:rPr>
              <w:t>Дата основания и/или регистрации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6C03556D" w14:textId="77777777" w:rsidR="00EE0AB4" w:rsidRPr="003810C5" w:rsidRDefault="00EE0AB4" w:rsidP="00726080">
            <w:pPr>
              <w:spacing w:after="0"/>
              <w:jc w:val="left"/>
              <w:rPr>
                <w:sz w:val="22"/>
                <w:szCs w:val="22"/>
              </w:rPr>
            </w:pPr>
          </w:p>
        </w:tc>
      </w:tr>
      <w:tr w:rsidR="00EE0AB4" w:rsidRPr="003810C5" w14:paraId="65E11B6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CD07F3C" w14:textId="77777777" w:rsidR="00EE0AB4" w:rsidRPr="003810C5" w:rsidRDefault="00EE0AB4" w:rsidP="00726080">
            <w:pPr>
              <w:spacing w:after="0"/>
              <w:jc w:val="left"/>
              <w:rPr>
                <w:sz w:val="22"/>
                <w:szCs w:val="22"/>
              </w:rPr>
            </w:pPr>
            <w:r w:rsidRPr="003810C5">
              <w:rPr>
                <w:sz w:val="22"/>
                <w:szCs w:val="22"/>
              </w:rPr>
              <w:t>Юридический адрес</w:t>
            </w:r>
          </w:p>
        </w:tc>
        <w:tc>
          <w:tcPr>
            <w:tcW w:w="5670" w:type="dxa"/>
            <w:tcBorders>
              <w:top w:val="single" w:sz="4" w:space="0" w:color="000000"/>
              <w:left w:val="single" w:sz="4" w:space="0" w:color="000000"/>
              <w:bottom w:val="single" w:sz="4" w:space="0" w:color="000000"/>
              <w:right w:val="single" w:sz="4" w:space="0" w:color="000000"/>
            </w:tcBorders>
            <w:vAlign w:val="center"/>
          </w:tcPr>
          <w:p w14:paraId="65AE2C29" w14:textId="77777777" w:rsidR="00EE0AB4" w:rsidRPr="003810C5" w:rsidRDefault="00EE0AB4" w:rsidP="00726080">
            <w:pPr>
              <w:spacing w:after="0"/>
              <w:jc w:val="left"/>
              <w:rPr>
                <w:sz w:val="22"/>
                <w:szCs w:val="22"/>
              </w:rPr>
            </w:pPr>
          </w:p>
        </w:tc>
      </w:tr>
      <w:tr w:rsidR="00EE0AB4" w:rsidRPr="003810C5" w14:paraId="2E6199A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07E51796" w14:textId="77777777" w:rsidR="00EE0AB4" w:rsidRPr="003810C5" w:rsidRDefault="00EE0AB4" w:rsidP="00726080">
            <w:pPr>
              <w:spacing w:after="0"/>
              <w:jc w:val="left"/>
              <w:rPr>
                <w:sz w:val="22"/>
                <w:szCs w:val="22"/>
              </w:rPr>
            </w:pPr>
            <w:r w:rsidRPr="003810C5">
              <w:rPr>
                <w:sz w:val="22"/>
                <w:szCs w:val="22"/>
              </w:rPr>
              <w:t>Фактический адрес в том числе доп. офисов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7AC68ECF" w14:textId="77777777" w:rsidR="00EE0AB4" w:rsidRPr="003810C5" w:rsidRDefault="00EE0AB4" w:rsidP="00726080">
            <w:pPr>
              <w:spacing w:after="0"/>
              <w:jc w:val="left"/>
              <w:rPr>
                <w:sz w:val="22"/>
                <w:szCs w:val="22"/>
              </w:rPr>
            </w:pPr>
          </w:p>
        </w:tc>
      </w:tr>
      <w:tr w:rsidR="00EE0AB4" w:rsidRPr="003810C5" w14:paraId="1D87881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1517310" w14:textId="77777777" w:rsidR="00EE0AB4" w:rsidRPr="003810C5" w:rsidRDefault="00EE0AB4" w:rsidP="00726080">
            <w:pPr>
              <w:spacing w:after="0"/>
              <w:jc w:val="left"/>
              <w:rPr>
                <w:sz w:val="22"/>
                <w:szCs w:val="22"/>
              </w:rPr>
            </w:pPr>
            <w:r w:rsidRPr="003810C5">
              <w:rPr>
                <w:sz w:val="22"/>
                <w:szCs w:val="22"/>
              </w:rPr>
              <w:t>ФИО руководителя, гражданство, контактные данные (</w:t>
            </w:r>
            <w:r w:rsidRPr="003810C5">
              <w:rPr>
                <w:sz w:val="22"/>
                <w:szCs w:val="22"/>
                <w:lang w:val="en-US"/>
              </w:rPr>
              <w:t>e</w:t>
            </w:r>
            <w:r w:rsidRPr="003810C5">
              <w:rPr>
                <w:sz w:val="22"/>
                <w:szCs w:val="22"/>
              </w:rPr>
              <w:t>-</w:t>
            </w:r>
            <w:r w:rsidRPr="003810C5">
              <w:rPr>
                <w:sz w:val="22"/>
                <w:szCs w:val="22"/>
                <w:lang w:val="en-US"/>
              </w:rPr>
              <w:t>mail</w:t>
            </w:r>
            <w:r w:rsidRPr="003810C5">
              <w:rPr>
                <w:sz w:val="22"/>
                <w:szCs w:val="22"/>
              </w:rPr>
              <w:t>, телефон)</w:t>
            </w:r>
          </w:p>
        </w:tc>
        <w:tc>
          <w:tcPr>
            <w:tcW w:w="5670" w:type="dxa"/>
            <w:tcBorders>
              <w:top w:val="single" w:sz="4" w:space="0" w:color="000000"/>
              <w:left w:val="single" w:sz="4" w:space="0" w:color="000000"/>
              <w:bottom w:val="single" w:sz="4" w:space="0" w:color="000000"/>
              <w:right w:val="single" w:sz="4" w:space="0" w:color="000000"/>
            </w:tcBorders>
            <w:vAlign w:val="center"/>
          </w:tcPr>
          <w:p w14:paraId="5CB81842" w14:textId="77777777" w:rsidR="00EE0AB4" w:rsidRPr="003810C5" w:rsidRDefault="00EE0AB4" w:rsidP="00726080">
            <w:pPr>
              <w:spacing w:after="0"/>
              <w:jc w:val="left"/>
              <w:rPr>
                <w:sz w:val="22"/>
                <w:szCs w:val="22"/>
              </w:rPr>
            </w:pPr>
          </w:p>
        </w:tc>
      </w:tr>
      <w:tr w:rsidR="00EE0AB4" w:rsidRPr="003810C5" w14:paraId="49DD423B"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37D050A" w14:textId="77777777" w:rsidR="00EE0AB4" w:rsidRPr="003810C5" w:rsidRDefault="00EE0AB4" w:rsidP="00726080">
            <w:pPr>
              <w:spacing w:after="0"/>
              <w:jc w:val="left"/>
              <w:rPr>
                <w:sz w:val="22"/>
                <w:szCs w:val="22"/>
              </w:rPr>
            </w:pPr>
            <w:r w:rsidRPr="003810C5">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670" w:type="dxa"/>
            <w:tcBorders>
              <w:top w:val="single" w:sz="4" w:space="0" w:color="000000"/>
              <w:left w:val="single" w:sz="4" w:space="0" w:color="000000"/>
              <w:bottom w:val="single" w:sz="4" w:space="0" w:color="000000"/>
              <w:right w:val="single" w:sz="4" w:space="0" w:color="000000"/>
            </w:tcBorders>
            <w:vAlign w:val="center"/>
          </w:tcPr>
          <w:p w14:paraId="1E37484C" w14:textId="77777777" w:rsidR="00EE0AB4" w:rsidRPr="003810C5" w:rsidRDefault="00EE0AB4" w:rsidP="00726080">
            <w:pPr>
              <w:spacing w:after="0"/>
              <w:jc w:val="left"/>
              <w:rPr>
                <w:sz w:val="22"/>
                <w:szCs w:val="22"/>
              </w:rPr>
            </w:pPr>
          </w:p>
        </w:tc>
      </w:tr>
      <w:tr w:rsidR="00EE0AB4" w:rsidRPr="003810C5" w14:paraId="326FCF8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4842BB3B" w14:textId="77777777" w:rsidR="00EE0AB4" w:rsidRPr="003810C5" w:rsidRDefault="00EE0AB4" w:rsidP="00726080">
            <w:pPr>
              <w:spacing w:after="0"/>
              <w:jc w:val="left"/>
              <w:rPr>
                <w:sz w:val="22"/>
                <w:szCs w:val="22"/>
              </w:rPr>
            </w:pPr>
            <w:r w:rsidRPr="003810C5">
              <w:rPr>
                <w:sz w:val="22"/>
                <w:szCs w:val="22"/>
              </w:rPr>
              <w:t>Основной вид деятельности по ОКВЭД</w:t>
            </w:r>
          </w:p>
        </w:tc>
        <w:tc>
          <w:tcPr>
            <w:tcW w:w="5670" w:type="dxa"/>
            <w:tcBorders>
              <w:top w:val="single" w:sz="4" w:space="0" w:color="000000"/>
              <w:left w:val="single" w:sz="4" w:space="0" w:color="000000"/>
              <w:bottom w:val="single" w:sz="4" w:space="0" w:color="000000"/>
              <w:right w:val="single" w:sz="4" w:space="0" w:color="000000"/>
            </w:tcBorders>
            <w:vAlign w:val="center"/>
          </w:tcPr>
          <w:p w14:paraId="4315B28E" w14:textId="77777777" w:rsidR="00EE0AB4" w:rsidRPr="003810C5" w:rsidRDefault="00EE0AB4" w:rsidP="00726080">
            <w:pPr>
              <w:spacing w:after="0"/>
              <w:jc w:val="left"/>
              <w:rPr>
                <w:sz w:val="22"/>
                <w:szCs w:val="22"/>
              </w:rPr>
            </w:pPr>
          </w:p>
        </w:tc>
      </w:tr>
      <w:tr w:rsidR="00EE0AB4" w:rsidRPr="003810C5" w14:paraId="258597E2"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0679FF29" w14:textId="77777777" w:rsidR="00EE0AB4" w:rsidRPr="003810C5" w:rsidRDefault="00EE0AB4" w:rsidP="00726080">
            <w:pPr>
              <w:spacing w:after="0"/>
              <w:jc w:val="left"/>
              <w:rPr>
                <w:sz w:val="22"/>
                <w:szCs w:val="22"/>
              </w:rPr>
            </w:pPr>
            <w:r w:rsidRPr="003810C5">
              <w:rPr>
                <w:sz w:val="22"/>
                <w:szCs w:val="22"/>
              </w:rPr>
              <w:t xml:space="preserve">Фактический вид деятельности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113E7E72" w14:textId="77777777" w:rsidR="00EE0AB4" w:rsidRPr="003810C5" w:rsidRDefault="00EE0AB4" w:rsidP="00726080">
            <w:pPr>
              <w:spacing w:after="0"/>
              <w:jc w:val="left"/>
              <w:rPr>
                <w:sz w:val="22"/>
                <w:szCs w:val="22"/>
              </w:rPr>
            </w:pPr>
          </w:p>
        </w:tc>
      </w:tr>
      <w:tr w:rsidR="00EE0AB4" w:rsidRPr="003810C5" w14:paraId="6B1CBE62"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12082FC" w14:textId="77777777" w:rsidR="00EE0AB4" w:rsidRPr="003810C5" w:rsidRDefault="00EE0AB4" w:rsidP="00726080">
            <w:pPr>
              <w:spacing w:after="0"/>
              <w:jc w:val="left"/>
              <w:rPr>
                <w:sz w:val="22"/>
                <w:szCs w:val="22"/>
              </w:rPr>
            </w:pPr>
            <w:r w:rsidRPr="003810C5">
              <w:rPr>
                <w:sz w:val="22"/>
                <w:szCs w:val="22"/>
              </w:rPr>
              <w:t xml:space="preserve">Предмет планируемого договора </w:t>
            </w:r>
          </w:p>
        </w:tc>
        <w:tc>
          <w:tcPr>
            <w:tcW w:w="5670" w:type="dxa"/>
            <w:tcBorders>
              <w:top w:val="single" w:sz="4" w:space="0" w:color="000000"/>
              <w:left w:val="single" w:sz="4" w:space="0" w:color="000000"/>
              <w:bottom w:val="single" w:sz="4" w:space="0" w:color="000000"/>
              <w:right w:val="single" w:sz="4" w:space="0" w:color="000000"/>
            </w:tcBorders>
            <w:vAlign w:val="center"/>
          </w:tcPr>
          <w:p w14:paraId="274DB4C5" w14:textId="77777777" w:rsidR="00EE0AB4" w:rsidRPr="003810C5" w:rsidRDefault="00EE0AB4" w:rsidP="00726080">
            <w:pPr>
              <w:spacing w:after="0"/>
              <w:jc w:val="left"/>
              <w:rPr>
                <w:sz w:val="22"/>
                <w:szCs w:val="22"/>
                <w:lang w:val="en-US"/>
              </w:rPr>
            </w:pPr>
          </w:p>
        </w:tc>
      </w:tr>
      <w:tr w:rsidR="00EE0AB4" w:rsidRPr="003810C5" w14:paraId="78282EE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48C0A71E" w14:textId="77777777" w:rsidR="00EE0AB4" w:rsidRPr="003810C5" w:rsidRDefault="00EE0AB4" w:rsidP="00726080">
            <w:pPr>
              <w:spacing w:after="0"/>
              <w:jc w:val="left"/>
              <w:rPr>
                <w:sz w:val="22"/>
                <w:szCs w:val="22"/>
              </w:rPr>
            </w:pPr>
            <w:r w:rsidRPr="003810C5">
              <w:rPr>
                <w:sz w:val="22"/>
                <w:szCs w:val="22"/>
              </w:rPr>
              <w:t>Применяемый режим налогообложения (общий/упрощенный/ЕНВД)</w:t>
            </w:r>
          </w:p>
        </w:tc>
        <w:tc>
          <w:tcPr>
            <w:tcW w:w="5670" w:type="dxa"/>
            <w:tcBorders>
              <w:top w:val="single" w:sz="4" w:space="0" w:color="000000"/>
              <w:left w:val="single" w:sz="4" w:space="0" w:color="000000"/>
              <w:bottom w:val="single" w:sz="4" w:space="0" w:color="000000"/>
              <w:right w:val="single" w:sz="4" w:space="0" w:color="000000"/>
            </w:tcBorders>
            <w:vAlign w:val="center"/>
          </w:tcPr>
          <w:p w14:paraId="21D80AEF" w14:textId="77777777" w:rsidR="00EE0AB4" w:rsidRPr="003810C5" w:rsidRDefault="00EE0AB4" w:rsidP="00726080">
            <w:pPr>
              <w:spacing w:after="0"/>
              <w:jc w:val="left"/>
              <w:rPr>
                <w:sz w:val="22"/>
                <w:szCs w:val="22"/>
              </w:rPr>
            </w:pPr>
          </w:p>
        </w:tc>
      </w:tr>
      <w:tr w:rsidR="00EE0AB4" w:rsidRPr="003810C5" w14:paraId="35A40A4B"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89CBAC6" w14:textId="77777777" w:rsidR="00EE0AB4" w:rsidRPr="003810C5" w:rsidRDefault="00EE0AB4" w:rsidP="00726080">
            <w:pPr>
              <w:spacing w:after="0"/>
              <w:jc w:val="left"/>
              <w:rPr>
                <w:sz w:val="22"/>
                <w:szCs w:val="22"/>
              </w:rPr>
            </w:pPr>
            <w:r w:rsidRPr="003810C5">
              <w:rPr>
                <w:sz w:val="22"/>
                <w:szCs w:val="22"/>
              </w:rPr>
              <w:t>Уплата НДС</w:t>
            </w:r>
          </w:p>
        </w:tc>
        <w:tc>
          <w:tcPr>
            <w:tcW w:w="5670" w:type="dxa"/>
            <w:tcBorders>
              <w:top w:val="single" w:sz="4" w:space="0" w:color="000000"/>
              <w:left w:val="single" w:sz="4" w:space="0" w:color="000000"/>
              <w:bottom w:val="single" w:sz="4" w:space="0" w:color="000000"/>
              <w:right w:val="single" w:sz="4" w:space="0" w:color="000000"/>
            </w:tcBorders>
            <w:vAlign w:val="center"/>
          </w:tcPr>
          <w:p w14:paraId="6FB609D4" w14:textId="77777777" w:rsidR="00EE0AB4" w:rsidRPr="003810C5" w:rsidRDefault="00EE0AB4" w:rsidP="00726080">
            <w:pPr>
              <w:spacing w:after="0"/>
              <w:jc w:val="left"/>
              <w:rPr>
                <w:sz w:val="22"/>
                <w:szCs w:val="22"/>
              </w:rPr>
            </w:pPr>
          </w:p>
        </w:tc>
      </w:tr>
      <w:tr w:rsidR="00EE0AB4" w:rsidRPr="003810C5" w14:paraId="19D17F0D" w14:textId="77777777" w:rsidTr="0053521F">
        <w:trPr>
          <w:trHeight w:val="565"/>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712BB7E2" w14:textId="77777777" w:rsidR="00EE0AB4" w:rsidRPr="003810C5" w:rsidRDefault="00EE0AB4" w:rsidP="00726080">
            <w:pPr>
              <w:spacing w:after="0"/>
              <w:jc w:val="left"/>
              <w:rPr>
                <w:sz w:val="22"/>
                <w:szCs w:val="22"/>
              </w:rPr>
            </w:pPr>
            <w:r w:rsidRPr="003810C5">
              <w:rPr>
                <w:sz w:val="22"/>
                <w:szCs w:val="22"/>
              </w:rPr>
              <w:t xml:space="preserve">Резидентство особой экономической зоны </w:t>
            </w:r>
          </w:p>
        </w:tc>
        <w:tc>
          <w:tcPr>
            <w:tcW w:w="5670" w:type="dxa"/>
            <w:tcBorders>
              <w:top w:val="single" w:sz="4" w:space="0" w:color="000000"/>
              <w:left w:val="single" w:sz="4" w:space="0" w:color="000000"/>
              <w:bottom w:val="single" w:sz="4" w:space="0" w:color="000000"/>
              <w:right w:val="single" w:sz="4" w:space="0" w:color="000000"/>
            </w:tcBorders>
            <w:vAlign w:val="center"/>
          </w:tcPr>
          <w:p w14:paraId="353A54BC" w14:textId="77777777" w:rsidR="00EE0AB4" w:rsidRPr="003810C5" w:rsidRDefault="00EE0AB4" w:rsidP="00726080">
            <w:pPr>
              <w:spacing w:after="0"/>
              <w:jc w:val="left"/>
              <w:rPr>
                <w:sz w:val="22"/>
                <w:szCs w:val="22"/>
              </w:rPr>
            </w:pPr>
          </w:p>
        </w:tc>
      </w:tr>
      <w:tr w:rsidR="00EE0AB4" w:rsidRPr="003810C5" w14:paraId="21EAE847"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503C588" w14:textId="77777777" w:rsidR="00EE0AB4" w:rsidRPr="003810C5" w:rsidRDefault="00EE0AB4" w:rsidP="00726080">
            <w:pPr>
              <w:spacing w:after="0"/>
              <w:jc w:val="left"/>
              <w:rPr>
                <w:sz w:val="22"/>
                <w:szCs w:val="22"/>
              </w:rPr>
            </w:pPr>
            <w:r w:rsidRPr="003810C5">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670" w:type="dxa"/>
            <w:tcBorders>
              <w:top w:val="single" w:sz="4" w:space="0" w:color="000000"/>
              <w:left w:val="single" w:sz="4" w:space="0" w:color="000000"/>
              <w:bottom w:val="single" w:sz="4" w:space="0" w:color="000000"/>
              <w:right w:val="single" w:sz="4" w:space="0" w:color="000000"/>
            </w:tcBorders>
            <w:vAlign w:val="center"/>
          </w:tcPr>
          <w:p w14:paraId="4CBDA189" w14:textId="77777777" w:rsidR="00EE0AB4" w:rsidRPr="003810C5" w:rsidRDefault="00EE0AB4" w:rsidP="00726080">
            <w:pPr>
              <w:spacing w:after="0"/>
              <w:jc w:val="left"/>
              <w:rPr>
                <w:sz w:val="22"/>
                <w:szCs w:val="22"/>
              </w:rPr>
            </w:pPr>
          </w:p>
        </w:tc>
      </w:tr>
      <w:tr w:rsidR="00EE0AB4" w:rsidRPr="003810C5" w14:paraId="71B5DECD" w14:textId="77777777" w:rsidTr="0053521F">
        <w:trPr>
          <w:trHeight w:val="31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4BDDA7A9" w14:textId="77777777" w:rsidR="00EE0AB4" w:rsidRPr="003810C5" w:rsidRDefault="00EE0AB4" w:rsidP="00726080">
            <w:pPr>
              <w:spacing w:after="0"/>
              <w:jc w:val="left"/>
              <w:rPr>
                <w:sz w:val="22"/>
                <w:szCs w:val="22"/>
              </w:rPr>
            </w:pPr>
            <w:r w:rsidRPr="003810C5">
              <w:rPr>
                <w:sz w:val="22"/>
                <w:szCs w:val="22"/>
              </w:rPr>
              <w:t>Наличие собственного производства товаров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1175DD42" w14:textId="77777777" w:rsidR="00EE0AB4" w:rsidRPr="003810C5" w:rsidRDefault="00EE0AB4" w:rsidP="00726080">
            <w:pPr>
              <w:spacing w:after="0"/>
              <w:jc w:val="left"/>
              <w:rPr>
                <w:sz w:val="22"/>
                <w:szCs w:val="22"/>
              </w:rPr>
            </w:pPr>
          </w:p>
        </w:tc>
      </w:tr>
      <w:tr w:rsidR="00EE0AB4" w:rsidRPr="003810C5" w14:paraId="4D225968" w14:textId="77777777" w:rsidTr="0053521F">
        <w:trPr>
          <w:trHeight w:val="31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693156A8" w14:textId="77777777" w:rsidR="00EE0AB4" w:rsidRPr="003810C5" w:rsidRDefault="00EE0AB4" w:rsidP="00726080">
            <w:pPr>
              <w:spacing w:after="0"/>
              <w:jc w:val="left"/>
              <w:rPr>
                <w:sz w:val="22"/>
                <w:szCs w:val="22"/>
              </w:rPr>
            </w:pPr>
            <w:r w:rsidRPr="003810C5">
              <w:rPr>
                <w:sz w:val="22"/>
                <w:szCs w:val="22"/>
              </w:rPr>
              <w:t>Наличие дилерских отношений с предоставлением подтверждающих документов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24D6525C" w14:textId="77777777" w:rsidR="00EE0AB4" w:rsidRPr="003810C5" w:rsidRDefault="00EE0AB4" w:rsidP="00726080">
            <w:pPr>
              <w:spacing w:after="0"/>
              <w:jc w:val="left"/>
              <w:rPr>
                <w:sz w:val="22"/>
                <w:szCs w:val="22"/>
              </w:rPr>
            </w:pPr>
          </w:p>
        </w:tc>
      </w:tr>
      <w:tr w:rsidR="00EE0AB4" w:rsidRPr="003810C5" w14:paraId="056FB02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9CCB749" w14:textId="77777777" w:rsidR="00EE0AB4" w:rsidRPr="003810C5" w:rsidRDefault="00EE0AB4" w:rsidP="00726080">
            <w:pPr>
              <w:spacing w:after="0"/>
              <w:jc w:val="left"/>
              <w:rPr>
                <w:sz w:val="22"/>
                <w:szCs w:val="22"/>
              </w:rPr>
            </w:pPr>
            <w:r w:rsidRPr="003810C5">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7DA03073" w14:textId="77777777" w:rsidR="00EE0AB4" w:rsidRPr="003810C5" w:rsidRDefault="00EE0AB4" w:rsidP="00726080">
            <w:pPr>
              <w:spacing w:after="0"/>
              <w:jc w:val="left"/>
              <w:rPr>
                <w:sz w:val="22"/>
                <w:szCs w:val="22"/>
              </w:rPr>
            </w:pPr>
          </w:p>
        </w:tc>
      </w:tr>
      <w:tr w:rsidR="00EE0AB4" w:rsidRPr="003810C5" w14:paraId="5A90A4BF"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28C686B1" w14:textId="77777777" w:rsidR="00EE0AB4" w:rsidRPr="003810C5" w:rsidRDefault="00EE0AB4" w:rsidP="00726080">
            <w:pPr>
              <w:spacing w:after="0"/>
              <w:jc w:val="left"/>
              <w:rPr>
                <w:sz w:val="22"/>
                <w:szCs w:val="22"/>
              </w:rPr>
            </w:pPr>
            <w:r w:rsidRPr="003810C5">
              <w:rPr>
                <w:sz w:val="22"/>
                <w:szCs w:val="22"/>
              </w:rPr>
              <w:t xml:space="preserve">Наличие собственного оборудования, автотранспорта </w:t>
            </w:r>
          </w:p>
        </w:tc>
        <w:tc>
          <w:tcPr>
            <w:tcW w:w="5670" w:type="dxa"/>
            <w:tcBorders>
              <w:top w:val="single" w:sz="4" w:space="0" w:color="000000"/>
              <w:left w:val="single" w:sz="4" w:space="0" w:color="000000"/>
              <w:bottom w:val="single" w:sz="4" w:space="0" w:color="000000"/>
              <w:right w:val="single" w:sz="4" w:space="0" w:color="000000"/>
            </w:tcBorders>
            <w:vAlign w:val="center"/>
          </w:tcPr>
          <w:p w14:paraId="6329EDB2" w14:textId="77777777" w:rsidR="00EE0AB4" w:rsidRPr="003810C5" w:rsidRDefault="00EE0AB4" w:rsidP="00726080">
            <w:pPr>
              <w:spacing w:after="0"/>
              <w:jc w:val="left"/>
              <w:rPr>
                <w:sz w:val="22"/>
                <w:szCs w:val="22"/>
              </w:rPr>
            </w:pPr>
          </w:p>
        </w:tc>
      </w:tr>
      <w:tr w:rsidR="00EE0AB4" w:rsidRPr="003810C5" w14:paraId="01CE0F64"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A0D207B" w14:textId="77777777" w:rsidR="00EE0AB4" w:rsidRPr="003810C5" w:rsidRDefault="00EE0AB4" w:rsidP="00726080">
            <w:pPr>
              <w:spacing w:after="0"/>
              <w:jc w:val="left"/>
              <w:rPr>
                <w:sz w:val="22"/>
                <w:szCs w:val="22"/>
              </w:rPr>
            </w:pPr>
            <w:r w:rsidRPr="003810C5">
              <w:rPr>
                <w:sz w:val="22"/>
                <w:szCs w:val="22"/>
              </w:rPr>
              <w:t>Наличие арендованного оборудования, автотранспорта</w:t>
            </w:r>
          </w:p>
        </w:tc>
        <w:tc>
          <w:tcPr>
            <w:tcW w:w="5670" w:type="dxa"/>
            <w:tcBorders>
              <w:top w:val="single" w:sz="4" w:space="0" w:color="000000"/>
              <w:left w:val="single" w:sz="4" w:space="0" w:color="000000"/>
              <w:bottom w:val="single" w:sz="4" w:space="0" w:color="000000"/>
              <w:right w:val="single" w:sz="4" w:space="0" w:color="000000"/>
            </w:tcBorders>
            <w:vAlign w:val="center"/>
          </w:tcPr>
          <w:p w14:paraId="64A3FA81" w14:textId="77777777" w:rsidR="00EE0AB4" w:rsidRPr="003810C5" w:rsidRDefault="00EE0AB4" w:rsidP="00726080">
            <w:pPr>
              <w:spacing w:after="0"/>
              <w:jc w:val="left"/>
              <w:rPr>
                <w:sz w:val="22"/>
                <w:szCs w:val="22"/>
              </w:rPr>
            </w:pPr>
          </w:p>
        </w:tc>
      </w:tr>
      <w:tr w:rsidR="00EE0AB4" w:rsidRPr="003810C5" w14:paraId="2CAB01B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93131B7" w14:textId="77777777" w:rsidR="00EE0AB4" w:rsidRPr="003810C5" w:rsidRDefault="00EE0AB4" w:rsidP="00726080">
            <w:pPr>
              <w:spacing w:after="0"/>
              <w:jc w:val="left"/>
              <w:rPr>
                <w:sz w:val="22"/>
                <w:szCs w:val="22"/>
              </w:rPr>
            </w:pPr>
            <w:r w:rsidRPr="003810C5">
              <w:rPr>
                <w:sz w:val="22"/>
                <w:szCs w:val="22"/>
              </w:rPr>
              <w:t>Численность работников с разделением на:</w:t>
            </w:r>
          </w:p>
          <w:p w14:paraId="4F4D10C6" w14:textId="77777777" w:rsidR="00EE0AB4" w:rsidRPr="003810C5" w:rsidRDefault="00EE0AB4" w:rsidP="00726080">
            <w:pPr>
              <w:spacing w:after="0"/>
              <w:jc w:val="left"/>
              <w:rPr>
                <w:sz w:val="22"/>
                <w:szCs w:val="22"/>
              </w:rPr>
            </w:pPr>
            <w:r w:rsidRPr="003810C5">
              <w:rPr>
                <w:sz w:val="22"/>
                <w:szCs w:val="22"/>
              </w:rPr>
              <w:t>- административный персонал</w:t>
            </w:r>
          </w:p>
          <w:p w14:paraId="5A895DDC" w14:textId="77777777" w:rsidR="00EE0AB4" w:rsidRPr="003810C5" w:rsidRDefault="00EE0AB4" w:rsidP="00726080">
            <w:pPr>
              <w:spacing w:after="0"/>
              <w:jc w:val="left"/>
              <w:rPr>
                <w:sz w:val="22"/>
                <w:szCs w:val="22"/>
              </w:rPr>
            </w:pPr>
            <w:r w:rsidRPr="003810C5">
              <w:rPr>
                <w:sz w:val="22"/>
                <w:szCs w:val="22"/>
              </w:rPr>
              <w:t>- производственный персонал</w:t>
            </w:r>
          </w:p>
        </w:tc>
        <w:tc>
          <w:tcPr>
            <w:tcW w:w="5670" w:type="dxa"/>
            <w:tcBorders>
              <w:top w:val="single" w:sz="4" w:space="0" w:color="000000"/>
              <w:left w:val="single" w:sz="4" w:space="0" w:color="000000"/>
              <w:bottom w:val="single" w:sz="4" w:space="0" w:color="000000"/>
              <w:right w:val="single" w:sz="4" w:space="0" w:color="000000"/>
            </w:tcBorders>
            <w:vAlign w:val="center"/>
          </w:tcPr>
          <w:p w14:paraId="62E2AA45" w14:textId="77777777" w:rsidR="00EE0AB4" w:rsidRPr="003810C5" w:rsidRDefault="00EE0AB4" w:rsidP="00726080">
            <w:pPr>
              <w:spacing w:after="0"/>
              <w:jc w:val="left"/>
              <w:rPr>
                <w:sz w:val="22"/>
                <w:szCs w:val="22"/>
              </w:rPr>
            </w:pPr>
          </w:p>
        </w:tc>
      </w:tr>
      <w:tr w:rsidR="00EE0AB4" w:rsidRPr="003810C5" w14:paraId="65874247" w14:textId="77777777" w:rsidTr="0053521F">
        <w:trPr>
          <w:trHeight w:val="43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376EA659" w14:textId="77777777" w:rsidR="00EE0AB4" w:rsidRPr="003810C5" w:rsidRDefault="00EE0AB4" w:rsidP="00726080">
            <w:pPr>
              <w:spacing w:after="0"/>
              <w:jc w:val="left"/>
              <w:rPr>
                <w:sz w:val="22"/>
                <w:szCs w:val="22"/>
              </w:rPr>
            </w:pPr>
            <w:r w:rsidRPr="003810C5">
              <w:rPr>
                <w:sz w:val="22"/>
                <w:szCs w:val="22"/>
              </w:rPr>
              <w:t>Наличие дочерних/зависимых обществ, филиалов, представительств с указанием наименований и адреса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AF07362" w14:textId="77777777" w:rsidR="00EE0AB4" w:rsidRPr="003810C5" w:rsidRDefault="00EE0AB4" w:rsidP="00726080">
            <w:pPr>
              <w:spacing w:after="0"/>
              <w:jc w:val="left"/>
              <w:rPr>
                <w:sz w:val="22"/>
                <w:szCs w:val="22"/>
              </w:rPr>
            </w:pPr>
          </w:p>
        </w:tc>
      </w:tr>
      <w:tr w:rsidR="00EE0AB4" w:rsidRPr="003810C5" w14:paraId="3275DF7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106892B" w14:textId="77777777" w:rsidR="00EE0AB4" w:rsidRPr="003810C5" w:rsidRDefault="00EE0AB4" w:rsidP="00726080">
            <w:pPr>
              <w:spacing w:after="0"/>
              <w:jc w:val="left"/>
              <w:rPr>
                <w:sz w:val="22"/>
                <w:szCs w:val="22"/>
              </w:rPr>
            </w:pPr>
            <w:r w:rsidRPr="003810C5">
              <w:rPr>
                <w:sz w:val="22"/>
                <w:szCs w:val="22"/>
              </w:rPr>
              <w:t>Контрагенты, которые могут дать рекомендации (наименование, контактные данные)</w:t>
            </w:r>
          </w:p>
        </w:tc>
        <w:tc>
          <w:tcPr>
            <w:tcW w:w="5670" w:type="dxa"/>
            <w:tcBorders>
              <w:top w:val="single" w:sz="4" w:space="0" w:color="000000"/>
              <w:left w:val="single" w:sz="4" w:space="0" w:color="000000"/>
              <w:bottom w:val="single" w:sz="4" w:space="0" w:color="000000"/>
              <w:right w:val="single" w:sz="4" w:space="0" w:color="000000"/>
            </w:tcBorders>
            <w:vAlign w:val="center"/>
          </w:tcPr>
          <w:p w14:paraId="42C8F543" w14:textId="77777777" w:rsidR="00EE0AB4" w:rsidRPr="003810C5" w:rsidRDefault="00EE0AB4" w:rsidP="00726080">
            <w:pPr>
              <w:spacing w:after="0"/>
              <w:jc w:val="left"/>
              <w:rPr>
                <w:sz w:val="22"/>
                <w:szCs w:val="22"/>
              </w:rPr>
            </w:pPr>
          </w:p>
        </w:tc>
      </w:tr>
      <w:tr w:rsidR="00EE0AB4" w:rsidRPr="003810C5" w14:paraId="7FC8D629"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6F0B7136" w14:textId="77777777" w:rsidR="00EE0AB4" w:rsidRPr="003810C5" w:rsidRDefault="00EE0AB4" w:rsidP="00726080">
            <w:pPr>
              <w:spacing w:after="0"/>
              <w:jc w:val="left"/>
              <w:rPr>
                <w:sz w:val="22"/>
                <w:szCs w:val="22"/>
              </w:rPr>
            </w:pPr>
            <w:r w:rsidRPr="003810C5">
              <w:rPr>
                <w:sz w:val="22"/>
                <w:szCs w:val="22"/>
              </w:rPr>
              <w:t xml:space="preserve">Адрес вэб сайта, при наличии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2503044D" w14:textId="77777777" w:rsidR="00EE0AB4" w:rsidRPr="003810C5" w:rsidRDefault="00EE0AB4" w:rsidP="00726080">
            <w:pPr>
              <w:spacing w:after="0"/>
              <w:jc w:val="left"/>
              <w:rPr>
                <w:sz w:val="22"/>
                <w:szCs w:val="22"/>
              </w:rPr>
            </w:pPr>
          </w:p>
        </w:tc>
      </w:tr>
      <w:tr w:rsidR="00EE0AB4" w:rsidRPr="003810C5" w14:paraId="15950E34"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6CCDB14" w14:textId="77777777" w:rsidR="00EE0AB4" w:rsidRPr="003810C5" w:rsidRDefault="00EE0AB4" w:rsidP="00726080">
            <w:pPr>
              <w:spacing w:after="0"/>
              <w:jc w:val="left"/>
              <w:rPr>
                <w:sz w:val="22"/>
                <w:szCs w:val="22"/>
              </w:rPr>
            </w:pPr>
            <w:r w:rsidRPr="003810C5">
              <w:rPr>
                <w:sz w:val="22"/>
                <w:szCs w:val="22"/>
              </w:rPr>
              <w:lastRenderedPageBreak/>
              <w:t xml:space="preserve">Наличие в организации установленного режима коммерческой тайны или иного режима охраны конфиденциальной информации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0BFD7598" w14:textId="77777777" w:rsidR="00EE0AB4" w:rsidRPr="003810C5" w:rsidRDefault="00EE0AB4" w:rsidP="00726080">
            <w:pPr>
              <w:spacing w:after="0"/>
              <w:jc w:val="left"/>
              <w:rPr>
                <w:sz w:val="22"/>
                <w:szCs w:val="22"/>
              </w:rPr>
            </w:pPr>
          </w:p>
        </w:tc>
      </w:tr>
      <w:tr w:rsidR="00EE0AB4" w:rsidRPr="003810C5" w14:paraId="2110982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24EAD65" w14:textId="77777777" w:rsidR="00EE0AB4" w:rsidRPr="003810C5" w:rsidRDefault="00EE0AB4" w:rsidP="00726080">
            <w:pPr>
              <w:spacing w:after="0"/>
              <w:jc w:val="left"/>
              <w:rPr>
                <w:sz w:val="22"/>
                <w:szCs w:val="22"/>
              </w:rPr>
            </w:pPr>
            <w:r w:rsidRPr="003810C5">
              <w:rPr>
                <w:sz w:val="22"/>
                <w:szCs w:val="22"/>
              </w:rPr>
              <w:t>Наличие судимости у руководителя</w:t>
            </w:r>
          </w:p>
        </w:tc>
        <w:tc>
          <w:tcPr>
            <w:tcW w:w="5670" w:type="dxa"/>
            <w:tcBorders>
              <w:top w:val="single" w:sz="4" w:space="0" w:color="000000"/>
              <w:left w:val="single" w:sz="4" w:space="0" w:color="000000"/>
              <w:bottom w:val="single" w:sz="4" w:space="0" w:color="000000"/>
              <w:right w:val="single" w:sz="4" w:space="0" w:color="000000"/>
            </w:tcBorders>
            <w:vAlign w:val="center"/>
          </w:tcPr>
          <w:p w14:paraId="6F5EC09F" w14:textId="77777777" w:rsidR="00EE0AB4" w:rsidRPr="003810C5" w:rsidRDefault="00EE0AB4" w:rsidP="00726080">
            <w:pPr>
              <w:spacing w:after="0"/>
              <w:jc w:val="left"/>
              <w:rPr>
                <w:sz w:val="22"/>
                <w:szCs w:val="22"/>
              </w:rPr>
            </w:pPr>
          </w:p>
        </w:tc>
      </w:tr>
      <w:tr w:rsidR="00EE0AB4" w:rsidRPr="003810C5" w14:paraId="1EA60CA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4AA353D" w14:textId="77777777" w:rsidR="00EE0AB4" w:rsidRPr="003810C5" w:rsidRDefault="00EE0AB4" w:rsidP="00726080">
            <w:pPr>
              <w:spacing w:after="0"/>
              <w:jc w:val="left"/>
              <w:rPr>
                <w:sz w:val="22"/>
                <w:szCs w:val="22"/>
              </w:rPr>
            </w:pPr>
            <w:r w:rsidRPr="003810C5">
              <w:rPr>
                <w:sz w:val="22"/>
                <w:szCs w:val="22"/>
              </w:rPr>
              <w:t xml:space="preserve">Наличие собственных антикоррупционных процедур в организации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60C91E8E" w14:textId="77777777" w:rsidR="00EE0AB4" w:rsidRPr="003810C5" w:rsidRDefault="00EE0AB4" w:rsidP="00726080">
            <w:pPr>
              <w:spacing w:after="0"/>
              <w:jc w:val="left"/>
              <w:rPr>
                <w:sz w:val="22"/>
                <w:szCs w:val="22"/>
              </w:rPr>
            </w:pPr>
          </w:p>
        </w:tc>
      </w:tr>
      <w:tr w:rsidR="00EE0AB4" w:rsidRPr="003810C5" w14:paraId="46ED76E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6340E937" w14:textId="77777777" w:rsidR="00EE0AB4" w:rsidRPr="003810C5" w:rsidRDefault="00EE0AB4" w:rsidP="00726080">
            <w:pPr>
              <w:spacing w:after="0"/>
              <w:jc w:val="left"/>
              <w:rPr>
                <w:sz w:val="22"/>
                <w:szCs w:val="22"/>
              </w:rPr>
            </w:pPr>
            <w:r w:rsidRPr="003810C5">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670" w:type="dxa"/>
            <w:tcBorders>
              <w:top w:val="single" w:sz="4" w:space="0" w:color="000000"/>
              <w:left w:val="single" w:sz="4" w:space="0" w:color="000000"/>
              <w:bottom w:val="single" w:sz="4" w:space="0" w:color="000000"/>
              <w:right w:val="single" w:sz="4" w:space="0" w:color="000000"/>
            </w:tcBorders>
            <w:vAlign w:val="center"/>
          </w:tcPr>
          <w:p w14:paraId="4C3FCECD" w14:textId="77777777" w:rsidR="00EE0AB4" w:rsidRPr="003810C5" w:rsidRDefault="00EE0AB4" w:rsidP="00726080">
            <w:pPr>
              <w:spacing w:after="0"/>
              <w:jc w:val="left"/>
              <w:rPr>
                <w:sz w:val="22"/>
                <w:szCs w:val="22"/>
              </w:rPr>
            </w:pPr>
          </w:p>
        </w:tc>
      </w:tr>
    </w:tbl>
    <w:p w14:paraId="1EF81D85" w14:textId="77777777" w:rsidR="00EE0AB4" w:rsidRPr="003810C5" w:rsidRDefault="00EE0AB4" w:rsidP="00EE0AB4">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EE0AB4" w:rsidRPr="003810C5" w14:paraId="3C053DF9" w14:textId="77777777" w:rsidTr="00726080">
        <w:tc>
          <w:tcPr>
            <w:tcW w:w="4536" w:type="dxa"/>
            <w:vAlign w:val="center"/>
          </w:tcPr>
          <w:p w14:paraId="2F912C5E" w14:textId="77777777" w:rsidR="00EE0AB4" w:rsidRPr="003810C5" w:rsidRDefault="00EE0AB4" w:rsidP="00726080">
            <w:pPr>
              <w:mirrorIndents/>
              <w:rPr>
                <w:sz w:val="22"/>
                <w:szCs w:val="22"/>
              </w:rPr>
            </w:pPr>
            <w:r w:rsidRPr="003810C5">
              <w:rPr>
                <w:sz w:val="22"/>
                <w:szCs w:val="22"/>
              </w:rPr>
              <w:t>Данные предоставил:</w:t>
            </w:r>
          </w:p>
          <w:p w14:paraId="6F5FDCB3" w14:textId="77777777" w:rsidR="00EE0AB4" w:rsidRPr="003810C5" w:rsidRDefault="00EE0AB4" w:rsidP="00726080">
            <w:pPr>
              <w:ind w:firstLine="0"/>
              <w:mirrorIndents/>
              <w:rPr>
                <w:sz w:val="22"/>
                <w:szCs w:val="22"/>
              </w:rPr>
            </w:pPr>
            <w:r w:rsidRPr="003810C5">
              <w:rPr>
                <w:sz w:val="22"/>
                <w:szCs w:val="22"/>
              </w:rPr>
              <w:t>(ФИО, должность, подпись, дата, печать)</w:t>
            </w:r>
          </w:p>
        </w:tc>
        <w:tc>
          <w:tcPr>
            <w:tcW w:w="5616" w:type="dxa"/>
            <w:vAlign w:val="center"/>
          </w:tcPr>
          <w:p w14:paraId="4BA2B4F7" w14:textId="77777777" w:rsidR="00EE0AB4" w:rsidRPr="003810C5" w:rsidRDefault="00EE0AB4" w:rsidP="00726080">
            <w:pPr>
              <w:ind w:firstLine="0"/>
              <w:mirrorIndents/>
              <w:rPr>
                <w:sz w:val="22"/>
                <w:szCs w:val="22"/>
              </w:rPr>
            </w:pPr>
          </w:p>
        </w:tc>
      </w:tr>
    </w:tbl>
    <w:p w14:paraId="302755EB" w14:textId="77777777" w:rsidR="00EE0AB4" w:rsidRPr="003810C5" w:rsidRDefault="00EE0AB4" w:rsidP="00EE0AB4">
      <w:pPr>
        <w:spacing w:after="0" w:line="276" w:lineRule="auto"/>
        <w:ind w:firstLine="567"/>
        <w:rPr>
          <w:i/>
          <w:color w:val="FF0000"/>
          <w:sz w:val="22"/>
          <w:szCs w:val="22"/>
        </w:rPr>
      </w:pPr>
    </w:p>
    <w:p w14:paraId="7017F7C1" w14:textId="77777777" w:rsidR="00EE0AB4" w:rsidRPr="003810C5" w:rsidRDefault="00EE0AB4" w:rsidP="00EE0AB4">
      <w:pPr>
        <w:spacing w:after="0"/>
        <w:ind w:firstLine="567"/>
        <w:rPr>
          <w:b/>
          <w:sz w:val="22"/>
          <w:szCs w:val="22"/>
          <w:u w:val="single"/>
        </w:rPr>
      </w:pPr>
      <w:r w:rsidRPr="003810C5">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628889B8" w14:textId="77777777" w:rsidR="00EE0AB4" w:rsidRPr="003810C5" w:rsidRDefault="00EE0AB4" w:rsidP="00EE0AB4">
      <w:pPr>
        <w:spacing w:after="0"/>
        <w:rPr>
          <w:sz w:val="22"/>
          <w:szCs w:val="22"/>
        </w:rPr>
      </w:pPr>
    </w:p>
    <w:p w14:paraId="2B18332F" w14:textId="77777777" w:rsidR="00EE0AB4" w:rsidRPr="003810C5" w:rsidRDefault="00EE0AB4" w:rsidP="00EE0AB4">
      <w:pPr>
        <w:spacing w:after="0"/>
        <w:ind w:firstLine="567"/>
        <w:jc w:val="center"/>
        <w:rPr>
          <w:b/>
          <w:i/>
          <w:sz w:val="22"/>
          <w:szCs w:val="22"/>
        </w:rPr>
      </w:pPr>
    </w:p>
    <w:p w14:paraId="5A7055A9" w14:textId="77777777" w:rsidR="00EE0AB4" w:rsidRPr="003810C5" w:rsidRDefault="00EE0AB4" w:rsidP="00EE0AB4">
      <w:pPr>
        <w:spacing w:after="0"/>
        <w:ind w:firstLine="567"/>
        <w:jc w:val="center"/>
        <w:rPr>
          <w:b/>
          <w:i/>
          <w:sz w:val="22"/>
          <w:szCs w:val="22"/>
        </w:rPr>
      </w:pPr>
    </w:p>
    <w:p w14:paraId="22930817" w14:textId="77777777" w:rsidR="00B473F5" w:rsidRPr="003810C5" w:rsidRDefault="00B473F5" w:rsidP="00361FE4">
      <w:pPr>
        <w:spacing w:after="0"/>
        <w:ind w:firstLine="567"/>
        <w:jc w:val="center"/>
        <w:rPr>
          <w:b/>
          <w:i/>
          <w:sz w:val="22"/>
          <w:szCs w:val="22"/>
        </w:rPr>
      </w:pPr>
    </w:p>
    <w:p w14:paraId="3DCB7C28" w14:textId="77777777" w:rsidR="0053521F" w:rsidRPr="003810C5" w:rsidRDefault="0053521F" w:rsidP="00361FE4">
      <w:pPr>
        <w:spacing w:after="0"/>
        <w:ind w:firstLine="567"/>
        <w:jc w:val="center"/>
        <w:rPr>
          <w:b/>
          <w:i/>
          <w:sz w:val="22"/>
          <w:szCs w:val="22"/>
        </w:rPr>
      </w:pPr>
    </w:p>
    <w:p w14:paraId="4266D04A" w14:textId="77777777" w:rsidR="0053521F" w:rsidRPr="003810C5" w:rsidRDefault="0053521F" w:rsidP="00361FE4">
      <w:pPr>
        <w:spacing w:after="0"/>
        <w:ind w:firstLine="567"/>
        <w:jc w:val="center"/>
        <w:rPr>
          <w:b/>
          <w:i/>
          <w:sz w:val="22"/>
          <w:szCs w:val="22"/>
        </w:rPr>
      </w:pPr>
    </w:p>
    <w:p w14:paraId="7D5184D7" w14:textId="77777777" w:rsidR="0053521F" w:rsidRPr="003810C5" w:rsidRDefault="0053521F" w:rsidP="00361FE4">
      <w:pPr>
        <w:spacing w:after="0"/>
        <w:ind w:firstLine="567"/>
        <w:jc w:val="center"/>
        <w:rPr>
          <w:b/>
          <w:i/>
          <w:sz w:val="22"/>
          <w:szCs w:val="22"/>
        </w:rPr>
      </w:pPr>
    </w:p>
    <w:p w14:paraId="3B6223C4" w14:textId="77777777" w:rsidR="0053521F" w:rsidRPr="003810C5" w:rsidRDefault="0053521F" w:rsidP="00361FE4">
      <w:pPr>
        <w:spacing w:after="0"/>
        <w:ind w:firstLine="567"/>
        <w:jc w:val="center"/>
        <w:rPr>
          <w:b/>
          <w:i/>
          <w:sz w:val="22"/>
          <w:szCs w:val="22"/>
        </w:rPr>
      </w:pPr>
    </w:p>
    <w:p w14:paraId="3F02F331" w14:textId="77777777" w:rsidR="0053521F" w:rsidRPr="003810C5" w:rsidRDefault="0053521F" w:rsidP="00361FE4">
      <w:pPr>
        <w:spacing w:after="0"/>
        <w:ind w:firstLine="567"/>
        <w:jc w:val="center"/>
        <w:rPr>
          <w:b/>
          <w:i/>
          <w:sz w:val="22"/>
          <w:szCs w:val="22"/>
        </w:rPr>
      </w:pPr>
    </w:p>
    <w:p w14:paraId="6F38623C" w14:textId="77777777" w:rsidR="0053521F" w:rsidRPr="003810C5" w:rsidRDefault="0053521F" w:rsidP="00361FE4">
      <w:pPr>
        <w:spacing w:after="0"/>
        <w:ind w:firstLine="567"/>
        <w:jc w:val="center"/>
        <w:rPr>
          <w:b/>
          <w:i/>
          <w:sz w:val="22"/>
          <w:szCs w:val="22"/>
        </w:rPr>
      </w:pPr>
    </w:p>
    <w:p w14:paraId="611D83EB" w14:textId="77777777" w:rsidR="0053521F" w:rsidRPr="003810C5" w:rsidRDefault="0053521F" w:rsidP="00361FE4">
      <w:pPr>
        <w:spacing w:after="0"/>
        <w:ind w:firstLine="567"/>
        <w:jc w:val="center"/>
        <w:rPr>
          <w:b/>
          <w:i/>
          <w:sz w:val="22"/>
          <w:szCs w:val="22"/>
        </w:rPr>
      </w:pPr>
    </w:p>
    <w:p w14:paraId="445AAC68" w14:textId="77777777" w:rsidR="0053521F" w:rsidRPr="003810C5" w:rsidRDefault="0053521F" w:rsidP="00361FE4">
      <w:pPr>
        <w:spacing w:after="0"/>
        <w:ind w:firstLine="567"/>
        <w:jc w:val="center"/>
        <w:rPr>
          <w:b/>
          <w:i/>
          <w:sz w:val="22"/>
          <w:szCs w:val="22"/>
        </w:rPr>
      </w:pPr>
    </w:p>
    <w:p w14:paraId="6594EA0B" w14:textId="77777777" w:rsidR="0053521F" w:rsidRPr="003810C5" w:rsidRDefault="0053521F" w:rsidP="00361FE4">
      <w:pPr>
        <w:spacing w:after="0"/>
        <w:ind w:firstLine="567"/>
        <w:jc w:val="center"/>
        <w:rPr>
          <w:b/>
          <w:i/>
          <w:sz w:val="22"/>
          <w:szCs w:val="22"/>
        </w:rPr>
      </w:pPr>
    </w:p>
    <w:p w14:paraId="1CE3A727" w14:textId="77777777" w:rsidR="0053521F" w:rsidRPr="003810C5" w:rsidRDefault="0053521F" w:rsidP="00361FE4">
      <w:pPr>
        <w:spacing w:after="0"/>
        <w:ind w:firstLine="567"/>
        <w:jc w:val="center"/>
        <w:rPr>
          <w:b/>
          <w:i/>
          <w:sz w:val="22"/>
          <w:szCs w:val="22"/>
        </w:rPr>
      </w:pPr>
    </w:p>
    <w:p w14:paraId="64904002" w14:textId="77777777" w:rsidR="0053521F" w:rsidRPr="003810C5" w:rsidRDefault="0053521F" w:rsidP="00361FE4">
      <w:pPr>
        <w:spacing w:after="0"/>
        <w:ind w:firstLine="567"/>
        <w:jc w:val="center"/>
        <w:rPr>
          <w:b/>
          <w:i/>
          <w:sz w:val="22"/>
          <w:szCs w:val="22"/>
        </w:rPr>
      </w:pPr>
    </w:p>
    <w:p w14:paraId="0CF47973" w14:textId="77777777" w:rsidR="0053521F" w:rsidRPr="003810C5" w:rsidRDefault="0053521F" w:rsidP="00361FE4">
      <w:pPr>
        <w:spacing w:after="0"/>
        <w:ind w:firstLine="567"/>
        <w:jc w:val="center"/>
        <w:rPr>
          <w:b/>
          <w:i/>
          <w:sz w:val="22"/>
          <w:szCs w:val="22"/>
        </w:rPr>
      </w:pPr>
    </w:p>
    <w:p w14:paraId="19E3F9C3" w14:textId="77777777" w:rsidR="0053521F" w:rsidRPr="003810C5" w:rsidRDefault="0053521F" w:rsidP="00361FE4">
      <w:pPr>
        <w:spacing w:after="0"/>
        <w:ind w:firstLine="567"/>
        <w:jc w:val="center"/>
        <w:rPr>
          <w:b/>
          <w:i/>
          <w:sz w:val="22"/>
          <w:szCs w:val="22"/>
        </w:rPr>
      </w:pPr>
    </w:p>
    <w:p w14:paraId="59F15E2B" w14:textId="77777777" w:rsidR="0053521F" w:rsidRPr="003810C5" w:rsidRDefault="0053521F" w:rsidP="00361FE4">
      <w:pPr>
        <w:spacing w:after="0"/>
        <w:ind w:firstLine="567"/>
        <w:jc w:val="center"/>
        <w:rPr>
          <w:b/>
          <w:i/>
          <w:sz w:val="22"/>
          <w:szCs w:val="22"/>
        </w:rPr>
      </w:pPr>
    </w:p>
    <w:p w14:paraId="1BB67788" w14:textId="77777777" w:rsidR="0053521F" w:rsidRPr="003810C5" w:rsidRDefault="0053521F" w:rsidP="00361FE4">
      <w:pPr>
        <w:spacing w:after="0"/>
        <w:ind w:firstLine="567"/>
        <w:jc w:val="center"/>
        <w:rPr>
          <w:b/>
          <w:i/>
          <w:sz w:val="22"/>
          <w:szCs w:val="22"/>
        </w:rPr>
      </w:pPr>
    </w:p>
    <w:p w14:paraId="42146310" w14:textId="77777777" w:rsidR="0053521F" w:rsidRPr="003810C5" w:rsidRDefault="0053521F" w:rsidP="00361FE4">
      <w:pPr>
        <w:spacing w:after="0"/>
        <w:ind w:firstLine="567"/>
        <w:jc w:val="center"/>
        <w:rPr>
          <w:b/>
          <w:i/>
          <w:sz w:val="22"/>
          <w:szCs w:val="22"/>
        </w:rPr>
      </w:pPr>
    </w:p>
    <w:p w14:paraId="232941AB" w14:textId="77777777" w:rsidR="0053521F" w:rsidRPr="003810C5" w:rsidRDefault="0053521F" w:rsidP="00361FE4">
      <w:pPr>
        <w:spacing w:after="0"/>
        <w:ind w:firstLine="567"/>
        <w:jc w:val="center"/>
        <w:rPr>
          <w:b/>
          <w:i/>
          <w:sz w:val="22"/>
          <w:szCs w:val="22"/>
        </w:rPr>
      </w:pPr>
    </w:p>
    <w:p w14:paraId="00C90355" w14:textId="77777777" w:rsidR="0053521F" w:rsidRPr="003810C5" w:rsidRDefault="0053521F" w:rsidP="00361FE4">
      <w:pPr>
        <w:spacing w:after="0"/>
        <w:ind w:firstLine="567"/>
        <w:jc w:val="center"/>
        <w:rPr>
          <w:b/>
          <w:i/>
          <w:sz w:val="22"/>
          <w:szCs w:val="22"/>
        </w:rPr>
      </w:pPr>
    </w:p>
    <w:p w14:paraId="3A918EEC" w14:textId="77777777" w:rsidR="0053521F" w:rsidRPr="003810C5" w:rsidRDefault="0053521F" w:rsidP="00361FE4">
      <w:pPr>
        <w:spacing w:after="0"/>
        <w:ind w:firstLine="567"/>
        <w:jc w:val="center"/>
        <w:rPr>
          <w:b/>
          <w:i/>
          <w:sz w:val="22"/>
          <w:szCs w:val="22"/>
        </w:rPr>
      </w:pPr>
    </w:p>
    <w:p w14:paraId="7D24D2AB" w14:textId="77777777" w:rsidR="0053521F" w:rsidRPr="003810C5" w:rsidRDefault="0053521F" w:rsidP="00361FE4">
      <w:pPr>
        <w:spacing w:after="0"/>
        <w:ind w:firstLine="567"/>
        <w:jc w:val="center"/>
        <w:rPr>
          <w:b/>
          <w:i/>
          <w:sz w:val="22"/>
          <w:szCs w:val="22"/>
        </w:rPr>
      </w:pPr>
    </w:p>
    <w:p w14:paraId="08B2D4BF" w14:textId="77777777" w:rsidR="0053521F" w:rsidRPr="003810C5" w:rsidRDefault="0053521F" w:rsidP="00361FE4">
      <w:pPr>
        <w:spacing w:after="0"/>
        <w:ind w:firstLine="567"/>
        <w:jc w:val="center"/>
        <w:rPr>
          <w:b/>
          <w:i/>
          <w:sz w:val="22"/>
          <w:szCs w:val="22"/>
        </w:rPr>
      </w:pPr>
    </w:p>
    <w:p w14:paraId="4F986925" w14:textId="77777777" w:rsidR="0053521F" w:rsidRPr="003810C5" w:rsidRDefault="0053521F" w:rsidP="00361FE4">
      <w:pPr>
        <w:spacing w:after="0"/>
        <w:ind w:firstLine="567"/>
        <w:jc w:val="center"/>
        <w:rPr>
          <w:b/>
          <w:i/>
          <w:sz w:val="22"/>
          <w:szCs w:val="22"/>
        </w:rPr>
      </w:pPr>
    </w:p>
    <w:p w14:paraId="25068E67" w14:textId="77777777" w:rsidR="0053521F" w:rsidRPr="003810C5" w:rsidRDefault="0053521F" w:rsidP="00361FE4">
      <w:pPr>
        <w:spacing w:after="0"/>
        <w:ind w:firstLine="567"/>
        <w:jc w:val="center"/>
        <w:rPr>
          <w:b/>
          <w:i/>
          <w:sz w:val="22"/>
          <w:szCs w:val="22"/>
        </w:rPr>
      </w:pPr>
    </w:p>
    <w:p w14:paraId="54BD28AE" w14:textId="77777777" w:rsidR="003913F6" w:rsidRPr="003810C5" w:rsidRDefault="003913F6" w:rsidP="00361FE4">
      <w:pPr>
        <w:spacing w:after="0"/>
        <w:ind w:firstLine="567"/>
        <w:jc w:val="center"/>
        <w:rPr>
          <w:b/>
          <w:i/>
          <w:sz w:val="22"/>
          <w:szCs w:val="22"/>
        </w:rPr>
      </w:pPr>
    </w:p>
    <w:p w14:paraId="77CE6DEE" w14:textId="77777777" w:rsidR="003913F6" w:rsidRPr="003810C5" w:rsidRDefault="003913F6" w:rsidP="00361FE4">
      <w:pPr>
        <w:spacing w:after="0"/>
        <w:ind w:firstLine="567"/>
        <w:jc w:val="center"/>
        <w:rPr>
          <w:b/>
          <w:i/>
          <w:sz w:val="22"/>
          <w:szCs w:val="22"/>
        </w:rPr>
      </w:pPr>
    </w:p>
    <w:p w14:paraId="0791D6B8" w14:textId="77777777" w:rsidR="0053521F" w:rsidRPr="003810C5" w:rsidRDefault="0053521F" w:rsidP="00361FE4">
      <w:pPr>
        <w:spacing w:after="0"/>
        <w:ind w:firstLine="567"/>
        <w:jc w:val="center"/>
        <w:rPr>
          <w:b/>
          <w:i/>
          <w:sz w:val="22"/>
          <w:szCs w:val="22"/>
        </w:rPr>
      </w:pPr>
    </w:p>
    <w:p w14:paraId="00E70765" w14:textId="77777777" w:rsidR="0053521F" w:rsidRPr="003810C5" w:rsidRDefault="0053521F" w:rsidP="00361FE4">
      <w:pPr>
        <w:spacing w:after="0"/>
        <w:ind w:firstLine="567"/>
        <w:jc w:val="center"/>
        <w:rPr>
          <w:b/>
          <w:i/>
          <w:sz w:val="22"/>
          <w:szCs w:val="22"/>
        </w:rPr>
      </w:pPr>
    </w:p>
    <w:p w14:paraId="3A136A29" w14:textId="77777777" w:rsidR="0053521F" w:rsidRPr="003810C5" w:rsidRDefault="0053521F" w:rsidP="00361FE4">
      <w:pPr>
        <w:spacing w:after="0"/>
        <w:ind w:firstLine="567"/>
        <w:jc w:val="center"/>
        <w:rPr>
          <w:b/>
          <w:i/>
          <w:sz w:val="22"/>
          <w:szCs w:val="22"/>
        </w:rPr>
      </w:pPr>
    </w:p>
    <w:p w14:paraId="15DC70C7" w14:textId="77777777" w:rsidR="0053521F" w:rsidRPr="003810C5" w:rsidRDefault="0053521F" w:rsidP="00361FE4">
      <w:pPr>
        <w:spacing w:after="0"/>
        <w:ind w:firstLine="567"/>
        <w:jc w:val="center"/>
        <w:rPr>
          <w:b/>
          <w:i/>
          <w:sz w:val="22"/>
          <w:szCs w:val="22"/>
        </w:rPr>
      </w:pPr>
    </w:p>
    <w:p w14:paraId="7DAA3012" w14:textId="77777777" w:rsidR="00361FE4" w:rsidRPr="003810C5" w:rsidRDefault="00361FE4" w:rsidP="00361FE4">
      <w:pPr>
        <w:spacing w:after="0"/>
        <w:ind w:firstLine="567"/>
        <w:jc w:val="center"/>
        <w:rPr>
          <w:b/>
          <w:i/>
          <w:sz w:val="22"/>
          <w:szCs w:val="22"/>
        </w:rPr>
      </w:pPr>
      <w:r w:rsidRPr="003810C5">
        <w:rPr>
          <w:b/>
          <w:i/>
          <w:sz w:val="22"/>
          <w:szCs w:val="22"/>
        </w:rPr>
        <w:lastRenderedPageBreak/>
        <w:t>Приложение № 6 к заявке на участие в закупке</w:t>
      </w:r>
    </w:p>
    <w:p w14:paraId="05031AF4" w14:textId="77777777" w:rsidR="00361FE4" w:rsidRPr="003810C5" w:rsidRDefault="00361FE4" w:rsidP="00361FE4">
      <w:pPr>
        <w:spacing w:after="0"/>
        <w:ind w:firstLine="567"/>
        <w:rPr>
          <w:i/>
          <w:sz w:val="22"/>
          <w:szCs w:val="22"/>
        </w:rPr>
      </w:pPr>
      <w:r w:rsidRPr="003810C5">
        <w:rPr>
          <w:i/>
          <w:sz w:val="22"/>
          <w:szCs w:val="22"/>
        </w:rPr>
        <w:t xml:space="preserve">Предоставить данную форму в формате редактируемого документа (формат *.doc). </w:t>
      </w:r>
    </w:p>
    <w:p w14:paraId="632DB238" w14:textId="77777777" w:rsidR="00361FE4" w:rsidRPr="003810C5" w:rsidRDefault="00361FE4" w:rsidP="00361FE4">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361FE4" w:rsidRPr="003810C5" w14:paraId="47032FDF" w14:textId="77777777" w:rsidTr="00B473F5">
        <w:tc>
          <w:tcPr>
            <w:tcW w:w="456" w:type="dxa"/>
            <w:vAlign w:val="center"/>
          </w:tcPr>
          <w:p w14:paraId="6B1AF54B" w14:textId="77777777" w:rsidR="00361FE4" w:rsidRPr="003810C5" w:rsidRDefault="00361FE4" w:rsidP="00055EE4">
            <w:pPr>
              <w:shd w:val="clear" w:color="auto" w:fill="FFFFFF"/>
              <w:spacing w:after="0" w:line="276" w:lineRule="auto"/>
              <w:jc w:val="center"/>
              <w:rPr>
                <w:sz w:val="22"/>
                <w:szCs w:val="22"/>
              </w:rPr>
            </w:pPr>
            <w:r w:rsidRPr="003810C5">
              <w:rPr>
                <w:color w:val="000000"/>
                <w:sz w:val="22"/>
                <w:szCs w:val="22"/>
              </w:rPr>
              <w:t>1</w:t>
            </w:r>
          </w:p>
        </w:tc>
        <w:tc>
          <w:tcPr>
            <w:tcW w:w="5469" w:type="dxa"/>
            <w:vAlign w:val="center"/>
          </w:tcPr>
          <w:p w14:paraId="04412E1E"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Наименование контрагента</w:t>
            </w:r>
          </w:p>
        </w:tc>
        <w:tc>
          <w:tcPr>
            <w:tcW w:w="4526" w:type="dxa"/>
            <w:vAlign w:val="center"/>
          </w:tcPr>
          <w:p w14:paraId="5392EFB7" w14:textId="77777777" w:rsidR="00361FE4" w:rsidRPr="003810C5" w:rsidRDefault="00361FE4" w:rsidP="00055EE4">
            <w:pPr>
              <w:spacing w:after="0" w:line="276" w:lineRule="auto"/>
              <w:rPr>
                <w:sz w:val="22"/>
                <w:szCs w:val="22"/>
              </w:rPr>
            </w:pPr>
          </w:p>
        </w:tc>
      </w:tr>
      <w:tr w:rsidR="00361FE4" w:rsidRPr="003810C5" w14:paraId="09CB48C3" w14:textId="77777777" w:rsidTr="00B473F5">
        <w:tc>
          <w:tcPr>
            <w:tcW w:w="456" w:type="dxa"/>
            <w:vAlign w:val="center"/>
          </w:tcPr>
          <w:p w14:paraId="60506988"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2</w:t>
            </w:r>
          </w:p>
        </w:tc>
        <w:tc>
          <w:tcPr>
            <w:tcW w:w="5469" w:type="dxa"/>
            <w:vAlign w:val="center"/>
          </w:tcPr>
          <w:p w14:paraId="07ED795A"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Получатель денежных средств</w:t>
            </w:r>
          </w:p>
          <w:p w14:paraId="3C55173C" w14:textId="77777777" w:rsidR="00361FE4" w:rsidRPr="003810C5" w:rsidRDefault="00361FE4" w:rsidP="00055EE4">
            <w:pPr>
              <w:shd w:val="clear" w:color="auto" w:fill="FFFFFF"/>
              <w:spacing w:after="0" w:line="276" w:lineRule="auto"/>
              <w:ind w:firstLine="10"/>
              <w:rPr>
                <w:sz w:val="22"/>
                <w:szCs w:val="22"/>
              </w:rPr>
            </w:pPr>
            <w:r w:rsidRPr="003810C5">
              <w:rPr>
                <w:color w:val="000000"/>
                <w:sz w:val="22"/>
                <w:szCs w:val="22"/>
              </w:rPr>
              <w:t>(указать наименование, расчетные реквизиты, ИНН/КПП, лицевой счет получателя)</w:t>
            </w:r>
          </w:p>
        </w:tc>
        <w:tc>
          <w:tcPr>
            <w:tcW w:w="4526" w:type="dxa"/>
            <w:vAlign w:val="center"/>
          </w:tcPr>
          <w:p w14:paraId="276932B6" w14:textId="77777777" w:rsidR="00361FE4" w:rsidRPr="003810C5" w:rsidRDefault="00361FE4" w:rsidP="00055EE4">
            <w:pPr>
              <w:spacing w:after="0" w:line="276" w:lineRule="auto"/>
              <w:rPr>
                <w:sz w:val="22"/>
                <w:szCs w:val="22"/>
              </w:rPr>
            </w:pPr>
          </w:p>
        </w:tc>
      </w:tr>
      <w:tr w:rsidR="00361FE4" w:rsidRPr="003810C5" w14:paraId="311FCCD1" w14:textId="77777777" w:rsidTr="00B473F5">
        <w:tc>
          <w:tcPr>
            <w:tcW w:w="456" w:type="dxa"/>
            <w:vAlign w:val="center"/>
          </w:tcPr>
          <w:p w14:paraId="56B30FBE"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3</w:t>
            </w:r>
          </w:p>
        </w:tc>
        <w:tc>
          <w:tcPr>
            <w:tcW w:w="5469" w:type="dxa"/>
            <w:vAlign w:val="center"/>
          </w:tcPr>
          <w:p w14:paraId="2E6FE0FD"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Юридический адрес</w:t>
            </w:r>
          </w:p>
        </w:tc>
        <w:tc>
          <w:tcPr>
            <w:tcW w:w="4526" w:type="dxa"/>
            <w:vAlign w:val="center"/>
          </w:tcPr>
          <w:p w14:paraId="15171225" w14:textId="77777777" w:rsidR="00361FE4" w:rsidRPr="003810C5" w:rsidRDefault="00361FE4" w:rsidP="00055EE4">
            <w:pPr>
              <w:spacing w:after="0" w:line="276" w:lineRule="auto"/>
              <w:rPr>
                <w:sz w:val="22"/>
                <w:szCs w:val="22"/>
              </w:rPr>
            </w:pPr>
          </w:p>
        </w:tc>
      </w:tr>
      <w:tr w:rsidR="00361FE4" w:rsidRPr="003810C5" w14:paraId="78A9A2BD" w14:textId="77777777" w:rsidTr="00B473F5">
        <w:tc>
          <w:tcPr>
            <w:tcW w:w="456" w:type="dxa"/>
            <w:vAlign w:val="center"/>
          </w:tcPr>
          <w:p w14:paraId="2C012A52"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4</w:t>
            </w:r>
          </w:p>
        </w:tc>
        <w:tc>
          <w:tcPr>
            <w:tcW w:w="5469" w:type="dxa"/>
            <w:vAlign w:val="center"/>
          </w:tcPr>
          <w:p w14:paraId="43C14EB3"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Почтовый адрес</w:t>
            </w:r>
          </w:p>
        </w:tc>
        <w:tc>
          <w:tcPr>
            <w:tcW w:w="4526" w:type="dxa"/>
            <w:vAlign w:val="center"/>
          </w:tcPr>
          <w:p w14:paraId="69F50ABB" w14:textId="77777777" w:rsidR="00361FE4" w:rsidRPr="003810C5" w:rsidRDefault="00361FE4" w:rsidP="00055EE4">
            <w:pPr>
              <w:spacing w:after="0" w:line="276" w:lineRule="auto"/>
              <w:rPr>
                <w:sz w:val="22"/>
                <w:szCs w:val="22"/>
              </w:rPr>
            </w:pPr>
          </w:p>
        </w:tc>
      </w:tr>
      <w:tr w:rsidR="00361FE4" w:rsidRPr="003810C5" w14:paraId="42ACE9A3" w14:textId="77777777" w:rsidTr="00B473F5">
        <w:tc>
          <w:tcPr>
            <w:tcW w:w="456" w:type="dxa"/>
            <w:vAlign w:val="center"/>
          </w:tcPr>
          <w:p w14:paraId="1ED521B3"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5</w:t>
            </w:r>
          </w:p>
        </w:tc>
        <w:tc>
          <w:tcPr>
            <w:tcW w:w="5469" w:type="dxa"/>
            <w:vAlign w:val="center"/>
          </w:tcPr>
          <w:p w14:paraId="717A9F60"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E-mail</w:t>
            </w:r>
          </w:p>
        </w:tc>
        <w:tc>
          <w:tcPr>
            <w:tcW w:w="4526" w:type="dxa"/>
            <w:vAlign w:val="center"/>
          </w:tcPr>
          <w:p w14:paraId="08410D6E" w14:textId="77777777" w:rsidR="00361FE4" w:rsidRPr="003810C5" w:rsidRDefault="00361FE4" w:rsidP="00055EE4">
            <w:pPr>
              <w:spacing w:after="0" w:line="276" w:lineRule="auto"/>
              <w:rPr>
                <w:sz w:val="22"/>
                <w:szCs w:val="22"/>
              </w:rPr>
            </w:pPr>
          </w:p>
        </w:tc>
      </w:tr>
      <w:tr w:rsidR="00361FE4" w:rsidRPr="003810C5" w14:paraId="511377E9" w14:textId="77777777" w:rsidTr="00B473F5">
        <w:tc>
          <w:tcPr>
            <w:tcW w:w="456" w:type="dxa"/>
            <w:vMerge w:val="restart"/>
            <w:vAlign w:val="center"/>
          </w:tcPr>
          <w:p w14:paraId="7E8BE049" w14:textId="77777777" w:rsidR="00361FE4" w:rsidRPr="003810C5" w:rsidRDefault="00512BE2" w:rsidP="00055EE4">
            <w:pPr>
              <w:spacing w:after="0" w:line="276" w:lineRule="auto"/>
              <w:jc w:val="center"/>
              <w:rPr>
                <w:sz w:val="22"/>
                <w:szCs w:val="22"/>
              </w:rPr>
            </w:pPr>
            <w:r w:rsidRPr="003810C5">
              <w:rPr>
                <w:sz w:val="22"/>
                <w:szCs w:val="22"/>
              </w:rPr>
              <w:t>6</w:t>
            </w:r>
          </w:p>
        </w:tc>
        <w:tc>
          <w:tcPr>
            <w:tcW w:w="5469" w:type="dxa"/>
            <w:vAlign w:val="center"/>
          </w:tcPr>
          <w:p w14:paraId="57285B10"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Расчетный счет</w:t>
            </w:r>
          </w:p>
        </w:tc>
        <w:tc>
          <w:tcPr>
            <w:tcW w:w="4526" w:type="dxa"/>
            <w:vAlign w:val="center"/>
          </w:tcPr>
          <w:p w14:paraId="423A491B" w14:textId="77777777" w:rsidR="00361FE4" w:rsidRPr="003810C5" w:rsidRDefault="00361FE4" w:rsidP="00055EE4">
            <w:pPr>
              <w:spacing w:after="0" w:line="276" w:lineRule="auto"/>
              <w:rPr>
                <w:sz w:val="22"/>
                <w:szCs w:val="22"/>
              </w:rPr>
            </w:pPr>
          </w:p>
        </w:tc>
      </w:tr>
      <w:tr w:rsidR="00361FE4" w:rsidRPr="003810C5" w14:paraId="6E11D246" w14:textId="77777777" w:rsidTr="00B473F5">
        <w:tc>
          <w:tcPr>
            <w:tcW w:w="456" w:type="dxa"/>
            <w:vMerge/>
            <w:vAlign w:val="center"/>
          </w:tcPr>
          <w:p w14:paraId="72EBFD15" w14:textId="77777777" w:rsidR="00361FE4" w:rsidRPr="003810C5" w:rsidRDefault="00361FE4" w:rsidP="00055EE4">
            <w:pPr>
              <w:spacing w:after="0" w:line="276" w:lineRule="auto"/>
              <w:jc w:val="center"/>
              <w:rPr>
                <w:sz w:val="22"/>
                <w:szCs w:val="22"/>
              </w:rPr>
            </w:pPr>
          </w:p>
        </w:tc>
        <w:tc>
          <w:tcPr>
            <w:tcW w:w="5469" w:type="dxa"/>
            <w:vAlign w:val="center"/>
          </w:tcPr>
          <w:p w14:paraId="62590DDB"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Банк</w:t>
            </w:r>
          </w:p>
        </w:tc>
        <w:tc>
          <w:tcPr>
            <w:tcW w:w="4526" w:type="dxa"/>
            <w:vAlign w:val="center"/>
          </w:tcPr>
          <w:p w14:paraId="0D7574E3" w14:textId="77777777" w:rsidR="00361FE4" w:rsidRPr="003810C5" w:rsidRDefault="00361FE4" w:rsidP="00055EE4">
            <w:pPr>
              <w:spacing w:after="0" w:line="276" w:lineRule="auto"/>
              <w:rPr>
                <w:sz w:val="22"/>
                <w:szCs w:val="22"/>
              </w:rPr>
            </w:pPr>
          </w:p>
        </w:tc>
      </w:tr>
      <w:tr w:rsidR="00361FE4" w:rsidRPr="003810C5" w14:paraId="5240B8BE" w14:textId="77777777" w:rsidTr="00B473F5">
        <w:tc>
          <w:tcPr>
            <w:tcW w:w="456" w:type="dxa"/>
            <w:vMerge/>
            <w:vAlign w:val="center"/>
          </w:tcPr>
          <w:p w14:paraId="3CBCAEE8" w14:textId="77777777" w:rsidR="00361FE4" w:rsidRPr="003810C5" w:rsidRDefault="00361FE4" w:rsidP="00055EE4">
            <w:pPr>
              <w:spacing w:after="0" w:line="276" w:lineRule="auto"/>
              <w:jc w:val="center"/>
              <w:rPr>
                <w:sz w:val="22"/>
                <w:szCs w:val="22"/>
              </w:rPr>
            </w:pPr>
          </w:p>
        </w:tc>
        <w:tc>
          <w:tcPr>
            <w:tcW w:w="5469" w:type="dxa"/>
            <w:vAlign w:val="center"/>
          </w:tcPr>
          <w:p w14:paraId="2D8ECE47"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Адрес банка (город)</w:t>
            </w:r>
          </w:p>
        </w:tc>
        <w:tc>
          <w:tcPr>
            <w:tcW w:w="4526" w:type="dxa"/>
            <w:vAlign w:val="center"/>
          </w:tcPr>
          <w:p w14:paraId="5A8C4505" w14:textId="77777777" w:rsidR="00361FE4" w:rsidRPr="003810C5" w:rsidRDefault="00361FE4" w:rsidP="00055EE4">
            <w:pPr>
              <w:spacing w:after="0" w:line="276" w:lineRule="auto"/>
              <w:rPr>
                <w:sz w:val="22"/>
                <w:szCs w:val="22"/>
              </w:rPr>
            </w:pPr>
          </w:p>
        </w:tc>
      </w:tr>
      <w:tr w:rsidR="00361FE4" w:rsidRPr="003810C5" w14:paraId="12E7633A" w14:textId="77777777" w:rsidTr="00B473F5">
        <w:tc>
          <w:tcPr>
            <w:tcW w:w="456" w:type="dxa"/>
            <w:vMerge/>
            <w:vAlign w:val="center"/>
          </w:tcPr>
          <w:p w14:paraId="17FC2865" w14:textId="77777777" w:rsidR="00361FE4" w:rsidRPr="003810C5" w:rsidRDefault="00361FE4" w:rsidP="00055EE4">
            <w:pPr>
              <w:spacing w:after="0" w:line="276" w:lineRule="auto"/>
              <w:jc w:val="center"/>
              <w:rPr>
                <w:sz w:val="22"/>
                <w:szCs w:val="22"/>
              </w:rPr>
            </w:pPr>
          </w:p>
        </w:tc>
        <w:tc>
          <w:tcPr>
            <w:tcW w:w="5469" w:type="dxa"/>
            <w:vAlign w:val="center"/>
          </w:tcPr>
          <w:p w14:paraId="3FA6563A"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Корреспондентский счет</w:t>
            </w:r>
          </w:p>
        </w:tc>
        <w:tc>
          <w:tcPr>
            <w:tcW w:w="4526" w:type="dxa"/>
            <w:vAlign w:val="center"/>
          </w:tcPr>
          <w:p w14:paraId="6B46B700" w14:textId="77777777" w:rsidR="00361FE4" w:rsidRPr="003810C5" w:rsidRDefault="00361FE4" w:rsidP="00055EE4">
            <w:pPr>
              <w:spacing w:after="0" w:line="276" w:lineRule="auto"/>
              <w:rPr>
                <w:sz w:val="22"/>
                <w:szCs w:val="22"/>
              </w:rPr>
            </w:pPr>
          </w:p>
        </w:tc>
      </w:tr>
      <w:tr w:rsidR="00361FE4" w:rsidRPr="003810C5" w14:paraId="4CA0EA46" w14:textId="77777777" w:rsidTr="00B473F5">
        <w:tc>
          <w:tcPr>
            <w:tcW w:w="456" w:type="dxa"/>
            <w:vMerge/>
            <w:vAlign w:val="center"/>
          </w:tcPr>
          <w:p w14:paraId="51D67505" w14:textId="77777777" w:rsidR="00361FE4" w:rsidRPr="003810C5" w:rsidRDefault="00361FE4" w:rsidP="00055EE4">
            <w:pPr>
              <w:spacing w:after="0" w:line="276" w:lineRule="auto"/>
              <w:jc w:val="center"/>
              <w:rPr>
                <w:sz w:val="22"/>
                <w:szCs w:val="22"/>
              </w:rPr>
            </w:pPr>
          </w:p>
        </w:tc>
        <w:tc>
          <w:tcPr>
            <w:tcW w:w="5469" w:type="dxa"/>
            <w:vAlign w:val="center"/>
          </w:tcPr>
          <w:p w14:paraId="2B542F90"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БИК</w:t>
            </w:r>
          </w:p>
        </w:tc>
        <w:tc>
          <w:tcPr>
            <w:tcW w:w="4526" w:type="dxa"/>
            <w:vAlign w:val="center"/>
          </w:tcPr>
          <w:p w14:paraId="57B16C9F" w14:textId="77777777" w:rsidR="00361FE4" w:rsidRPr="003810C5" w:rsidRDefault="00361FE4" w:rsidP="00055EE4">
            <w:pPr>
              <w:spacing w:after="0" w:line="276" w:lineRule="auto"/>
              <w:rPr>
                <w:sz w:val="22"/>
                <w:szCs w:val="22"/>
              </w:rPr>
            </w:pPr>
          </w:p>
        </w:tc>
      </w:tr>
      <w:tr w:rsidR="00361FE4" w:rsidRPr="003810C5" w14:paraId="19978DD3" w14:textId="77777777" w:rsidTr="00B473F5">
        <w:tc>
          <w:tcPr>
            <w:tcW w:w="456" w:type="dxa"/>
            <w:vAlign w:val="center"/>
          </w:tcPr>
          <w:p w14:paraId="54486974"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7</w:t>
            </w:r>
          </w:p>
        </w:tc>
        <w:tc>
          <w:tcPr>
            <w:tcW w:w="5469" w:type="dxa"/>
            <w:vAlign w:val="center"/>
          </w:tcPr>
          <w:p w14:paraId="790261CD"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ИНН/КПП</w:t>
            </w:r>
          </w:p>
        </w:tc>
        <w:tc>
          <w:tcPr>
            <w:tcW w:w="4526" w:type="dxa"/>
            <w:vAlign w:val="center"/>
          </w:tcPr>
          <w:p w14:paraId="6B6EED6E" w14:textId="77777777" w:rsidR="00361FE4" w:rsidRPr="003810C5" w:rsidRDefault="00361FE4" w:rsidP="00055EE4">
            <w:pPr>
              <w:spacing w:after="0" w:line="276" w:lineRule="auto"/>
              <w:rPr>
                <w:sz w:val="22"/>
                <w:szCs w:val="22"/>
              </w:rPr>
            </w:pPr>
          </w:p>
        </w:tc>
      </w:tr>
      <w:tr w:rsidR="00361FE4" w:rsidRPr="003810C5" w14:paraId="2612DA08" w14:textId="77777777" w:rsidTr="00B473F5">
        <w:tc>
          <w:tcPr>
            <w:tcW w:w="456" w:type="dxa"/>
            <w:vAlign w:val="center"/>
          </w:tcPr>
          <w:p w14:paraId="66288AAD"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8</w:t>
            </w:r>
          </w:p>
        </w:tc>
        <w:tc>
          <w:tcPr>
            <w:tcW w:w="5469" w:type="dxa"/>
            <w:vAlign w:val="center"/>
          </w:tcPr>
          <w:p w14:paraId="3C5D0370"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Код по ОКВЭД</w:t>
            </w:r>
          </w:p>
        </w:tc>
        <w:tc>
          <w:tcPr>
            <w:tcW w:w="4526" w:type="dxa"/>
            <w:vAlign w:val="center"/>
          </w:tcPr>
          <w:p w14:paraId="5759AB70" w14:textId="77777777" w:rsidR="00361FE4" w:rsidRPr="003810C5" w:rsidRDefault="00361FE4" w:rsidP="00055EE4">
            <w:pPr>
              <w:spacing w:after="0" w:line="276" w:lineRule="auto"/>
              <w:rPr>
                <w:sz w:val="22"/>
                <w:szCs w:val="22"/>
              </w:rPr>
            </w:pPr>
          </w:p>
        </w:tc>
      </w:tr>
      <w:tr w:rsidR="00361FE4" w:rsidRPr="003810C5" w14:paraId="5554B8A6" w14:textId="77777777" w:rsidTr="00B473F5">
        <w:tc>
          <w:tcPr>
            <w:tcW w:w="456" w:type="dxa"/>
            <w:vAlign w:val="center"/>
          </w:tcPr>
          <w:p w14:paraId="3C431F6D" w14:textId="77777777" w:rsidR="00361FE4" w:rsidRPr="003810C5" w:rsidRDefault="00512BE2" w:rsidP="00055EE4">
            <w:pPr>
              <w:shd w:val="clear" w:color="auto" w:fill="FFFFFF"/>
              <w:spacing w:after="0" w:line="276" w:lineRule="auto"/>
              <w:jc w:val="center"/>
              <w:rPr>
                <w:sz w:val="22"/>
                <w:szCs w:val="22"/>
              </w:rPr>
            </w:pPr>
            <w:r w:rsidRPr="003810C5">
              <w:rPr>
                <w:color w:val="000000"/>
                <w:sz w:val="22"/>
                <w:szCs w:val="22"/>
              </w:rPr>
              <w:t>9</w:t>
            </w:r>
          </w:p>
        </w:tc>
        <w:tc>
          <w:tcPr>
            <w:tcW w:w="5469" w:type="dxa"/>
            <w:vAlign w:val="center"/>
          </w:tcPr>
          <w:p w14:paraId="76196D1D"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Код по ОКПО</w:t>
            </w:r>
          </w:p>
        </w:tc>
        <w:tc>
          <w:tcPr>
            <w:tcW w:w="4526" w:type="dxa"/>
            <w:vAlign w:val="center"/>
          </w:tcPr>
          <w:p w14:paraId="487BED8B" w14:textId="77777777" w:rsidR="00361FE4" w:rsidRPr="003810C5" w:rsidRDefault="00361FE4" w:rsidP="00055EE4">
            <w:pPr>
              <w:spacing w:after="0" w:line="276" w:lineRule="auto"/>
              <w:rPr>
                <w:sz w:val="22"/>
                <w:szCs w:val="22"/>
              </w:rPr>
            </w:pPr>
          </w:p>
        </w:tc>
      </w:tr>
      <w:tr w:rsidR="00361FE4" w:rsidRPr="003810C5" w14:paraId="7959C195" w14:textId="77777777" w:rsidTr="00B473F5">
        <w:tc>
          <w:tcPr>
            <w:tcW w:w="456" w:type="dxa"/>
            <w:vAlign w:val="center"/>
          </w:tcPr>
          <w:p w14:paraId="2E3C9943"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10</w:t>
            </w:r>
          </w:p>
        </w:tc>
        <w:tc>
          <w:tcPr>
            <w:tcW w:w="5469" w:type="dxa"/>
            <w:vAlign w:val="center"/>
          </w:tcPr>
          <w:p w14:paraId="65D07AD3"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ОГРН</w:t>
            </w:r>
          </w:p>
        </w:tc>
        <w:tc>
          <w:tcPr>
            <w:tcW w:w="4526" w:type="dxa"/>
            <w:vAlign w:val="center"/>
          </w:tcPr>
          <w:p w14:paraId="0A04E88B" w14:textId="77777777" w:rsidR="00361FE4" w:rsidRPr="003810C5" w:rsidRDefault="00361FE4" w:rsidP="00055EE4">
            <w:pPr>
              <w:spacing w:after="0" w:line="276" w:lineRule="auto"/>
              <w:rPr>
                <w:sz w:val="22"/>
                <w:szCs w:val="22"/>
              </w:rPr>
            </w:pPr>
          </w:p>
        </w:tc>
      </w:tr>
      <w:tr w:rsidR="00361FE4" w:rsidRPr="003810C5" w14:paraId="0CDF94EC" w14:textId="77777777" w:rsidTr="00B473F5">
        <w:tc>
          <w:tcPr>
            <w:tcW w:w="456" w:type="dxa"/>
            <w:vAlign w:val="center"/>
          </w:tcPr>
          <w:p w14:paraId="03646DF7"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11</w:t>
            </w:r>
          </w:p>
        </w:tc>
        <w:tc>
          <w:tcPr>
            <w:tcW w:w="5469" w:type="dxa"/>
            <w:vAlign w:val="center"/>
          </w:tcPr>
          <w:p w14:paraId="3EDB4185"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Контактный телефон*</w:t>
            </w:r>
          </w:p>
        </w:tc>
        <w:tc>
          <w:tcPr>
            <w:tcW w:w="4526" w:type="dxa"/>
            <w:vAlign w:val="center"/>
          </w:tcPr>
          <w:p w14:paraId="7C6D6C45" w14:textId="77777777" w:rsidR="00361FE4" w:rsidRPr="003810C5" w:rsidRDefault="00361FE4" w:rsidP="00055EE4">
            <w:pPr>
              <w:spacing w:after="0" w:line="276" w:lineRule="auto"/>
              <w:rPr>
                <w:sz w:val="22"/>
                <w:szCs w:val="22"/>
              </w:rPr>
            </w:pPr>
          </w:p>
        </w:tc>
      </w:tr>
      <w:tr w:rsidR="00361FE4" w:rsidRPr="003810C5" w14:paraId="2F5B1F5A" w14:textId="77777777" w:rsidTr="00B473F5">
        <w:tc>
          <w:tcPr>
            <w:tcW w:w="456" w:type="dxa"/>
            <w:vAlign w:val="center"/>
          </w:tcPr>
          <w:p w14:paraId="7860CCF7"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12</w:t>
            </w:r>
          </w:p>
        </w:tc>
        <w:tc>
          <w:tcPr>
            <w:tcW w:w="5469" w:type="dxa"/>
            <w:vAlign w:val="center"/>
          </w:tcPr>
          <w:p w14:paraId="34A41884" w14:textId="77777777" w:rsidR="00361FE4" w:rsidRPr="003810C5" w:rsidRDefault="00361FE4" w:rsidP="00055EE4">
            <w:pPr>
              <w:shd w:val="clear" w:color="auto" w:fill="FFFFFF"/>
              <w:spacing w:after="0" w:line="276" w:lineRule="auto"/>
              <w:rPr>
                <w:sz w:val="22"/>
                <w:szCs w:val="22"/>
              </w:rPr>
            </w:pPr>
            <w:r w:rsidRPr="003810C5">
              <w:rPr>
                <w:color w:val="000000"/>
                <w:sz w:val="22"/>
                <w:szCs w:val="22"/>
              </w:rPr>
              <w:t>Факс</w:t>
            </w:r>
          </w:p>
        </w:tc>
        <w:tc>
          <w:tcPr>
            <w:tcW w:w="4526" w:type="dxa"/>
            <w:vAlign w:val="center"/>
          </w:tcPr>
          <w:p w14:paraId="164D524D" w14:textId="77777777" w:rsidR="00361FE4" w:rsidRPr="003810C5" w:rsidRDefault="00361FE4" w:rsidP="00055EE4">
            <w:pPr>
              <w:spacing w:after="0" w:line="276" w:lineRule="auto"/>
              <w:rPr>
                <w:sz w:val="22"/>
                <w:szCs w:val="22"/>
              </w:rPr>
            </w:pPr>
          </w:p>
        </w:tc>
      </w:tr>
      <w:tr w:rsidR="00361FE4" w:rsidRPr="003810C5" w14:paraId="1BF1075F" w14:textId="77777777" w:rsidTr="00B473F5">
        <w:tc>
          <w:tcPr>
            <w:tcW w:w="456" w:type="dxa"/>
            <w:vAlign w:val="center"/>
          </w:tcPr>
          <w:p w14:paraId="55CE8F31" w14:textId="77777777" w:rsidR="00361FE4" w:rsidRPr="003810C5" w:rsidRDefault="00512BE2" w:rsidP="00055EE4">
            <w:pPr>
              <w:shd w:val="clear" w:color="auto" w:fill="FFFFFF"/>
              <w:spacing w:after="0" w:line="276" w:lineRule="auto"/>
              <w:jc w:val="center"/>
              <w:rPr>
                <w:sz w:val="22"/>
                <w:szCs w:val="22"/>
              </w:rPr>
            </w:pPr>
            <w:r w:rsidRPr="003810C5">
              <w:rPr>
                <w:sz w:val="22"/>
                <w:szCs w:val="22"/>
              </w:rPr>
              <w:t>13</w:t>
            </w:r>
          </w:p>
        </w:tc>
        <w:tc>
          <w:tcPr>
            <w:tcW w:w="5469" w:type="dxa"/>
            <w:vAlign w:val="center"/>
          </w:tcPr>
          <w:p w14:paraId="70584049" w14:textId="77777777" w:rsidR="00361FE4" w:rsidRPr="003810C5" w:rsidRDefault="00361FE4" w:rsidP="00055EE4">
            <w:pPr>
              <w:shd w:val="clear" w:color="auto" w:fill="FFFFFF"/>
              <w:spacing w:after="0" w:line="276" w:lineRule="auto"/>
              <w:ind w:firstLine="5"/>
              <w:rPr>
                <w:sz w:val="22"/>
                <w:szCs w:val="22"/>
              </w:rPr>
            </w:pPr>
            <w:r w:rsidRPr="003810C5">
              <w:rPr>
                <w:color w:val="000000"/>
                <w:sz w:val="22"/>
                <w:szCs w:val="22"/>
              </w:rPr>
              <w:t>Фамилия Имя Отчество руководителя (полностью), телефон</w:t>
            </w:r>
          </w:p>
        </w:tc>
        <w:tc>
          <w:tcPr>
            <w:tcW w:w="4526" w:type="dxa"/>
            <w:vAlign w:val="center"/>
          </w:tcPr>
          <w:p w14:paraId="04A72988" w14:textId="77777777" w:rsidR="00361FE4" w:rsidRPr="003810C5" w:rsidRDefault="00361FE4" w:rsidP="00055EE4">
            <w:pPr>
              <w:spacing w:after="0" w:line="276" w:lineRule="auto"/>
              <w:rPr>
                <w:sz w:val="22"/>
                <w:szCs w:val="22"/>
              </w:rPr>
            </w:pPr>
          </w:p>
        </w:tc>
      </w:tr>
      <w:tr w:rsidR="00361FE4" w:rsidRPr="003810C5" w14:paraId="54784E64" w14:textId="77777777" w:rsidTr="00B473F5">
        <w:tc>
          <w:tcPr>
            <w:tcW w:w="456" w:type="dxa"/>
            <w:vAlign w:val="center"/>
          </w:tcPr>
          <w:p w14:paraId="08B48D80" w14:textId="77777777" w:rsidR="00361FE4" w:rsidRPr="003810C5" w:rsidRDefault="00512BE2" w:rsidP="00055EE4">
            <w:pPr>
              <w:spacing w:after="0" w:line="276" w:lineRule="auto"/>
              <w:jc w:val="center"/>
              <w:rPr>
                <w:sz w:val="22"/>
                <w:szCs w:val="22"/>
              </w:rPr>
            </w:pPr>
            <w:r w:rsidRPr="003810C5">
              <w:rPr>
                <w:sz w:val="22"/>
                <w:szCs w:val="22"/>
              </w:rPr>
              <w:t>14</w:t>
            </w:r>
          </w:p>
        </w:tc>
        <w:tc>
          <w:tcPr>
            <w:tcW w:w="5469" w:type="dxa"/>
            <w:vAlign w:val="center"/>
          </w:tcPr>
          <w:p w14:paraId="11A50DA4" w14:textId="77777777" w:rsidR="00361FE4" w:rsidRPr="003810C5" w:rsidRDefault="00361FE4" w:rsidP="00055EE4">
            <w:pPr>
              <w:spacing w:after="0" w:line="276" w:lineRule="auto"/>
              <w:rPr>
                <w:sz w:val="22"/>
                <w:szCs w:val="22"/>
              </w:rPr>
            </w:pPr>
            <w:r w:rsidRPr="003810C5">
              <w:rPr>
                <w:color w:val="000000"/>
                <w:sz w:val="22"/>
                <w:szCs w:val="22"/>
              </w:rPr>
              <w:t>Фамилия Имя Отчество главного бухгалтера (полностью), телефон</w:t>
            </w:r>
          </w:p>
        </w:tc>
        <w:tc>
          <w:tcPr>
            <w:tcW w:w="4526" w:type="dxa"/>
            <w:vAlign w:val="center"/>
          </w:tcPr>
          <w:p w14:paraId="04091184" w14:textId="77777777" w:rsidR="00361FE4" w:rsidRPr="003810C5" w:rsidRDefault="00361FE4" w:rsidP="00055EE4">
            <w:pPr>
              <w:spacing w:after="0" w:line="276" w:lineRule="auto"/>
              <w:rPr>
                <w:sz w:val="22"/>
                <w:szCs w:val="22"/>
              </w:rPr>
            </w:pPr>
          </w:p>
          <w:p w14:paraId="6AF1AC9F" w14:textId="77777777" w:rsidR="00361FE4" w:rsidRPr="003810C5" w:rsidRDefault="00361FE4" w:rsidP="00055EE4">
            <w:pPr>
              <w:spacing w:after="0" w:line="276" w:lineRule="auto"/>
              <w:rPr>
                <w:sz w:val="22"/>
                <w:szCs w:val="22"/>
              </w:rPr>
            </w:pPr>
          </w:p>
        </w:tc>
      </w:tr>
    </w:tbl>
    <w:p w14:paraId="26642B45" w14:textId="77777777" w:rsidR="00361FE4" w:rsidRPr="003810C5" w:rsidRDefault="00361FE4" w:rsidP="00055EE4">
      <w:pPr>
        <w:spacing w:after="0"/>
        <w:rPr>
          <w:sz w:val="22"/>
          <w:szCs w:val="22"/>
        </w:rPr>
      </w:pPr>
    </w:p>
    <w:p w14:paraId="6BDCC0D8" w14:textId="77777777" w:rsidR="00361FE4" w:rsidRPr="003810C5" w:rsidRDefault="00361FE4" w:rsidP="00361FE4">
      <w:pPr>
        <w:spacing w:after="0" w:line="276" w:lineRule="auto"/>
        <w:ind w:firstLine="567"/>
        <w:rPr>
          <w:sz w:val="22"/>
          <w:szCs w:val="22"/>
        </w:rPr>
      </w:pPr>
    </w:p>
    <w:p w14:paraId="0EDF02F3" w14:textId="77777777" w:rsidR="00361FE4" w:rsidRPr="003810C5" w:rsidRDefault="00361FE4" w:rsidP="00361FE4">
      <w:pPr>
        <w:spacing w:after="0" w:line="276" w:lineRule="auto"/>
        <w:ind w:firstLine="567"/>
        <w:rPr>
          <w:sz w:val="22"/>
          <w:szCs w:val="22"/>
        </w:rPr>
      </w:pPr>
    </w:p>
    <w:p w14:paraId="1C80EE16" w14:textId="77777777" w:rsidR="0051029A" w:rsidRPr="003810C5" w:rsidRDefault="0051029A" w:rsidP="0051029A">
      <w:pPr>
        <w:spacing w:after="0" w:line="276" w:lineRule="auto"/>
        <w:ind w:firstLine="567"/>
        <w:rPr>
          <w:sz w:val="22"/>
          <w:szCs w:val="22"/>
        </w:rPr>
      </w:pPr>
    </w:p>
    <w:p w14:paraId="193A7240" w14:textId="7E49751B" w:rsidR="0051029A" w:rsidRPr="003810C5" w:rsidRDefault="0051029A" w:rsidP="0051029A">
      <w:pPr>
        <w:spacing w:after="0"/>
        <w:rPr>
          <w:i/>
          <w:color w:val="FF0000"/>
          <w:sz w:val="22"/>
          <w:szCs w:val="22"/>
        </w:rPr>
      </w:pPr>
      <w:r w:rsidRPr="003810C5">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w:t>
      </w:r>
      <w:r w:rsidR="0035003B">
        <w:rPr>
          <w:i/>
          <w:color w:val="FF0000"/>
          <w:sz w:val="22"/>
          <w:szCs w:val="22"/>
        </w:rPr>
        <w:t>услуг</w:t>
      </w:r>
      <w:r w:rsidRPr="003810C5">
        <w:rPr>
          <w:i/>
          <w:color w:val="FF0000"/>
          <w:sz w:val="22"/>
          <w:szCs w:val="22"/>
        </w:rPr>
        <w:t>, выполненных работ, поставленных товаров.</w:t>
      </w:r>
    </w:p>
    <w:p w14:paraId="723DB3D3" w14:textId="77777777" w:rsidR="00361FE4" w:rsidRPr="003810C5" w:rsidRDefault="00361FE4" w:rsidP="00361FE4">
      <w:pPr>
        <w:spacing w:after="0" w:line="276" w:lineRule="auto"/>
        <w:ind w:firstLine="567"/>
        <w:rPr>
          <w:sz w:val="22"/>
          <w:szCs w:val="22"/>
        </w:rPr>
      </w:pPr>
    </w:p>
    <w:p w14:paraId="442896CB" w14:textId="77777777" w:rsidR="00361FE4" w:rsidRPr="003810C5" w:rsidRDefault="00361FE4" w:rsidP="00361FE4">
      <w:pPr>
        <w:spacing w:after="0" w:line="276" w:lineRule="auto"/>
        <w:ind w:firstLine="567"/>
        <w:rPr>
          <w:sz w:val="22"/>
          <w:szCs w:val="22"/>
        </w:rPr>
      </w:pPr>
    </w:p>
    <w:p w14:paraId="642DCE5F" w14:textId="77777777" w:rsidR="00361FE4" w:rsidRPr="003810C5" w:rsidRDefault="00361FE4" w:rsidP="00361FE4">
      <w:pPr>
        <w:spacing w:after="0" w:line="276" w:lineRule="auto"/>
        <w:ind w:firstLine="567"/>
        <w:rPr>
          <w:sz w:val="22"/>
          <w:szCs w:val="22"/>
        </w:rPr>
      </w:pPr>
    </w:p>
    <w:p w14:paraId="4C53108A" w14:textId="77777777" w:rsidR="00361FE4" w:rsidRPr="003810C5" w:rsidRDefault="00361FE4" w:rsidP="00361FE4">
      <w:pPr>
        <w:spacing w:after="0" w:line="276" w:lineRule="auto"/>
        <w:ind w:firstLine="567"/>
        <w:rPr>
          <w:sz w:val="22"/>
          <w:szCs w:val="22"/>
        </w:rPr>
      </w:pPr>
    </w:p>
    <w:p w14:paraId="29AE6BE8" w14:textId="77777777" w:rsidR="00361FE4" w:rsidRPr="003810C5" w:rsidRDefault="00361FE4" w:rsidP="00361FE4">
      <w:pPr>
        <w:spacing w:after="0" w:line="276" w:lineRule="auto"/>
        <w:ind w:firstLine="567"/>
        <w:rPr>
          <w:sz w:val="22"/>
          <w:szCs w:val="22"/>
        </w:rPr>
      </w:pPr>
    </w:p>
    <w:p w14:paraId="236E5ABB" w14:textId="77777777" w:rsidR="00361FE4" w:rsidRPr="003810C5" w:rsidRDefault="00361FE4" w:rsidP="00361FE4">
      <w:pPr>
        <w:spacing w:after="0" w:line="276" w:lineRule="auto"/>
        <w:ind w:firstLine="567"/>
        <w:rPr>
          <w:sz w:val="22"/>
          <w:szCs w:val="22"/>
        </w:rPr>
      </w:pPr>
    </w:p>
    <w:p w14:paraId="5B9B7B4B" w14:textId="77777777" w:rsidR="00361FE4" w:rsidRPr="003810C5" w:rsidRDefault="00361FE4" w:rsidP="00361FE4">
      <w:pPr>
        <w:spacing w:after="0" w:line="276" w:lineRule="auto"/>
        <w:ind w:firstLine="567"/>
        <w:rPr>
          <w:sz w:val="22"/>
          <w:szCs w:val="22"/>
        </w:rPr>
      </w:pPr>
    </w:p>
    <w:p w14:paraId="76D5D165" w14:textId="77777777" w:rsidR="00361FE4" w:rsidRPr="003810C5" w:rsidRDefault="00361FE4" w:rsidP="00361FE4">
      <w:pPr>
        <w:spacing w:after="0" w:line="276" w:lineRule="auto"/>
        <w:ind w:firstLine="567"/>
        <w:rPr>
          <w:sz w:val="22"/>
          <w:szCs w:val="22"/>
        </w:rPr>
      </w:pPr>
    </w:p>
    <w:p w14:paraId="03CF1824" w14:textId="77777777" w:rsidR="00361FE4" w:rsidRPr="003810C5" w:rsidRDefault="00361FE4" w:rsidP="00361FE4">
      <w:pPr>
        <w:spacing w:after="0" w:line="276" w:lineRule="auto"/>
        <w:ind w:firstLine="567"/>
        <w:rPr>
          <w:sz w:val="22"/>
          <w:szCs w:val="22"/>
        </w:rPr>
      </w:pPr>
    </w:p>
    <w:p w14:paraId="3ADDC7B7" w14:textId="77777777" w:rsidR="00361FE4" w:rsidRPr="003810C5" w:rsidRDefault="00361FE4" w:rsidP="00361FE4">
      <w:pPr>
        <w:spacing w:after="0" w:line="276" w:lineRule="auto"/>
        <w:ind w:firstLine="567"/>
        <w:rPr>
          <w:sz w:val="22"/>
          <w:szCs w:val="22"/>
        </w:rPr>
      </w:pPr>
    </w:p>
    <w:p w14:paraId="69437884" w14:textId="77777777" w:rsidR="00361FE4" w:rsidRPr="003810C5" w:rsidRDefault="00361FE4" w:rsidP="00361FE4">
      <w:pPr>
        <w:spacing w:after="0"/>
        <w:rPr>
          <w:i/>
          <w:color w:val="FF0000"/>
          <w:sz w:val="22"/>
          <w:szCs w:val="22"/>
        </w:rPr>
        <w:sectPr w:rsidR="00361FE4" w:rsidRPr="003810C5" w:rsidSect="00361FE4">
          <w:footerReference w:type="even" r:id="rId46"/>
          <w:footerReference w:type="default" r:id="rId47"/>
          <w:headerReference w:type="first" r:id="rId48"/>
          <w:pgSz w:w="11906" w:h="16838" w:code="9"/>
          <w:pgMar w:top="851" w:right="567" w:bottom="851" w:left="1134" w:header="0" w:footer="91" w:gutter="0"/>
          <w:cols w:space="720"/>
          <w:titlePg/>
          <w:docGrid w:linePitch="326"/>
        </w:sectPr>
      </w:pPr>
    </w:p>
    <w:p w14:paraId="5C735344" w14:textId="77777777" w:rsidR="00361FE4" w:rsidRPr="003810C5" w:rsidRDefault="00361FE4" w:rsidP="00361FE4">
      <w:pPr>
        <w:spacing w:after="0"/>
        <w:jc w:val="center"/>
        <w:rPr>
          <w:b/>
          <w:i/>
          <w:sz w:val="22"/>
          <w:szCs w:val="22"/>
        </w:rPr>
      </w:pPr>
      <w:r w:rsidRPr="003810C5">
        <w:rPr>
          <w:b/>
          <w:i/>
          <w:sz w:val="22"/>
          <w:szCs w:val="22"/>
        </w:rPr>
        <w:lastRenderedPageBreak/>
        <w:t>Приложение № 7 к заявке на участие в закупке</w:t>
      </w:r>
    </w:p>
    <w:p w14:paraId="4F4E4672" w14:textId="525DDC54" w:rsidR="00361FE4" w:rsidRPr="003810C5" w:rsidRDefault="00361FE4" w:rsidP="00361FE4">
      <w:pPr>
        <w:spacing w:after="0"/>
        <w:ind w:right="-32"/>
        <w:rPr>
          <w:sz w:val="22"/>
          <w:szCs w:val="22"/>
        </w:rPr>
      </w:pPr>
      <w:r w:rsidRPr="003810C5">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r w:rsidR="0035003B">
        <w:rPr>
          <w:sz w:val="22"/>
          <w:szCs w:val="22"/>
        </w:rPr>
        <w:t xml:space="preserve"> (оказание услуг)</w:t>
      </w:r>
      <w:r w:rsidRPr="003810C5">
        <w:rPr>
          <w:sz w:val="22"/>
          <w:szCs w:val="22"/>
        </w:rPr>
        <w:t>.</w:t>
      </w:r>
    </w:p>
    <w:p w14:paraId="08F16F17" w14:textId="77777777" w:rsidR="00254436" w:rsidRPr="003810C5" w:rsidRDefault="00254436" w:rsidP="00361FE4">
      <w:pPr>
        <w:spacing w:after="0"/>
        <w:ind w:right="-32"/>
        <w:rPr>
          <w:sz w:val="22"/>
          <w:szCs w:val="22"/>
        </w:rPr>
      </w:pPr>
    </w:p>
    <w:p w14:paraId="313F7982" w14:textId="77777777" w:rsidR="00361FE4" w:rsidRPr="003810C5" w:rsidRDefault="00361FE4" w:rsidP="00361FE4">
      <w:pPr>
        <w:suppressAutoHyphens/>
        <w:spacing w:after="0"/>
        <w:ind w:right="-32" w:firstLine="567"/>
        <w:jc w:val="center"/>
        <w:rPr>
          <w:b/>
          <w:snapToGrid w:val="0"/>
          <w:sz w:val="22"/>
          <w:szCs w:val="22"/>
        </w:rPr>
      </w:pPr>
      <w:r w:rsidRPr="003810C5">
        <w:rPr>
          <w:b/>
          <w:snapToGrid w:val="0"/>
          <w:sz w:val="22"/>
          <w:szCs w:val="22"/>
        </w:rPr>
        <w:t>Сведения о кадровых ресурсах, задействованных в исполнении договора</w:t>
      </w:r>
    </w:p>
    <w:tbl>
      <w:tblPr>
        <w:tblW w:w="1519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420"/>
      </w:tblGrid>
      <w:tr w:rsidR="00361FE4" w:rsidRPr="003810C5" w14:paraId="2FC66C23" w14:textId="77777777" w:rsidTr="0078749F">
        <w:trPr>
          <w:trHeight w:val="551"/>
        </w:trPr>
        <w:tc>
          <w:tcPr>
            <w:tcW w:w="695" w:type="dxa"/>
            <w:shd w:val="clear" w:color="auto" w:fill="D9D9D9"/>
            <w:vAlign w:val="center"/>
          </w:tcPr>
          <w:p w14:paraId="6B2533E2" w14:textId="77777777" w:rsidR="00361FE4" w:rsidRPr="003810C5" w:rsidRDefault="00361FE4" w:rsidP="00361FE4">
            <w:pPr>
              <w:keepNext/>
              <w:spacing w:after="0"/>
              <w:ind w:right="57"/>
              <w:rPr>
                <w:b/>
                <w:snapToGrid w:val="0"/>
                <w:sz w:val="22"/>
                <w:szCs w:val="22"/>
              </w:rPr>
            </w:pPr>
            <w:r w:rsidRPr="003810C5">
              <w:rPr>
                <w:b/>
                <w:snapToGrid w:val="0"/>
                <w:sz w:val="22"/>
                <w:szCs w:val="22"/>
              </w:rPr>
              <w:t>№</w:t>
            </w:r>
            <w:r w:rsidRPr="003810C5">
              <w:rPr>
                <w:b/>
                <w:snapToGrid w:val="0"/>
                <w:sz w:val="22"/>
                <w:szCs w:val="22"/>
              </w:rPr>
              <w:br/>
              <w:t>п/п</w:t>
            </w:r>
          </w:p>
        </w:tc>
        <w:tc>
          <w:tcPr>
            <w:tcW w:w="4409" w:type="dxa"/>
            <w:shd w:val="clear" w:color="auto" w:fill="D9D9D9"/>
            <w:vAlign w:val="center"/>
          </w:tcPr>
          <w:p w14:paraId="0D446622" w14:textId="77777777" w:rsidR="00361FE4" w:rsidRPr="003810C5" w:rsidRDefault="00361FE4" w:rsidP="00361FE4">
            <w:pPr>
              <w:keepNext/>
              <w:spacing w:after="0"/>
              <w:ind w:right="57"/>
              <w:rPr>
                <w:b/>
                <w:snapToGrid w:val="0"/>
                <w:sz w:val="22"/>
                <w:szCs w:val="22"/>
              </w:rPr>
            </w:pPr>
            <w:r w:rsidRPr="003810C5">
              <w:rPr>
                <w:b/>
                <w:snapToGrid w:val="0"/>
                <w:sz w:val="22"/>
                <w:szCs w:val="22"/>
              </w:rPr>
              <w:t>Фамилия, имя, отчество специалиста</w:t>
            </w:r>
          </w:p>
        </w:tc>
        <w:tc>
          <w:tcPr>
            <w:tcW w:w="5670" w:type="dxa"/>
            <w:shd w:val="clear" w:color="auto" w:fill="D9D9D9"/>
            <w:vAlign w:val="center"/>
          </w:tcPr>
          <w:p w14:paraId="140ED1BD"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Образование, группы допуска, сертификаты, лицензии и пр.</w:t>
            </w:r>
          </w:p>
        </w:tc>
        <w:tc>
          <w:tcPr>
            <w:tcW w:w="4420" w:type="dxa"/>
            <w:shd w:val="clear" w:color="auto" w:fill="D9D9D9"/>
            <w:vAlign w:val="center"/>
          </w:tcPr>
          <w:p w14:paraId="1790F9A8"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Должность/выполняемые функции</w:t>
            </w:r>
          </w:p>
        </w:tc>
      </w:tr>
      <w:tr w:rsidR="00361FE4" w:rsidRPr="003810C5" w14:paraId="47C3841A" w14:textId="77777777" w:rsidTr="0078749F">
        <w:tc>
          <w:tcPr>
            <w:tcW w:w="695" w:type="dxa"/>
          </w:tcPr>
          <w:p w14:paraId="6A2F46D7" w14:textId="77777777" w:rsidR="00361FE4" w:rsidRPr="003810C5" w:rsidRDefault="00361FE4" w:rsidP="006E1D41">
            <w:pPr>
              <w:numPr>
                <w:ilvl w:val="0"/>
                <w:numId w:val="12"/>
              </w:numPr>
              <w:spacing w:after="0"/>
              <w:ind w:right="57"/>
              <w:rPr>
                <w:snapToGrid w:val="0"/>
                <w:sz w:val="22"/>
                <w:szCs w:val="22"/>
              </w:rPr>
            </w:pPr>
          </w:p>
        </w:tc>
        <w:tc>
          <w:tcPr>
            <w:tcW w:w="4409" w:type="dxa"/>
          </w:tcPr>
          <w:p w14:paraId="32BD94ED" w14:textId="77777777" w:rsidR="00361FE4" w:rsidRPr="003810C5" w:rsidRDefault="00361FE4" w:rsidP="00361FE4">
            <w:pPr>
              <w:spacing w:after="0"/>
              <w:ind w:right="57"/>
              <w:rPr>
                <w:snapToGrid w:val="0"/>
                <w:sz w:val="22"/>
                <w:szCs w:val="22"/>
              </w:rPr>
            </w:pPr>
            <w:r w:rsidRPr="003810C5">
              <w:rPr>
                <w:snapToGrid w:val="0"/>
                <w:sz w:val="22"/>
                <w:szCs w:val="22"/>
              </w:rPr>
              <w:t>штатные высококвалифицированные кадры ИТР и рабочие</w:t>
            </w:r>
          </w:p>
        </w:tc>
        <w:tc>
          <w:tcPr>
            <w:tcW w:w="5670" w:type="dxa"/>
          </w:tcPr>
          <w:p w14:paraId="2E071460" w14:textId="77777777" w:rsidR="00361FE4" w:rsidRPr="003810C5" w:rsidRDefault="00361FE4" w:rsidP="00361FE4">
            <w:pPr>
              <w:spacing w:after="0"/>
              <w:ind w:right="57"/>
              <w:rPr>
                <w:snapToGrid w:val="0"/>
                <w:sz w:val="22"/>
                <w:szCs w:val="22"/>
              </w:rPr>
            </w:pPr>
          </w:p>
        </w:tc>
        <w:tc>
          <w:tcPr>
            <w:tcW w:w="4420" w:type="dxa"/>
          </w:tcPr>
          <w:p w14:paraId="60A57D44" w14:textId="77777777" w:rsidR="00361FE4" w:rsidRPr="003810C5" w:rsidRDefault="00361FE4" w:rsidP="00361FE4">
            <w:pPr>
              <w:spacing w:after="0"/>
              <w:ind w:right="57"/>
              <w:rPr>
                <w:snapToGrid w:val="0"/>
                <w:sz w:val="22"/>
                <w:szCs w:val="22"/>
              </w:rPr>
            </w:pPr>
          </w:p>
        </w:tc>
      </w:tr>
      <w:tr w:rsidR="00361FE4" w:rsidRPr="003810C5" w14:paraId="29E9C303" w14:textId="77777777" w:rsidTr="0078749F">
        <w:tc>
          <w:tcPr>
            <w:tcW w:w="695" w:type="dxa"/>
          </w:tcPr>
          <w:p w14:paraId="32AFB097" w14:textId="77777777" w:rsidR="00361FE4" w:rsidRPr="003810C5" w:rsidRDefault="00361FE4" w:rsidP="006E1D41">
            <w:pPr>
              <w:numPr>
                <w:ilvl w:val="0"/>
                <w:numId w:val="12"/>
              </w:numPr>
              <w:spacing w:after="0"/>
              <w:ind w:left="0" w:right="57" w:firstLine="0"/>
              <w:rPr>
                <w:snapToGrid w:val="0"/>
                <w:sz w:val="22"/>
                <w:szCs w:val="22"/>
              </w:rPr>
            </w:pPr>
          </w:p>
        </w:tc>
        <w:tc>
          <w:tcPr>
            <w:tcW w:w="4409" w:type="dxa"/>
          </w:tcPr>
          <w:p w14:paraId="19164DDA" w14:textId="77777777" w:rsidR="00361FE4" w:rsidRPr="003810C5" w:rsidRDefault="00361FE4" w:rsidP="00361FE4">
            <w:pPr>
              <w:spacing w:after="0"/>
              <w:ind w:right="57"/>
              <w:rPr>
                <w:snapToGrid w:val="0"/>
                <w:sz w:val="22"/>
                <w:szCs w:val="22"/>
              </w:rPr>
            </w:pPr>
          </w:p>
        </w:tc>
        <w:tc>
          <w:tcPr>
            <w:tcW w:w="5670" w:type="dxa"/>
          </w:tcPr>
          <w:p w14:paraId="07B55221" w14:textId="77777777" w:rsidR="00361FE4" w:rsidRPr="003810C5" w:rsidRDefault="00361FE4" w:rsidP="00361FE4">
            <w:pPr>
              <w:spacing w:after="0"/>
              <w:ind w:right="57"/>
              <w:rPr>
                <w:snapToGrid w:val="0"/>
                <w:sz w:val="22"/>
                <w:szCs w:val="22"/>
              </w:rPr>
            </w:pPr>
          </w:p>
        </w:tc>
        <w:tc>
          <w:tcPr>
            <w:tcW w:w="4420" w:type="dxa"/>
          </w:tcPr>
          <w:p w14:paraId="521C7CBA" w14:textId="77777777" w:rsidR="00361FE4" w:rsidRPr="003810C5" w:rsidRDefault="00361FE4" w:rsidP="00361FE4">
            <w:pPr>
              <w:spacing w:after="0"/>
              <w:ind w:right="57"/>
              <w:rPr>
                <w:snapToGrid w:val="0"/>
                <w:sz w:val="22"/>
                <w:szCs w:val="22"/>
              </w:rPr>
            </w:pPr>
          </w:p>
        </w:tc>
      </w:tr>
      <w:tr w:rsidR="00361FE4" w:rsidRPr="003810C5" w14:paraId="21567636" w14:textId="77777777" w:rsidTr="0078749F">
        <w:tc>
          <w:tcPr>
            <w:tcW w:w="695" w:type="dxa"/>
          </w:tcPr>
          <w:p w14:paraId="07EB22F5" w14:textId="77777777" w:rsidR="00361FE4" w:rsidRPr="003810C5" w:rsidRDefault="00361FE4" w:rsidP="00361FE4">
            <w:pPr>
              <w:spacing w:after="0"/>
              <w:ind w:right="57"/>
              <w:rPr>
                <w:snapToGrid w:val="0"/>
                <w:sz w:val="22"/>
                <w:szCs w:val="22"/>
              </w:rPr>
            </w:pPr>
            <w:r w:rsidRPr="003810C5">
              <w:rPr>
                <w:snapToGrid w:val="0"/>
                <w:sz w:val="22"/>
                <w:szCs w:val="22"/>
              </w:rPr>
              <w:t>3.</w:t>
            </w:r>
          </w:p>
        </w:tc>
        <w:tc>
          <w:tcPr>
            <w:tcW w:w="4409" w:type="dxa"/>
          </w:tcPr>
          <w:p w14:paraId="62A8D4D0" w14:textId="77777777" w:rsidR="00361FE4" w:rsidRPr="003810C5" w:rsidRDefault="00361FE4" w:rsidP="00361FE4">
            <w:pPr>
              <w:spacing w:after="0"/>
              <w:ind w:right="57"/>
              <w:rPr>
                <w:snapToGrid w:val="0"/>
                <w:sz w:val="22"/>
                <w:szCs w:val="22"/>
              </w:rPr>
            </w:pPr>
          </w:p>
        </w:tc>
        <w:tc>
          <w:tcPr>
            <w:tcW w:w="5670" w:type="dxa"/>
          </w:tcPr>
          <w:p w14:paraId="01F9182B" w14:textId="77777777" w:rsidR="00361FE4" w:rsidRPr="003810C5" w:rsidRDefault="00361FE4" w:rsidP="00361FE4">
            <w:pPr>
              <w:spacing w:after="0"/>
              <w:ind w:right="57"/>
              <w:jc w:val="center"/>
              <w:rPr>
                <w:snapToGrid w:val="0"/>
                <w:sz w:val="22"/>
                <w:szCs w:val="22"/>
              </w:rPr>
            </w:pPr>
          </w:p>
        </w:tc>
        <w:tc>
          <w:tcPr>
            <w:tcW w:w="4420" w:type="dxa"/>
          </w:tcPr>
          <w:p w14:paraId="4C20CC9D" w14:textId="77777777" w:rsidR="00361FE4" w:rsidRPr="003810C5" w:rsidRDefault="00361FE4" w:rsidP="00361FE4">
            <w:pPr>
              <w:spacing w:after="0"/>
              <w:ind w:right="57"/>
              <w:rPr>
                <w:snapToGrid w:val="0"/>
                <w:sz w:val="22"/>
                <w:szCs w:val="22"/>
              </w:rPr>
            </w:pPr>
          </w:p>
        </w:tc>
      </w:tr>
      <w:tr w:rsidR="00361FE4" w:rsidRPr="003810C5" w14:paraId="45B713FD" w14:textId="77777777" w:rsidTr="0078749F">
        <w:tc>
          <w:tcPr>
            <w:tcW w:w="695" w:type="dxa"/>
          </w:tcPr>
          <w:p w14:paraId="0D01B190" w14:textId="77777777" w:rsidR="00361FE4" w:rsidRPr="003810C5" w:rsidRDefault="00361FE4" w:rsidP="00361FE4">
            <w:pPr>
              <w:spacing w:after="0"/>
              <w:ind w:right="57"/>
              <w:rPr>
                <w:snapToGrid w:val="0"/>
                <w:sz w:val="22"/>
                <w:szCs w:val="22"/>
              </w:rPr>
            </w:pPr>
            <w:r w:rsidRPr="003810C5">
              <w:rPr>
                <w:snapToGrid w:val="0"/>
                <w:sz w:val="22"/>
                <w:szCs w:val="22"/>
              </w:rPr>
              <w:t>4.</w:t>
            </w:r>
          </w:p>
        </w:tc>
        <w:tc>
          <w:tcPr>
            <w:tcW w:w="4409" w:type="dxa"/>
          </w:tcPr>
          <w:p w14:paraId="1505A0C8" w14:textId="77777777" w:rsidR="00361FE4" w:rsidRPr="003810C5" w:rsidRDefault="00361FE4" w:rsidP="00361FE4">
            <w:pPr>
              <w:spacing w:after="0"/>
              <w:ind w:right="57"/>
              <w:rPr>
                <w:snapToGrid w:val="0"/>
                <w:sz w:val="22"/>
                <w:szCs w:val="22"/>
              </w:rPr>
            </w:pPr>
          </w:p>
        </w:tc>
        <w:tc>
          <w:tcPr>
            <w:tcW w:w="5670" w:type="dxa"/>
          </w:tcPr>
          <w:p w14:paraId="13F5C65E" w14:textId="77777777" w:rsidR="00361FE4" w:rsidRPr="003810C5" w:rsidRDefault="00361FE4" w:rsidP="00361FE4">
            <w:pPr>
              <w:spacing w:after="0"/>
              <w:ind w:right="57"/>
              <w:jc w:val="center"/>
              <w:rPr>
                <w:snapToGrid w:val="0"/>
                <w:sz w:val="22"/>
                <w:szCs w:val="22"/>
              </w:rPr>
            </w:pPr>
          </w:p>
        </w:tc>
        <w:tc>
          <w:tcPr>
            <w:tcW w:w="4420" w:type="dxa"/>
          </w:tcPr>
          <w:p w14:paraId="56C7AFFB" w14:textId="77777777" w:rsidR="00361FE4" w:rsidRPr="003810C5" w:rsidRDefault="00361FE4" w:rsidP="00361FE4">
            <w:pPr>
              <w:spacing w:after="0"/>
              <w:ind w:right="57"/>
              <w:rPr>
                <w:snapToGrid w:val="0"/>
                <w:sz w:val="22"/>
                <w:szCs w:val="22"/>
              </w:rPr>
            </w:pPr>
          </w:p>
        </w:tc>
      </w:tr>
    </w:tbl>
    <w:p w14:paraId="1B86A8A7" w14:textId="77777777" w:rsidR="00361FE4" w:rsidRPr="003810C5" w:rsidRDefault="00361FE4" w:rsidP="00361FE4">
      <w:pPr>
        <w:suppressAutoHyphens/>
        <w:spacing w:after="0"/>
        <w:ind w:right="425"/>
        <w:rPr>
          <w:i/>
          <w:snapToGrid w:val="0"/>
          <w:sz w:val="22"/>
          <w:szCs w:val="22"/>
          <w:lang w:val="en-US"/>
        </w:rPr>
      </w:pPr>
    </w:p>
    <w:p w14:paraId="1800DD0C" w14:textId="57A0598B" w:rsidR="00361FE4" w:rsidRPr="003810C5" w:rsidRDefault="00361FE4" w:rsidP="0078749F">
      <w:pPr>
        <w:spacing w:after="0"/>
        <w:ind w:right="425"/>
        <w:rPr>
          <w:sz w:val="22"/>
          <w:szCs w:val="22"/>
        </w:rPr>
      </w:pPr>
      <w:r w:rsidRPr="003810C5">
        <w:rPr>
          <w:snapToGrid w:val="0"/>
          <w:sz w:val="22"/>
          <w:szCs w:val="22"/>
        </w:rPr>
        <w:t xml:space="preserve">Настоящим подтверждаем, что задействованный в рамках исполнения договора </w:t>
      </w:r>
      <w:r w:rsidRPr="003810C5">
        <w:rPr>
          <w:sz w:val="22"/>
          <w:szCs w:val="22"/>
        </w:rPr>
        <w:t>с АО «Аэропорт Сургут» персонал имеет право осуществлять трудовую деятельность на территории выполнения работ</w:t>
      </w:r>
      <w:r w:rsidR="0035003B">
        <w:rPr>
          <w:sz w:val="22"/>
          <w:szCs w:val="22"/>
        </w:rPr>
        <w:t xml:space="preserve"> (оказания услуг)</w:t>
      </w:r>
      <w:r w:rsidRPr="003810C5">
        <w:rPr>
          <w:sz w:val="22"/>
          <w:szCs w:val="22"/>
        </w:rPr>
        <w:t xml:space="preserve">, не имеет судимостей, является </w:t>
      </w:r>
      <w:r w:rsidR="00EE0AB4" w:rsidRPr="003810C5">
        <w:rPr>
          <w:sz w:val="22"/>
          <w:szCs w:val="22"/>
        </w:rPr>
        <w:t>надлежащим образом,</w:t>
      </w:r>
      <w:r w:rsidRPr="003810C5">
        <w:rPr>
          <w:sz w:val="22"/>
          <w:szCs w:val="22"/>
        </w:rPr>
        <w:t xml:space="preserve"> обученным и аттестованным.</w:t>
      </w:r>
    </w:p>
    <w:p w14:paraId="742CC8AF" w14:textId="77777777" w:rsidR="00361FE4" w:rsidRPr="003810C5" w:rsidRDefault="00361FE4" w:rsidP="00361FE4">
      <w:pPr>
        <w:spacing w:after="0"/>
        <w:rPr>
          <w:sz w:val="22"/>
          <w:szCs w:val="22"/>
        </w:rPr>
      </w:pPr>
    </w:p>
    <w:p w14:paraId="751BCBAB" w14:textId="77777777" w:rsidR="00254436" w:rsidRPr="003810C5" w:rsidRDefault="00254436" w:rsidP="00361FE4">
      <w:pPr>
        <w:spacing w:after="0"/>
        <w:rPr>
          <w:sz w:val="22"/>
          <w:szCs w:val="22"/>
        </w:rPr>
      </w:pPr>
    </w:p>
    <w:p w14:paraId="4661671E" w14:textId="77777777" w:rsidR="00361FE4" w:rsidRPr="003810C5" w:rsidRDefault="00361FE4" w:rsidP="00361FE4">
      <w:pPr>
        <w:suppressAutoHyphens/>
        <w:spacing w:after="0"/>
        <w:ind w:firstLine="567"/>
        <w:jc w:val="center"/>
        <w:rPr>
          <w:b/>
          <w:snapToGrid w:val="0"/>
          <w:sz w:val="22"/>
          <w:szCs w:val="22"/>
        </w:rPr>
      </w:pPr>
      <w:r w:rsidRPr="003810C5">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361FE4" w:rsidRPr="003810C5" w14:paraId="1DBD14AC" w14:textId="77777777" w:rsidTr="0078749F">
        <w:trPr>
          <w:cantSplit/>
          <w:trHeight w:val="530"/>
        </w:trPr>
        <w:tc>
          <w:tcPr>
            <w:tcW w:w="720" w:type="dxa"/>
            <w:shd w:val="clear" w:color="auto" w:fill="D9D9D9"/>
            <w:vAlign w:val="center"/>
          </w:tcPr>
          <w:p w14:paraId="21BDB774" w14:textId="77777777" w:rsidR="00361FE4" w:rsidRPr="003810C5" w:rsidRDefault="00361FE4" w:rsidP="00361FE4">
            <w:pPr>
              <w:keepNext/>
              <w:spacing w:after="0"/>
              <w:ind w:right="57"/>
              <w:rPr>
                <w:b/>
                <w:snapToGrid w:val="0"/>
                <w:sz w:val="22"/>
                <w:szCs w:val="22"/>
              </w:rPr>
            </w:pPr>
            <w:r w:rsidRPr="003810C5">
              <w:rPr>
                <w:b/>
                <w:snapToGrid w:val="0"/>
                <w:sz w:val="22"/>
                <w:szCs w:val="22"/>
              </w:rPr>
              <w:t>№ п/п</w:t>
            </w:r>
          </w:p>
        </w:tc>
        <w:tc>
          <w:tcPr>
            <w:tcW w:w="1974" w:type="dxa"/>
            <w:shd w:val="clear" w:color="auto" w:fill="D9D9D9"/>
            <w:vAlign w:val="center"/>
          </w:tcPr>
          <w:p w14:paraId="0633908C"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Наименование ресурса</w:t>
            </w:r>
          </w:p>
        </w:tc>
        <w:tc>
          <w:tcPr>
            <w:tcW w:w="3260" w:type="dxa"/>
            <w:shd w:val="clear" w:color="auto" w:fill="D9D9D9"/>
            <w:vAlign w:val="center"/>
          </w:tcPr>
          <w:p w14:paraId="033CEF34"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Местонахождение</w:t>
            </w:r>
          </w:p>
        </w:tc>
        <w:tc>
          <w:tcPr>
            <w:tcW w:w="5129" w:type="dxa"/>
            <w:shd w:val="clear" w:color="auto" w:fill="D9D9D9"/>
            <w:vAlign w:val="center"/>
          </w:tcPr>
          <w:p w14:paraId="53B15509"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5182E7C"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Состояние</w:t>
            </w:r>
          </w:p>
        </w:tc>
        <w:tc>
          <w:tcPr>
            <w:tcW w:w="1842" w:type="dxa"/>
            <w:shd w:val="clear" w:color="auto" w:fill="D9D9D9"/>
            <w:vAlign w:val="center"/>
          </w:tcPr>
          <w:p w14:paraId="1BBC3154" w14:textId="77777777" w:rsidR="00361FE4" w:rsidRPr="003810C5" w:rsidRDefault="00361FE4" w:rsidP="00361FE4">
            <w:pPr>
              <w:keepNext/>
              <w:spacing w:after="0"/>
              <w:ind w:right="57"/>
              <w:jc w:val="center"/>
              <w:rPr>
                <w:b/>
                <w:snapToGrid w:val="0"/>
                <w:sz w:val="22"/>
                <w:szCs w:val="22"/>
              </w:rPr>
            </w:pPr>
            <w:r w:rsidRPr="003810C5">
              <w:rPr>
                <w:b/>
                <w:snapToGrid w:val="0"/>
                <w:sz w:val="22"/>
                <w:szCs w:val="22"/>
              </w:rPr>
              <w:t>Примечания</w:t>
            </w:r>
          </w:p>
        </w:tc>
      </w:tr>
      <w:tr w:rsidR="00361FE4" w:rsidRPr="003810C5" w14:paraId="0C404DB2" w14:textId="77777777" w:rsidTr="0078749F">
        <w:trPr>
          <w:cantSplit/>
        </w:trPr>
        <w:tc>
          <w:tcPr>
            <w:tcW w:w="15193" w:type="dxa"/>
            <w:gridSpan w:val="6"/>
          </w:tcPr>
          <w:p w14:paraId="79CEC3F4" w14:textId="77777777" w:rsidR="00361FE4" w:rsidRPr="003810C5" w:rsidRDefault="00361FE4" w:rsidP="00361FE4">
            <w:pPr>
              <w:spacing w:after="0"/>
              <w:ind w:right="57"/>
              <w:rPr>
                <w:snapToGrid w:val="0"/>
                <w:sz w:val="22"/>
                <w:szCs w:val="22"/>
              </w:rPr>
            </w:pPr>
            <w:r w:rsidRPr="003810C5">
              <w:rPr>
                <w:snapToGrid w:val="0"/>
                <w:sz w:val="22"/>
                <w:szCs w:val="22"/>
              </w:rPr>
              <w:t>Оборудование, инвентарь, инструмент</w:t>
            </w:r>
          </w:p>
        </w:tc>
      </w:tr>
      <w:tr w:rsidR="00361FE4" w:rsidRPr="003810C5" w14:paraId="610F1C45" w14:textId="77777777" w:rsidTr="0078749F">
        <w:trPr>
          <w:cantSplit/>
        </w:trPr>
        <w:tc>
          <w:tcPr>
            <w:tcW w:w="720" w:type="dxa"/>
          </w:tcPr>
          <w:p w14:paraId="19F1686E" w14:textId="77777777" w:rsidR="00361FE4" w:rsidRPr="003810C5" w:rsidRDefault="00361FE4" w:rsidP="00361FE4">
            <w:pPr>
              <w:spacing w:after="0"/>
              <w:jc w:val="center"/>
              <w:rPr>
                <w:snapToGrid w:val="0"/>
                <w:sz w:val="22"/>
                <w:szCs w:val="22"/>
              </w:rPr>
            </w:pPr>
          </w:p>
        </w:tc>
        <w:tc>
          <w:tcPr>
            <w:tcW w:w="1974" w:type="dxa"/>
          </w:tcPr>
          <w:p w14:paraId="5D3FF15E" w14:textId="77777777" w:rsidR="00361FE4" w:rsidRPr="003810C5" w:rsidRDefault="00361FE4" w:rsidP="00361FE4">
            <w:pPr>
              <w:spacing w:after="0"/>
              <w:ind w:right="57" w:firstLine="567"/>
              <w:rPr>
                <w:snapToGrid w:val="0"/>
                <w:sz w:val="22"/>
                <w:szCs w:val="22"/>
              </w:rPr>
            </w:pPr>
          </w:p>
        </w:tc>
        <w:tc>
          <w:tcPr>
            <w:tcW w:w="3260" w:type="dxa"/>
          </w:tcPr>
          <w:p w14:paraId="791B7FD5" w14:textId="77777777" w:rsidR="00361FE4" w:rsidRPr="003810C5" w:rsidRDefault="00361FE4" w:rsidP="00361FE4">
            <w:pPr>
              <w:spacing w:after="0"/>
              <w:ind w:right="57" w:firstLine="567"/>
              <w:rPr>
                <w:snapToGrid w:val="0"/>
                <w:sz w:val="22"/>
                <w:szCs w:val="22"/>
              </w:rPr>
            </w:pPr>
          </w:p>
        </w:tc>
        <w:tc>
          <w:tcPr>
            <w:tcW w:w="5129" w:type="dxa"/>
          </w:tcPr>
          <w:p w14:paraId="2F0402AB" w14:textId="77777777" w:rsidR="00361FE4" w:rsidRPr="003810C5" w:rsidRDefault="00361FE4" w:rsidP="00361FE4">
            <w:pPr>
              <w:spacing w:after="0"/>
              <w:ind w:right="57" w:firstLine="567"/>
              <w:rPr>
                <w:snapToGrid w:val="0"/>
                <w:sz w:val="22"/>
                <w:szCs w:val="22"/>
              </w:rPr>
            </w:pPr>
          </w:p>
        </w:tc>
        <w:tc>
          <w:tcPr>
            <w:tcW w:w="2268" w:type="dxa"/>
          </w:tcPr>
          <w:p w14:paraId="47E7305D" w14:textId="77777777" w:rsidR="00361FE4" w:rsidRPr="003810C5" w:rsidRDefault="00361FE4" w:rsidP="00361FE4">
            <w:pPr>
              <w:spacing w:after="0"/>
              <w:ind w:right="57" w:firstLine="567"/>
              <w:rPr>
                <w:snapToGrid w:val="0"/>
                <w:sz w:val="22"/>
                <w:szCs w:val="22"/>
              </w:rPr>
            </w:pPr>
          </w:p>
        </w:tc>
        <w:tc>
          <w:tcPr>
            <w:tcW w:w="1842" w:type="dxa"/>
          </w:tcPr>
          <w:p w14:paraId="0B373C40" w14:textId="77777777" w:rsidR="00361FE4" w:rsidRPr="003810C5" w:rsidRDefault="00361FE4" w:rsidP="00361FE4">
            <w:pPr>
              <w:spacing w:after="0"/>
              <w:ind w:right="57" w:firstLine="567"/>
              <w:rPr>
                <w:snapToGrid w:val="0"/>
                <w:sz w:val="22"/>
                <w:szCs w:val="22"/>
              </w:rPr>
            </w:pPr>
          </w:p>
        </w:tc>
      </w:tr>
      <w:tr w:rsidR="00361FE4" w:rsidRPr="003810C5" w14:paraId="4001B6BC" w14:textId="77777777" w:rsidTr="0078749F">
        <w:trPr>
          <w:cantSplit/>
        </w:trPr>
        <w:tc>
          <w:tcPr>
            <w:tcW w:w="720" w:type="dxa"/>
          </w:tcPr>
          <w:p w14:paraId="1BBC65AD" w14:textId="77777777" w:rsidR="00361FE4" w:rsidRPr="003810C5" w:rsidRDefault="00361FE4" w:rsidP="00361FE4">
            <w:pPr>
              <w:spacing w:after="0"/>
              <w:jc w:val="center"/>
              <w:rPr>
                <w:snapToGrid w:val="0"/>
                <w:sz w:val="22"/>
                <w:szCs w:val="22"/>
              </w:rPr>
            </w:pPr>
          </w:p>
        </w:tc>
        <w:tc>
          <w:tcPr>
            <w:tcW w:w="1974" w:type="dxa"/>
          </w:tcPr>
          <w:p w14:paraId="259552D3" w14:textId="77777777" w:rsidR="00361FE4" w:rsidRPr="003810C5" w:rsidRDefault="00361FE4" w:rsidP="00361FE4">
            <w:pPr>
              <w:spacing w:after="0"/>
              <w:ind w:right="57" w:firstLine="567"/>
              <w:rPr>
                <w:snapToGrid w:val="0"/>
                <w:sz w:val="22"/>
                <w:szCs w:val="22"/>
              </w:rPr>
            </w:pPr>
          </w:p>
        </w:tc>
        <w:tc>
          <w:tcPr>
            <w:tcW w:w="3260" w:type="dxa"/>
          </w:tcPr>
          <w:p w14:paraId="6C972C3C" w14:textId="77777777" w:rsidR="00361FE4" w:rsidRPr="003810C5" w:rsidRDefault="00361FE4" w:rsidP="00361FE4">
            <w:pPr>
              <w:spacing w:after="0"/>
              <w:ind w:right="57" w:firstLine="567"/>
              <w:rPr>
                <w:snapToGrid w:val="0"/>
                <w:sz w:val="22"/>
                <w:szCs w:val="22"/>
              </w:rPr>
            </w:pPr>
          </w:p>
        </w:tc>
        <w:tc>
          <w:tcPr>
            <w:tcW w:w="5129" w:type="dxa"/>
          </w:tcPr>
          <w:p w14:paraId="7E88F3DA" w14:textId="77777777" w:rsidR="00361FE4" w:rsidRPr="003810C5" w:rsidRDefault="00361FE4" w:rsidP="00361FE4">
            <w:pPr>
              <w:spacing w:after="0"/>
              <w:ind w:right="57" w:firstLine="567"/>
              <w:rPr>
                <w:snapToGrid w:val="0"/>
                <w:sz w:val="22"/>
                <w:szCs w:val="22"/>
              </w:rPr>
            </w:pPr>
          </w:p>
        </w:tc>
        <w:tc>
          <w:tcPr>
            <w:tcW w:w="2268" w:type="dxa"/>
          </w:tcPr>
          <w:p w14:paraId="66FFEE59" w14:textId="77777777" w:rsidR="00361FE4" w:rsidRPr="003810C5" w:rsidRDefault="00361FE4" w:rsidP="00361FE4">
            <w:pPr>
              <w:spacing w:after="0"/>
              <w:ind w:right="57" w:firstLine="567"/>
              <w:rPr>
                <w:snapToGrid w:val="0"/>
                <w:sz w:val="22"/>
                <w:szCs w:val="22"/>
              </w:rPr>
            </w:pPr>
          </w:p>
        </w:tc>
        <w:tc>
          <w:tcPr>
            <w:tcW w:w="1842" w:type="dxa"/>
          </w:tcPr>
          <w:p w14:paraId="0367CBCA" w14:textId="77777777" w:rsidR="00361FE4" w:rsidRPr="003810C5" w:rsidRDefault="00361FE4" w:rsidP="00361FE4">
            <w:pPr>
              <w:spacing w:after="0"/>
              <w:ind w:right="57" w:firstLine="567"/>
              <w:rPr>
                <w:snapToGrid w:val="0"/>
                <w:sz w:val="22"/>
                <w:szCs w:val="22"/>
              </w:rPr>
            </w:pPr>
          </w:p>
        </w:tc>
      </w:tr>
      <w:tr w:rsidR="00361FE4" w:rsidRPr="003810C5" w14:paraId="65E604C1" w14:textId="77777777" w:rsidTr="0078749F">
        <w:trPr>
          <w:cantSplit/>
        </w:trPr>
        <w:tc>
          <w:tcPr>
            <w:tcW w:w="720" w:type="dxa"/>
          </w:tcPr>
          <w:p w14:paraId="1CCC2689" w14:textId="77777777" w:rsidR="00361FE4" w:rsidRPr="003810C5" w:rsidRDefault="00361FE4" w:rsidP="00361FE4">
            <w:pPr>
              <w:spacing w:after="0"/>
              <w:jc w:val="center"/>
              <w:rPr>
                <w:snapToGrid w:val="0"/>
                <w:sz w:val="22"/>
                <w:szCs w:val="22"/>
              </w:rPr>
            </w:pPr>
          </w:p>
        </w:tc>
        <w:tc>
          <w:tcPr>
            <w:tcW w:w="1974" w:type="dxa"/>
          </w:tcPr>
          <w:p w14:paraId="5EEF203F" w14:textId="77777777" w:rsidR="00361FE4" w:rsidRPr="003810C5" w:rsidRDefault="00361FE4" w:rsidP="00361FE4">
            <w:pPr>
              <w:spacing w:after="0"/>
              <w:ind w:right="57" w:firstLine="567"/>
              <w:rPr>
                <w:snapToGrid w:val="0"/>
                <w:sz w:val="22"/>
                <w:szCs w:val="22"/>
              </w:rPr>
            </w:pPr>
          </w:p>
        </w:tc>
        <w:tc>
          <w:tcPr>
            <w:tcW w:w="3260" w:type="dxa"/>
          </w:tcPr>
          <w:p w14:paraId="16B4FFDC" w14:textId="77777777" w:rsidR="00361FE4" w:rsidRPr="003810C5" w:rsidRDefault="00361FE4" w:rsidP="00361FE4">
            <w:pPr>
              <w:spacing w:after="0"/>
              <w:ind w:right="57" w:firstLine="567"/>
              <w:rPr>
                <w:snapToGrid w:val="0"/>
                <w:sz w:val="22"/>
                <w:szCs w:val="22"/>
              </w:rPr>
            </w:pPr>
          </w:p>
        </w:tc>
        <w:tc>
          <w:tcPr>
            <w:tcW w:w="5129" w:type="dxa"/>
          </w:tcPr>
          <w:p w14:paraId="38C84EC6" w14:textId="77777777" w:rsidR="00361FE4" w:rsidRPr="003810C5" w:rsidRDefault="00361FE4" w:rsidP="00361FE4">
            <w:pPr>
              <w:spacing w:after="0"/>
              <w:ind w:right="57" w:firstLine="567"/>
              <w:rPr>
                <w:snapToGrid w:val="0"/>
                <w:sz w:val="22"/>
                <w:szCs w:val="22"/>
              </w:rPr>
            </w:pPr>
          </w:p>
        </w:tc>
        <w:tc>
          <w:tcPr>
            <w:tcW w:w="2268" w:type="dxa"/>
          </w:tcPr>
          <w:p w14:paraId="7782D014" w14:textId="77777777" w:rsidR="00361FE4" w:rsidRPr="003810C5" w:rsidRDefault="00361FE4" w:rsidP="00361FE4">
            <w:pPr>
              <w:spacing w:after="0"/>
              <w:ind w:right="57" w:firstLine="567"/>
              <w:rPr>
                <w:snapToGrid w:val="0"/>
                <w:sz w:val="22"/>
                <w:szCs w:val="22"/>
              </w:rPr>
            </w:pPr>
          </w:p>
        </w:tc>
        <w:tc>
          <w:tcPr>
            <w:tcW w:w="1842" w:type="dxa"/>
          </w:tcPr>
          <w:p w14:paraId="70757A69" w14:textId="77777777" w:rsidR="00361FE4" w:rsidRPr="003810C5" w:rsidRDefault="00361FE4" w:rsidP="00361FE4">
            <w:pPr>
              <w:spacing w:after="0"/>
              <w:ind w:right="57" w:firstLine="567"/>
              <w:rPr>
                <w:snapToGrid w:val="0"/>
                <w:sz w:val="22"/>
                <w:szCs w:val="22"/>
              </w:rPr>
            </w:pPr>
          </w:p>
        </w:tc>
      </w:tr>
      <w:tr w:rsidR="00361FE4" w:rsidRPr="003810C5" w14:paraId="565A5B46" w14:textId="77777777" w:rsidTr="0078749F">
        <w:trPr>
          <w:cantSplit/>
        </w:trPr>
        <w:tc>
          <w:tcPr>
            <w:tcW w:w="13351" w:type="dxa"/>
            <w:gridSpan w:val="5"/>
          </w:tcPr>
          <w:p w14:paraId="44514EA2" w14:textId="77777777" w:rsidR="00361FE4" w:rsidRPr="003810C5" w:rsidRDefault="00361FE4" w:rsidP="00361FE4">
            <w:pPr>
              <w:spacing w:after="0"/>
              <w:ind w:right="57"/>
              <w:rPr>
                <w:snapToGrid w:val="0"/>
                <w:sz w:val="22"/>
                <w:szCs w:val="22"/>
              </w:rPr>
            </w:pPr>
            <w:r w:rsidRPr="003810C5">
              <w:rPr>
                <w:snapToGrid w:val="0"/>
                <w:sz w:val="22"/>
                <w:szCs w:val="22"/>
              </w:rPr>
              <w:t>Машины, механизмы</w:t>
            </w:r>
          </w:p>
        </w:tc>
        <w:tc>
          <w:tcPr>
            <w:tcW w:w="1842" w:type="dxa"/>
          </w:tcPr>
          <w:p w14:paraId="7E42739D" w14:textId="77777777" w:rsidR="00361FE4" w:rsidRPr="003810C5" w:rsidRDefault="00361FE4" w:rsidP="00361FE4">
            <w:pPr>
              <w:spacing w:after="0"/>
              <w:ind w:right="57" w:firstLine="567"/>
              <w:rPr>
                <w:snapToGrid w:val="0"/>
                <w:sz w:val="22"/>
                <w:szCs w:val="22"/>
              </w:rPr>
            </w:pPr>
          </w:p>
        </w:tc>
      </w:tr>
      <w:tr w:rsidR="00361FE4" w:rsidRPr="003810C5" w14:paraId="30B9B42F" w14:textId="77777777" w:rsidTr="0078749F">
        <w:trPr>
          <w:cantSplit/>
        </w:trPr>
        <w:tc>
          <w:tcPr>
            <w:tcW w:w="720" w:type="dxa"/>
          </w:tcPr>
          <w:p w14:paraId="636C7567" w14:textId="77777777" w:rsidR="00361FE4" w:rsidRPr="003810C5" w:rsidRDefault="00361FE4" w:rsidP="00361FE4">
            <w:pPr>
              <w:spacing w:after="0"/>
              <w:ind w:right="57"/>
              <w:rPr>
                <w:snapToGrid w:val="0"/>
                <w:sz w:val="22"/>
                <w:szCs w:val="22"/>
              </w:rPr>
            </w:pPr>
            <w:r w:rsidRPr="003810C5">
              <w:rPr>
                <w:snapToGrid w:val="0"/>
                <w:sz w:val="22"/>
                <w:szCs w:val="22"/>
              </w:rPr>
              <w:t>…</w:t>
            </w:r>
          </w:p>
        </w:tc>
        <w:tc>
          <w:tcPr>
            <w:tcW w:w="1974" w:type="dxa"/>
          </w:tcPr>
          <w:p w14:paraId="52E0DC9D" w14:textId="77777777" w:rsidR="00361FE4" w:rsidRPr="003810C5" w:rsidRDefault="00361FE4" w:rsidP="00361FE4">
            <w:pPr>
              <w:spacing w:after="0"/>
              <w:ind w:right="57" w:firstLine="567"/>
              <w:rPr>
                <w:snapToGrid w:val="0"/>
                <w:sz w:val="22"/>
                <w:szCs w:val="22"/>
              </w:rPr>
            </w:pPr>
          </w:p>
        </w:tc>
        <w:tc>
          <w:tcPr>
            <w:tcW w:w="3260" w:type="dxa"/>
          </w:tcPr>
          <w:p w14:paraId="177C57F7" w14:textId="77777777" w:rsidR="00361FE4" w:rsidRPr="003810C5" w:rsidRDefault="00361FE4" w:rsidP="00361FE4">
            <w:pPr>
              <w:spacing w:after="0"/>
              <w:ind w:right="57" w:firstLine="567"/>
              <w:rPr>
                <w:snapToGrid w:val="0"/>
                <w:sz w:val="22"/>
                <w:szCs w:val="22"/>
              </w:rPr>
            </w:pPr>
          </w:p>
        </w:tc>
        <w:tc>
          <w:tcPr>
            <w:tcW w:w="5129" w:type="dxa"/>
          </w:tcPr>
          <w:p w14:paraId="18476BE9" w14:textId="77777777" w:rsidR="00361FE4" w:rsidRPr="003810C5" w:rsidRDefault="00361FE4" w:rsidP="00361FE4">
            <w:pPr>
              <w:spacing w:after="0"/>
              <w:ind w:right="57" w:firstLine="567"/>
              <w:rPr>
                <w:snapToGrid w:val="0"/>
                <w:sz w:val="22"/>
                <w:szCs w:val="22"/>
              </w:rPr>
            </w:pPr>
          </w:p>
        </w:tc>
        <w:tc>
          <w:tcPr>
            <w:tcW w:w="2268" w:type="dxa"/>
          </w:tcPr>
          <w:p w14:paraId="07038092" w14:textId="77777777" w:rsidR="00361FE4" w:rsidRPr="003810C5" w:rsidRDefault="00361FE4" w:rsidP="00361FE4">
            <w:pPr>
              <w:spacing w:after="0"/>
              <w:ind w:right="57" w:firstLine="567"/>
              <w:rPr>
                <w:snapToGrid w:val="0"/>
                <w:sz w:val="22"/>
                <w:szCs w:val="22"/>
              </w:rPr>
            </w:pPr>
          </w:p>
        </w:tc>
        <w:tc>
          <w:tcPr>
            <w:tcW w:w="1842" w:type="dxa"/>
          </w:tcPr>
          <w:p w14:paraId="2C6819FC" w14:textId="77777777" w:rsidR="00361FE4" w:rsidRPr="003810C5" w:rsidRDefault="00361FE4" w:rsidP="00361FE4">
            <w:pPr>
              <w:spacing w:after="0"/>
              <w:ind w:right="57" w:firstLine="567"/>
              <w:rPr>
                <w:snapToGrid w:val="0"/>
                <w:sz w:val="22"/>
                <w:szCs w:val="22"/>
              </w:rPr>
            </w:pPr>
          </w:p>
        </w:tc>
      </w:tr>
      <w:tr w:rsidR="00361FE4" w:rsidRPr="003810C5" w14:paraId="3D3092AF" w14:textId="77777777" w:rsidTr="0078749F">
        <w:trPr>
          <w:cantSplit/>
        </w:trPr>
        <w:tc>
          <w:tcPr>
            <w:tcW w:w="720" w:type="dxa"/>
          </w:tcPr>
          <w:p w14:paraId="5F424E88" w14:textId="77777777" w:rsidR="00361FE4" w:rsidRPr="003810C5" w:rsidRDefault="00361FE4" w:rsidP="00361FE4">
            <w:pPr>
              <w:spacing w:after="0"/>
              <w:ind w:right="57"/>
              <w:rPr>
                <w:snapToGrid w:val="0"/>
                <w:sz w:val="22"/>
                <w:szCs w:val="22"/>
              </w:rPr>
            </w:pPr>
          </w:p>
        </w:tc>
        <w:tc>
          <w:tcPr>
            <w:tcW w:w="1974" w:type="dxa"/>
          </w:tcPr>
          <w:p w14:paraId="0DCBA0FC" w14:textId="77777777" w:rsidR="00361FE4" w:rsidRPr="003810C5" w:rsidRDefault="00361FE4" w:rsidP="00361FE4">
            <w:pPr>
              <w:spacing w:after="0"/>
              <w:ind w:right="57" w:firstLine="567"/>
              <w:rPr>
                <w:snapToGrid w:val="0"/>
                <w:sz w:val="22"/>
                <w:szCs w:val="22"/>
              </w:rPr>
            </w:pPr>
          </w:p>
        </w:tc>
        <w:tc>
          <w:tcPr>
            <w:tcW w:w="3260" w:type="dxa"/>
          </w:tcPr>
          <w:p w14:paraId="57EB9466" w14:textId="77777777" w:rsidR="00361FE4" w:rsidRPr="003810C5" w:rsidRDefault="00361FE4" w:rsidP="00361FE4">
            <w:pPr>
              <w:spacing w:after="0"/>
              <w:ind w:right="57" w:firstLine="567"/>
              <w:rPr>
                <w:snapToGrid w:val="0"/>
                <w:sz w:val="22"/>
                <w:szCs w:val="22"/>
              </w:rPr>
            </w:pPr>
          </w:p>
        </w:tc>
        <w:tc>
          <w:tcPr>
            <w:tcW w:w="5129" w:type="dxa"/>
          </w:tcPr>
          <w:p w14:paraId="03A8F762" w14:textId="77777777" w:rsidR="00361FE4" w:rsidRPr="003810C5" w:rsidRDefault="00361FE4" w:rsidP="00361FE4">
            <w:pPr>
              <w:spacing w:after="0"/>
              <w:ind w:right="57" w:firstLine="567"/>
              <w:rPr>
                <w:snapToGrid w:val="0"/>
                <w:sz w:val="22"/>
                <w:szCs w:val="22"/>
              </w:rPr>
            </w:pPr>
          </w:p>
        </w:tc>
        <w:tc>
          <w:tcPr>
            <w:tcW w:w="2268" w:type="dxa"/>
          </w:tcPr>
          <w:p w14:paraId="0427146A" w14:textId="77777777" w:rsidR="00361FE4" w:rsidRPr="003810C5" w:rsidRDefault="00361FE4" w:rsidP="00361FE4">
            <w:pPr>
              <w:spacing w:after="0"/>
              <w:ind w:right="57" w:firstLine="567"/>
              <w:rPr>
                <w:snapToGrid w:val="0"/>
                <w:sz w:val="22"/>
                <w:szCs w:val="22"/>
              </w:rPr>
            </w:pPr>
          </w:p>
        </w:tc>
        <w:tc>
          <w:tcPr>
            <w:tcW w:w="1842" w:type="dxa"/>
          </w:tcPr>
          <w:p w14:paraId="6A46E79E" w14:textId="77777777" w:rsidR="00361FE4" w:rsidRPr="003810C5" w:rsidRDefault="00361FE4" w:rsidP="00361FE4">
            <w:pPr>
              <w:spacing w:after="0"/>
              <w:ind w:right="57" w:firstLine="567"/>
              <w:rPr>
                <w:snapToGrid w:val="0"/>
                <w:sz w:val="22"/>
                <w:szCs w:val="22"/>
              </w:rPr>
            </w:pPr>
          </w:p>
        </w:tc>
      </w:tr>
      <w:tr w:rsidR="00361FE4" w:rsidRPr="003810C5" w14:paraId="2B2DDB1D" w14:textId="77777777" w:rsidTr="0078749F">
        <w:trPr>
          <w:cantSplit/>
        </w:trPr>
        <w:tc>
          <w:tcPr>
            <w:tcW w:w="720" w:type="dxa"/>
          </w:tcPr>
          <w:p w14:paraId="0B7807D6" w14:textId="77777777" w:rsidR="00361FE4" w:rsidRPr="003810C5" w:rsidRDefault="00361FE4" w:rsidP="00361FE4">
            <w:pPr>
              <w:spacing w:after="0"/>
              <w:ind w:right="57"/>
              <w:rPr>
                <w:snapToGrid w:val="0"/>
                <w:sz w:val="22"/>
                <w:szCs w:val="22"/>
              </w:rPr>
            </w:pPr>
          </w:p>
        </w:tc>
        <w:tc>
          <w:tcPr>
            <w:tcW w:w="1974" w:type="dxa"/>
          </w:tcPr>
          <w:p w14:paraId="16D1626E" w14:textId="77777777" w:rsidR="00361FE4" w:rsidRPr="003810C5" w:rsidRDefault="00361FE4" w:rsidP="00361FE4">
            <w:pPr>
              <w:spacing w:after="0"/>
              <w:ind w:right="57" w:firstLine="567"/>
              <w:rPr>
                <w:snapToGrid w:val="0"/>
                <w:sz w:val="22"/>
                <w:szCs w:val="22"/>
              </w:rPr>
            </w:pPr>
          </w:p>
        </w:tc>
        <w:tc>
          <w:tcPr>
            <w:tcW w:w="3260" w:type="dxa"/>
          </w:tcPr>
          <w:p w14:paraId="79B9C696" w14:textId="77777777" w:rsidR="00361FE4" w:rsidRPr="003810C5" w:rsidRDefault="00361FE4" w:rsidP="00361FE4">
            <w:pPr>
              <w:spacing w:after="0"/>
              <w:ind w:right="57" w:firstLine="567"/>
              <w:rPr>
                <w:snapToGrid w:val="0"/>
                <w:sz w:val="22"/>
                <w:szCs w:val="22"/>
              </w:rPr>
            </w:pPr>
          </w:p>
        </w:tc>
        <w:tc>
          <w:tcPr>
            <w:tcW w:w="5129" w:type="dxa"/>
          </w:tcPr>
          <w:p w14:paraId="67046446" w14:textId="77777777" w:rsidR="00361FE4" w:rsidRPr="003810C5" w:rsidRDefault="00361FE4" w:rsidP="00361FE4">
            <w:pPr>
              <w:spacing w:after="0"/>
              <w:ind w:right="57" w:firstLine="567"/>
              <w:rPr>
                <w:snapToGrid w:val="0"/>
                <w:sz w:val="22"/>
                <w:szCs w:val="22"/>
              </w:rPr>
            </w:pPr>
          </w:p>
        </w:tc>
        <w:tc>
          <w:tcPr>
            <w:tcW w:w="2268" w:type="dxa"/>
          </w:tcPr>
          <w:p w14:paraId="2E87ADF8" w14:textId="77777777" w:rsidR="00361FE4" w:rsidRPr="003810C5" w:rsidRDefault="00361FE4" w:rsidP="00361FE4">
            <w:pPr>
              <w:spacing w:after="0"/>
              <w:ind w:right="57" w:firstLine="567"/>
              <w:rPr>
                <w:snapToGrid w:val="0"/>
                <w:sz w:val="22"/>
                <w:szCs w:val="22"/>
              </w:rPr>
            </w:pPr>
          </w:p>
        </w:tc>
        <w:tc>
          <w:tcPr>
            <w:tcW w:w="1842" w:type="dxa"/>
          </w:tcPr>
          <w:p w14:paraId="2629C316" w14:textId="77777777" w:rsidR="00361FE4" w:rsidRPr="003810C5" w:rsidRDefault="00361FE4" w:rsidP="00361FE4">
            <w:pPr>
              <w:spacing w:after="0"/>
              <w:ind w:right="57" w:firstLine="567"/>
              <w:rPr>
                <w:snapToGrid w:val="0"/>
                <w:sz w:val="22"/>
                <w:szCs w:val="22"/>
              </w:rPr>
            </w:pPr>
          </w:p>
        </w:tc>
      </w:tr>
      <w:tr w:rsidR="00361FE4" w:rsidRPr="003810C5" w14:paraId="24BE2E51" w14:textId="77777777" w:rsidTr="0078749F">
        <w:trPr>
          <w:cantSplit/>
        </w:trPr>
        <w:tc>
          <w:tcPr>
            <w:tcW w:w="15193" w:type="dxa"/>
            <w:gridSpan w:val="6"/>
          </w:tcPr>
          <w:p w14:paraId="193BC340" w14:textId="77777777" w:rsidR="00361FE4" w:rsidRPr="003810C5" w:rsidRDefault="00361FE4" w:rsidP="005D1285">
            <w:pPr>
              <w:spacing w:after="0"/>
              <w:ind w:right="57"/>
              <w:rPr>
                <w:snapToGrid w:val="0"/>
                <w:sz w:val="22"/>
                <w:szCs w:val="22"/>
              </w:rPr>
            </w:pPr>
          </w:p>
        </w:tc>
      </w:tr>
      <w:tr w:rsidR="00361FE4" w:rsidRPr="003810C5" w14:paraId="7340927C" w14:textId="77777777" w:rsidTr="0078749F">
        <w:trPr>
          <w:cantSplit/>
        </w:trPr>
        <w:tc>
          <w:tcPr>
            <w:tcW w:w="720" w:type="dxa"/>
          </w:tcPr>
          <w:p w14:paraId="2F039884" w14:textId="77777777" w:rsidR="00361FE4" w:rsidRPr="003810C5" w:rsidRDefault="00361FE4" w:rsidP="00361FE4">
            <w:pPr>
              <w:spacing w:after="0"/>
              <w:ind w:right="57"/>
              <w:rPr>
                <w:snapToGrid w:val="0"/>
                <w:sz w:val="22"/>
                <w:szCs w:val="22"/>
              </w:rPr>
            </w:pPr>
          </w:p>
        </w:tc>
        <w:tc>
          <w:tcPr>
            <w:tcW w:w="1974" w:type="dxa"/>
          </w:tcPr>
          <w:p w14:paraId="37FED78C" w14:textId="77777777" w:rsidR="00361FE4" w:rsidRPr="003810C5" w:rsidRDefault="00361FE4" w:rsidP="00361FE4">
            <w:pPr>
              <w:spacing w:after="0"/>
              <w:ind w:right="57" w:firstLine="567"/>
              <w:rPr>
                <w:snapToGrid w:val="0"/>
                <w:sz w:val="22"/>
                <w:szCs w:val="22"/>
              </w:rPr>
            </w:pPr>
          </w:p>
        </w:tc>
        <w:tc>
          <w:tcPr>
            <w:tcW w:w="3260" w:type="dxa"/>
          </w:tcPr>
          <w:p w14:paraId="469FD64C" w14:textId="77777777" w:rsidR="00361FE4" w:rsidRPr="003810C5" w:rsidRDefault="00361FE4" w:rsidP="00361FE4">
            <w:pPr>
              <w:spacing w:after="0"/>
              <w:ind w:right="57" w:firstLine="567"/>
              <w:rPr>
                <w:snapToGrid w:val="0"/>
                <w:sz w:val="22"/>
                <w:szCs w:val="22"/>
              </w:rPr>
            </w:pPr>
          </w:p>
        </w:tc>
        <w:tc>
          <w:tcPr>
            <w:tcW w:w="5129" w:type="dxa"/>
          </w:tcPr>
          <w:p w14:paraId="7CED038A" w14:textId="77777777" w:rsidR="00361FE4" w:rsidRPr="003810C5" w:rsidRDefault="00361FE4" w:rsidP="00361FE4">
            <w:pPr>
              <w:spacing w:after="0"/>
              <w:ind w:right="57" w:firstLine="567"/>
              <w:rPr>
                <w:snapToGrid w:val="0"/>
                <w:sz w:val="22"/>
                <w:szCs w:val="22"/>
              </w:rPr>
            </w:pPr>
          </w:p>
        </w:tc>
        <w:tc>
          <w:tcPr>
            <w:tcW w:w="2268" w:type="dxa"/>
          </w:tcPr>
          <w:p w14:paraId="2BADAE7C" w14:textId="77777777" w:rsidR="00361FE4" w:rsidRPr="003810C5" w:rsidRDefault="00361FE4" w:rsidP="00361FE4">
            <w:pPr>
              <w:spacing w:after="0"/>
              <w:ind w:right="57" w:firstLine="567"/>
              <w:rPr>
                <w:snapToGrid w:val="0"/>
                <w:sz w:val="22"/>
                <w:szCs w:val="22"/>
              </w:rPr>
            </w:pPr>
          </w:p>
        </w:tc>
        <w:tc>
          <w:tcPr>
            <w:tcW w:w="1842" w:type="dxa"/>
          </w:tcPr>
          <w:p w14:paraId="410B8D82" w14:textId="77777777" w:rsidR="00361FE4" w:rsidRPr="003810C5" w:rsidRDefault="00361FE4" w:rsidP="00361FE4">
            <w:pPr>
              <w:spacing w:after="0"/>
              <w:ind w:right="57" w:firstLine="567"/>
              <w:rPr>
                <w:snapToGrid w:val="0"/>
                <w:sz w:val="22"/>
                <w:szCs w:val="22"/>
              </w:rPr>
            </w:pPr>
          </w:p>
        </w:tc>
      </w:tr>
      <w:tr w:rsidR="00361FE4" w:rsidRPr="003810C5" w14:paraId="1096312C" w14:textId="77777777" w:rsidTr="0078749F">
        <w:trPr>
          <w:cantSplit/>
        </w:trPr>
        <w:tc>
          <w:tcPr>
            <w:tcW w:w="720" w:type="dxa"/>
          </w:tcPr>
          <w:p w14:paraId="0F408C38" w14:textId="77777777" w:rsidR="00361FE4" w:rsidRPr="003810C5" w:rsidRDefault="00361FE4" w:rsidP="00361FE4">
            <w:pPr>
              <w:spacing w:after="0"/>
              <w:ind w:right="57"/>
              <w:rPr>
                <w:snapToGrid w:val="0"/>
                <w:sz w:val="22"/>
                <w:szCs w:val="22"/>
              </w:rPr>
            </w:pPr>
          </w:p>
        </w:tc>
        <w:tc>
          <w:tcPr>
            <w:tcW w:w="1974" w:type="dxa"/>
          </w:tcPr>
          <w:p w14:paraId="3A500CD9" w14:textId="77777777" w:rsidR="00361FE4" w:rsidRPr="003810C5" w:rsidRDefault="00361FE4" w:rsidP="00361FE4">
            <w:pPr>
              <w:spacing w:after="0"/>
              <w:ind w:right="57" w:firstLine="567"/>
              <w:rPr>
                <w:snapToGrid w:val="0"/>
                <w:sz w:val="22"/>
                <w:szCs w:val="22"/>
              </w:rPr>
            </w:pPr>
          </w:p>
        </w:tc>
        <w:tc>
          <w:tcPr>
            <w:tcW w:w="3260" w:type="dxa"/>
          </w:tcPr>
          <w:p w14:paraId="2C09A5C5" w14:textId="77777777" w:rsidR="00361FE4" w:rsidRPr="003810C5" w:rsidRDefault="00361FE4" w:rsidP="00361FE4">
            <w:pPr>
              <w:spacing w:after="0"/>
              <w:ind w:right="57" w:firstLine="567"/>
              <w:rPr>
                <w:snapToGrid w:val="0"/>
                <w:sz w:val="22"/>
                <w:szCs w:val="22"/>
              </w:rPr>
            </w:pPr>
          </w:p>
        </w:tc>
        <w:tc>
          <w:tcPr>
            <w:tcW w:w="5129" w:type="dxa"/>
          </w:tcPr>
          <w:p w14:paraId="09292E3E" w14:textId="77777777" w:rsidR="00361FE4" w:rsidRPr="003810C5" w:rsidRDefault="00361FE4" w:rsidP="00361FE4">
            <w:pPr>
              <w:spacing w:after="0"/>
              <w:ind w:right="57" w:firstLine="567"/>
              <w:rPr>
                <w:snapToGrid w:val="0"/>
                <w:sz w:val="22"/>
                <w:szCs w:val="22"/>
              </w:rPr>
            </w:pPr>
          </w:p>
        </w:tc>
        <w:tc>
          <w:tcPr>
            <w:tcW w:w="2268" w:type="dxa"/>
          </w:tcPr>
          <w:p w14:paraId="0BDFB26E" w14:textId="77777777" w:rsidR="00361FE4" w:rsidRPr="003810C5" w:rsidRDefault="00361FE4" w:rsidP="00361FE4">
            <w:pPr>
              <w:spacing w:after="0"/>
              <w:ind w:right="57" w:firstLine="567"/>
              <w:rPr>
                <w:snapToGrid w:val="0"/>
                <w:sz w:val="22"/>
                <w:szCs w:val="22"/>
              </w:rPr>
            </w:pPr>
          </w:p>
        </w:tc>
        <w:tc>
          <w:tcPr>
            <w:tcW w:w="1842" w:type="dxa"/>
          </w:tcPr>
          <w:p w14:paraId="1FCCD864" w14:textId="77777777" w:rsidR="00361FE4" w:rsidRPr="003810C5" w:rsidRDefault="00361FE4" w:rsidP="00361FE4">
            <w:pPr>
              <w:spacing w:after="0"/>
              <w:ind w:right="57" w:firstLine="567"/>
              <w:rPr>
                <w:snapToGrid w:val="0"/>
                <w:sz w:val="22"/>
                <w:szCs w:val="22"/>
              </w:rPr>
            </w:pPr>
          </w:p>
        </w:tc>
      </w:tr>
      <w:tr w:rsidR="00361FE4" w:rsidRPr="003810C5" w14:paraId="2573386F" w14:textId="77777777" w:rsidTr="0078749F">
        <w:trPr>
          <w:cantSplit/>
        </w:trPr>
        <w:tc>
          <w:tcPr>
            <w:tcW w:w="720" w:type="dxa"/>
          </w:tcPr>
          <w:p w14:paraId="6CE92B57" w14:textId="77777777" w:rsidR="00361FE4" w:rsidRPr="003810C5" w:rsidRDefault="00361FE4" w:rsidP="00361FE4">
            <w:pPr>
              <w:spacing w:after="0"/>
              <w:ind w:right="57"/>
              <w:rPr>
                <w:snapToGrid w:val="0"/>
                <w:sz w:val="22"/>
                <w:szCs w:val="22"/>
              </w:rPr>
            </w:pPr>
          </w:p>
        </w:tc>
        <w:tc>
          <w:tcPr>
            <w:tcW w:w="1974" w:type="dxa"/>
          </w:tcPr>
          <w:p w14:paraId="483097F3" w14:textId="77777777" w:rsidR="00361FE4" w:rsidRPr="003810C5" w:rsidRDefault="00361FE4" w:rsidP="00361FE4">
            <w:pPr>
              <w:spacing w:after="0"/>
              <w:ind w:right="57" w:firstLine="567"/>
              <w:rPr>
                <w:snapToGrid w:val="0"/>
                <w:sz w:val="22"/>
                <w:szCs w:val="22"/>
              </w:rPr>
            </w:pPr>
          </w:p>
        </w:tc>
        <w:tc>
          <w:tcPr>
            <w:tcW w:w="3260" w:type="dxa"/>
          </w:tcPr>
          <w:p w14:paraId="0B421C1F" w14:textId="77777777" w:rsidR="00361FE4" w:rsidRPr="003810C5" w:rsidRDefault="00361FE4" w:rsidP="00361FE4">
            <w:pPr>
              <w:spacing w:after="0"/>
              <w:ind w:right="57" w:firstLine="567"/>
              <w:rPr>
                <w:snapToGrid w:val="0"/>
                <w:sz w:val="22"/>
                <w:szCs w:val="22"/>
              </w:rPr>
            </w:pPr>
          </w:p>
        </w:tc>
        <w:tc>
          <w:tcPr>
            <w:tcW w:w="5129" w:type="dxa"/>
          </w:tcPr>
          <w:p w14:paraId="023D98BF" w14:textId="77777777" w:rsidR="00361FE4" w:rsidRPr="003810C5" w:rsidRDefault="00361FE4" w:rsidP="00361FE4">
            <w:pPr>
              <w:spacing w:after="0"/>
              <w:ind w:right="57" w:firstLine="567"/>
              <w:rPr>
                <w:snapToGrid w:val="0"/>
                <w:sz w:val="22"/>
                <w:szCs w:val="22"/>
              </w:rPr>
            </w:pPr>
          </w:p>
        </w:tc>
        <w:tc>
          <w:tcPr>
            <w:tcW w:w="2268" w:type="dxa"/>
          </w:tcPr>
          <w:p w14:paraId="101995CE" w14:textId="77777777" w:rsidR="00361FE4" w:rsidRPr="003810C5" w:rsidRDefault="00361FE4" w:rsidP="00361FE4">
            <w:pPr>
              <w:spacing w:after="0"/>
              <w:ind w:right="57" w:firstLine="567"/>
              <w:rPr>
                <w:snapToGrid w:val="0"/>
                <w:sz w:val="22"/>
                <w:szCs w:val="22"/>
              </w:rPr>
            </w:pPr>
          </w:p>
        </w:tc>
        <w:tc>
          <w:tcPr>
            <w:tcW w:w="1842" w:type="dxa"/>
          </w:tcPr>
          <w:p w14:paraId="4094BF14" w14:textId="77777777" w:rsidR="00361FE4" w:rsidRPr="003810C5" w:rsidRDefault="00361FE4" w:rsidP="00361FE4">
            <w:pPr>
              <w:spacing w:after="0"/>
              <w:ind w:right="57" w:firstLine="567"/>
              <w:rPr>
                <w:snapToGrid w:val="0"/>
                <w:sz w:val="22"/>
                <w:szCs w:val="22"/>
              </w:rPr>
            </w:pPr>
          </w:p>
        </w:tc>
      </w:tr>
    </w:tbl>
    <w:p w14:paraId="5048CFD1" w14:textId="77777777" w:rsidR="00361FE4" w:rsidRPr="003810C5" w:rsidRDefault="00361FE4" w:rsidP="00361FE4">
      <w:pPr>
        <w:spacing w:after="0"/>
        <w:rPr>
          <w:snapToGrid w:val="0"/>
          <w:sz w:val="22"/>
          <w:szCs w:val="22"/>
        </w:rPr>
      </w:pPr>
      <w:r w:rsidRPr="003810C5">
        <w:rPr>
          <w:snapToGrid w:val="0"/>
          <w:sz w:val="22"/>
          <w:szCs w:val="22"/>
        </w:rPr>
        <w:t>Копии документов, подтверждающих наличие материально-технических ресурсов на _______ листах прилагаются.</w:t>
      </w:r>
    </w:p>
    <w:p w14:paraId="1459686F" w14:textId="77777777" w:rsidR="0078749F" w:rsidRPr="003810C5" w:rsidRDefault="0078749F" w:rsidP="005D1285">
      <w:pPr>
        <w:spacing w:after="0"/>
        <w:rPr>
          <w:snapToGrid w:val="0"/>
          <w:sz w:val="22"/>
          <w:szCs w:val="22"/>
        </w:rPr>
      </w:pPr>
    </w:p>
    <w:p w14:paraId="45082631" w14:textId="77C43E14" w:rsidR="00361FE4" w:rsidRPr="003810C5" w:rsidRDefault="00361FE4" w:rsidP="00361FE4">
      <w:pPr>
        <w:spacing w:after="0"/>
        <w:jc w:val="center"/>
        <w:rPr>
          <w:b/>
          <w:sz w:val="22"/>
          <w:szCs w:val="22"/>
        </w:rPr>
      </w:pPr>
      <w:r w:rsidRPr="003810C5">
        <w:rPr>
          <w:b/>
          <w:sz w:val="22"/>
          <w:szCs w:val="22"/>
        </w:rPr>
        <w:t>Информация о материалах, используемых при выполнении работ</w:t>
      </w:r>
      <w:r w:rsidR="0035003B">
        <w:rPr>
          <w:b/>
          <w:sz w:val="22"/>
          <w:szCs w:val="22"/>
        </w:rPr>
        <w:t xml:space="preserve"> (оказания услуг)</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3685"/>
      </w:tblGrid>
      <w:tr w:rsidR="00361FE4" w:rsidRPr="003810C5" w14:paraId="36D57451" w14:textId="77777777" w:rsidTr="00181896">
        <w:tc>
          <w:tcPr>
            <w:tcW w:w="817" w:type="dxa"/>
            <w:shd w:val="clear" w:color="auto" w:fill="D9D9D9"/>
            <w:vAlign w:val="center"/>
          </w:tcPr>
          <w:p w14:paraId="64AE04A8" w14:textId="77777777" w:rsidR="00361FE4" w:rsidRPr="003810C5" w:rsidRDefault="00361FE4" w:rsidP="00361FE4">
            <w:pPr>
              <w:spacing w:after="0"/>
              <w:rPr>
                <w:b/>
                <w:sz w:val="22"/>
                <w:szCs w:val="22"/>
              </w:rPr>
            </w:pPr>
            <w:r w:rsidRPr="003810C5">
              <w:rPr>
                <w:b/>
                <w:sz w:val="22"/>
                <w:szCs w:val="22"/>
              </w:rPr>
              <w:t>№ п/п</w:t>
            </w:r>
          </w:p>
        </w:tc>
        <w:tc>
          <w:tcPr>
            <w:tcW w:w="4678" w:type="dxa"/>
            <w:shd w:val="clear" w:color="auto" w:fill="D9D9D9"/>
            <w:vAlign w:val="center"/>
          </w:tcPr>
          <w:p w14:paraId="02F59F97" w14:textId="77777777" w:rsidR="00361FE4" w:rsidRPr="003810C5" w:rsidRDefault="00361FE4" w:rsidP="00361FE4">
            <w:pPr>
              <w:spacing w:after="0"/>
              <w:jc w:val="center"/>
              <w:rPr>
                <w:b/>
                <w:sz w:val="22"/>
                <w:szCs w:val="22"/>
              </w:rPr>
            </w:pPr>
            <w:r w:rsidRPr="003810C5">
              <w:rPr>
                <w:b/>
                <w:sz w:val="22"/>
                <w:szCs w:val="22"/>
              </w:rPr>
              <w:t>Наименование материала</w:t>
            </w:r>
          </w:p>
        </w:tc>
        <w:tc>
          <w:tcPr>
            <w:tcW w:w="5954" w:type="dxa"/>
            <w:shd w:val="clear" w:color="auto" w:fill="D9D9D9"/>
            <w:vAlign w:val="center"/>
          </w:tcPr>
          <w:p w14:paraId="23F80F51" w14:textId="77777777" w:rsidR="00361FE4" w:rsidRPr="003810C5" w:rsidRDefault="00361FE4" w:rsidP="00361FE4">
            <w:pPr>
              <w:spacing w:after="0"/>
              <w:jc w:val="center"/>
              <w:rPr>
                <w:b/>
                <w:sz w:val="22"/>
                <w:szCs w:val="22"/>
              </w:rPr>
            </w:pPr>
            <w:r w:rsidRPr="003810C5">
              <w:rPr>
                <w:b/>
                <w:sz w:val="22"/>
                <w:szCs w:val="22"/>
              </w:rPr>
              <w:t>Сертификат</w:t>
            </w:r>
          </w:p>
        </w:tc>
        <w:tc>
          <w:tcPr>
            <w:tcW w:w="3685" w:type="dxa"/>
            <w:shd w:val="clear" w:color="auto" w:fill="D9D9D9"/>
            <w:vAlign w:val="center"/>
          </w:tcPr>
          <w:p w14:paraId="7E705763" w14:textId="77777777" w:rsidR="00361FE4" w:rsidRPr="003810C5" w:rsidRDefault="00361FE4" w:rsidP="00361FE4">
            <w:pPr>
              <w:spacing w:after="0"/>
              <w:jc w:val="center"/>
              <w:rPr>
                <w:b/>
                <w:sz w:val="22"/>
                <w:szCs w:val="22"/>
              </w:rPr>
            </w:pPr>
            <w:r w:rsidRPr="003810C5">
              <w:rPr>
                <w:b/>
                <w:sz w:val="22"/>
                <w:szCs w:val="22"/>
              </w:rPr>
              <w:t>Примечание</w:t>
            </w:r>
          </w:p>
        </w:tc>
      </w:tr>
      <w:tr w:rsidR="00361FE4" w:rsidRPr="003810C5" w14:paraId="1DB31F68" w14:textId="77777777" w:rsidTr="00181896">
        <w:tc>
          <w:tcPr>
            <w:tcW w:w="817" w:type="dxa"/>
            <w:shd w:val="clear" w:color="auto" w:fill="auto"/>
            <w:vAlign w:val="center"/>
          </w:tcPr>
          <w:p w14:paraId="35DC0AF0" w14:textId="77777777" w:rsidR="00361FE4" w:rsidRPr="003810C5" w:rsidRDefault="00361FE4" w:rsidP="00361FE4">
            <w:pPr>
              <w:spacing w:after="0"/>
              <w:jc w:val="center"/>
              <w:rPr>
                <w:b/>
                <w:sz w:val="22"/>
                <w:szCs w:val="22"/>
              </w:rPr>
            </w:pPr>
            <w:r w:rsidRPr="003810C5">
              <w:rPr>
                <w:b/>
                <w:sz w:val="22"/>
                <w:szCs w:val="22"/>
              </w:rPr>
              <w:t>1</w:t>
            </w:r>
          </w:p>
        </w:tc>
        <w:tc>
          <w:tcPr>
            <w:tcW w:w="4678" w:type="dxa"/>
            <w:shd w:val="clear" w:color="auto" w:fill="auto"/>
            <w:vAlign w:val="center"/>
          </w:tcPr>
          <w:p w14:paraId="559C65EA" w14:textId="77777777" w:rsidR="00361FE4" w:rsidRPr="003810C5" w:rsidRDefault="00361FE4" w:rsidP="00361FE4">
            <w:pPr>
              <w:spacing w:after="0"/>
              <w:ind w:firstLine="851"/>
              <w:jc w:val="center"/>
              <w:rPr>
                <w:b/>
                <w:sz w:val="22"/>
                <w:szCs w:val="22"/>
              </w:rPr>
            </w:pPr>
          </w:p>
        </w:tc>
        <w:tc>
          <w:tcPr>
            <w:tcW w:w="5954" w:type="dxa"/>
            <w:shd w:val="clear" w:color="auto" w:fill="auto"/>
            <w:vAlign w:val="center"/>
          </w:tcPr>
          <w:p w14:paraId="6BFE9BD8" w14:textId="77777777" w:rsidR="00361FE4" w:rsidRPr="003810C5" w:rsidRDefault="00361FE4" w:rsidP="00361FE4">
            <w:pPr>
              <w:spacing w:after="0"/>
              <w:ind w:firstLine="851"/>
              <w:jc w:val="center"/>
              <w:rPr>
                <w:b/>
                <w:sz w:val="22"/>
                <w:szCs w:val="22"/>
              </w:rPr>
            </w:pPr>
          </w:p>
        </w:tc>
        <w:tc>
          <w:tcPr>
            <w:tcW w:w="3685" w:type="dxa"/>
            <w:shd w:val="clear" w:color="auto" w:fill="auto"/>
            <w:vAlign w:val="center"/>
          </w:tcPr>
          <w:p w14:paraId="21ADA582" w14:textId="77777777" w:rsidR="00361FE4" w:rsidRPr="003810C5" w:rsidRDefault="00361FE4" w:rsidP="00361FE4">
            <w:pPr>
              <w:spacing w:after="0"/>
              <w:ind w:firstLine="851"/>
              <w:jc w:val="center"/>
              <w:rPr>
                <w:b/>
                <w:sz w:val="22"/>
                <w:szCs w:val="22"/>
              </w:rPr>
            </w:pPr>
          </w:p>
        </w:tc>
      </w:tr>
      <w:tr w:rsidR="00361FE4" w:rsidRPr="003810C5" w14:paraId="747DDCE8" w14:textId="77777777" w:rsidTr="00181896">
        <w:tc>
          <w:tcPr>
            <w:tcW w:w="817" w:type="dxa"/>
            <w:shd w:val="clear" w:color="auto" w:fill="auto"/>
            <w:vAlign w:val="center"/>
          </w:tcPr>
          <w:p w14:paraId="7BC88E94" w14:textId="77777777" w:rsidR="00361FE4" w:rsidRPr="003810C5" w:rsidRDefault="00361FE4" w:rsidP="00361FE4">
            <w:pPr>
              <w:spacing w:after="0"/>
              <w:jc w:val="center"/>
              <w:rPr>
                <w:b/>
                <w:sz w:val="22"/>
                <w:szCs w:val="22"/>
              </w:rPr>
            </w:pPr>
            <w:r w:rsidRPr="003810C5">
              <w:rPr>
                <w:b/>
                <w:sz w:val="22"/>
                <w:szCs w:val="22"/>
              </w:rPr>
              <w:lastRenderedPageBreak/>
              <w:t>2</w:t>
            </w:r>
          </w:p>
        </w:tc>
        <w:tc>
          <w:tcPr>
            <w:tcW w:w="4678" w:type="dxa"/>
            <w:shd w:val="clear" w:color="auto" w:fill="auto"/>
            <w:vAlign w:val="center"/>
          </w:tcPr>
          <w:p w14:paraId="5812ADA3" w14:textId="77777777" w:rsidR="00361FE4" w:rsidRPr="003810C5" w:rsidRDefault="00361FE4" w:rsidP="00361FE4">
            <w:pPr>
              <w:spacing w:after="0"/>
              <w:ind w:firstLine="851"/>
              <w:jc w:val="center"/>
              <w:rPr>
                <w:b/>
                <w:sz w:val="22"/>
                <w:szCs w:val="22"/>
              </w:rPr>
            </w:pPr>
          </w:p>
        </w:tc>
        <w:tc>
          <w:tcPr>
            <w:tcW w:w="5954" w:type="dxa"/>
            <w:shd w:val="clear" w:color="auto" w:fill="auto"/>
            <w:vAlign w:val="center"/>
          </w:tcPr>
          <w:p w14:paraId="5F9C3961" w14:textId="77777777" w:rsidR="00361FE4" w:rsidRPr="003810C5" w:rsidRDefault="00361FE4" w:rsidP="00361FE4">
            <w:pPr>
              <w:spacing w:after="0"/>
              <w:ind w:firstLine="851"/>
              <w:jc w:val="center"/>
              <w:rPr>
                <w:b/>
                <w:sz w:val="22"/>
                <w:szCs w:val="22"/>
              </w:rPr>
            </w:pPr>
          </w:p>
        </w:tc>
        <w:tc>
          <w:tcPr>
            <w:tcW w:w="3685" w:type="dxa"/>
            <w:shd w:val="clear" w:color="auto" w:fill="auto"/>
            <w:vAlign w:val="center"/>
          </w:tcPr>
          <w:p w14:paraId="07521F0D" w14:textId="77777777" w:rsidR="00361FE4" w:rsidRPr="003810C5" w:rsidRDefault="00361FE4" w:rsidP="00361FE4">
            <w:pPr>
              <w:spacing w:after="0"/>
              <w:ind w:firstLine="851"/>
              <w:jc w:val="center"/>
              <w:rPr>
                <w:b/>
                <w:sz w:val="22"/>
                <w:szCs w:val="22"/>
              </w:rPr>
            </w:pPr>
          </w:p>
        </w:tc>
      </w:tr>
      <w:tr w:rsidR="00361FE4" w:rsidRPr="003810C5" w14:paraId="45EE110B" w14:textId="77777777" w:rsidTr="00181896">
        <w:tc>
          <w:tcPr>
            <w:tcW w:w="817" w:type="dxa"/>
            <w:shd w:val="clear" w:color="auto" w:fill="auto"/>
            <w:vAlign w:val="center"/>
          </w:tcPr>
          <w:p w14:paraId="1B90B069" w14:textId="77777777" w:rsidR="00361FE4" w:rsidRPr="003810C5" w:rsidRDefault="00361FE4" w:rsidP="00361FE4">
            <w:pPr>
              <w:spacing w:after="0"/>
              <w:jc w:val="center"/>
              <w:rPr>
                <w:b/>
                <w:sz w:val="22"/>
                <w:szCs w:val="22"/>
              </w:rPr>
            </w:pPr>
            <w:r w:rsidRPr="003810C5">
              <w:rPr>
                <w:b/>
                <w:sz w:val="22"/>
                <w:szCs w:val="22"/>
              </w:rPr>
              <w:t>3</w:t>
            </w:r>
          </w:p>
        </w:tc>
        <w:tc>
          <w:tcPr>
            <w:tcW w:w="4678" w:type="dxa"/>
            <w:shd w:val="clear" w:color="auto" w:fill="auto"/>
            <w:vAlign w:val="center"/>
          </w:tcPr>
          <w:p w14:paraId="18CC7700" w14:textId="77777777" w:rsidR="00361FE4" w:rsidRPr="003810C5" w:rsidRDefault="00361FE4" w:rsidP="00361FE4">
            <w:pPr>
              <w:spacing w:after="0"/>
              <w:ind w:firstLine="851"/>
              <w:jc w:val="center"/>
              <w:rPr>
                <w:b/>
                <w:sz w:val="22"/>
                <w:szCs w:val="22"/>
              </w:rPr>
            </w:pPr>
          </w:p>
        </w:tc>
        <w:tc>
          <w:tcPr>
            <w:tcW w:w="5954" w:type="dxa"/>
            <w:shd w:val="clear" w:color="auto" w:fill="auto"/>
            <w:vAlign w:val="center"/>
          </w:tcPr>
          <w:p w14:paraId="76FE0015" w14:textId="77777777" w:rsidR="00361FE4" w:rsidRPr="003810C5" w:rsidRDefault="00361FE4" w:rsidP="00361FE4">
            <w:pPr>
              <w:spacing w:after="0"/>
              <w:ind w:firstLine="851"/>
              <w:jc w:val="center"/>
              <w:rPr>
                <w:b/>
                <w:sz w:val="22"/>
                <w:szCs w:val="22"/>
              </w:rPr>
            </w:pPr>
          </w:p>
        </w:tc>
        <w:tc>
          <w:tcPr>
            <w:tcW w:w="3685" w:type="dxa"/>
            <w:shd w:val="clear" w:color="auto" w:fill="auto"/>
            <w:vAlign w:val="center"/>
          </w:tcPr>
          <w:p w14:paraId="0956119B" w14:textId="77777777" w:rsidR="00361FE4" w:rsidRPr="003810C5" w:rsidRDefault="00361FE4" w:rsidP="00361FE4">
            <w:pPr>
              <w:spacing w:after="0"/>
              <w:ind w:firstLine="851"/>
              <w:jc w:val="center"/>
              <w:rPr>
                <w:b/>
                <w:sz w:val="22"/>
                <w:szCs w:val="22"/>
              </w:rPr>
            </w:pPr>
          </w:p>
        </w:tc>
      </w:tr>
    </w:tbl>
    <w:p w14:paraId="5910B381" w14:textId="77777777" w:rsidR="00361FE4" w:rsidRPr="003810C5" w:rsidRDefault="00361FE4" w:rsidP="00361FE4">
      <w:pPr>
        <w:spacing w:after="0"/>
        <w:jc w:val="center"/>
        <w:rPr>
          <w:b/>
          <w:sz w:val="22"/>
          <w:szCs w:val="22"/>
        </w:rPr>
      </w:pPr>
    </w:p>
    <w:p w14:paraId="70C333E7" w14:textId="77777777" w:rsidR="00361FE4" w:rsidRPr="003810C5" w:rsidRDefault="00361FE4" w:rsidP="00361FE4">
      <w:pPr>
        <w:spacing w:after="0"/>
        <w:rPr>
          <w:sz w:val="22"/>
          <w:szCs w:val="22"/>
        </w:rPr>
      </w:pPr>
      <w:r w:rsidRPr="003810C5">
        <w:rPr>
          <w:sz w:val="22"/>
          <w:szCs w:val="22"/>
        </w:rPr>
        <w:t>_______________________ _______________________    /___________________/</w:t>
      </w:r>
    </w:p>
    <w:p w14:paraId="0BAB0F2B" w14:textId="77777777" w:rsidR="00361FE4" w:rsidRPr="003810C5" w:rsidRDefault="00361FE4" w:rsidP="00361FE4">
      <w:pPr>
        <w:spacing w:after="0"/>
        <w:rPr>
          <w:sz w:val="22"/>
          <w:szCs w:val="22"/>
        </w:rPr>
      </w:pPr>
      <w:r w:rsidRPr="003810C5">
        <w:rPr>
          <w:sz w:val="22"/>
          <w:szCs w:val="22"/>
        </w:rPr>
        <w:t xml:space="preserve">      (должность)</w:t>
      </w:r>
      <w:r w:rsidRPr="003810C5">
        <w:rPr>
          <w:sz w:val="22"/>
          <w:szCs w:val="22"/>
        </w:rPr>
        <w:tab/>
      </w:r>
      <w:r w:rsidRPr="003810C5">
        <w:rPr>
          <w:sz w:val="22"/>
          <w:szCs w:val="22"/>
        </w:rPr>
        <w:tab/>
      </w:r>
      <w:r w:rsidRPr="003810C5">
        <w:rPr>
          <w:sz w:val="22"/>
          <w:szCs w:val="22"/>
        </w:rPr>
        <w:tab/>
        <w:t xml:space="preserve"> (подпись)</w:t>
      </w:r>
      <w:r w:rsidRPr="003810C5">
        <w:rPr>
          <w:sz w:val="22"/>
          <w:szCs w:val="22"/>
        </w:rPr>
        <w:tab/>
        <w:t xml:space="preserve">                   (ФИО)</w:t>
      </w:r>
    </w:p>
    <w:p w14:paraId="3C71ADFA" w14:textId="77777777" w:rsidR="00361FE4" w:rsidRPr="003810C5" w:rsidRDefault="00361FE4" w:rsidP="00361FE4">
      <w:pPr>
        <w:spacing w:after="0" w:line="276" w:lineRule="auto"/>
        <w:rPr>
          <w:sz w:val="22"/>
          <w:szCs w:val="22"/>
        </w:rPr>
      </w:pPr>
      <w:r w:rsidRPr="003810C5">
        <w:rPr>
          <w:sz w:val="22"/>
          <w:szCs w:val="22"/>
        </w:rPr>
        <w:t>М.П.</w:t>
      </w:r>
    </w:p>
    <w:p w14:paraId="702C22FD" w14:textId="77777777" w:rsidR="00361FE4" w:rsidRPr="003810C5" w:rsidRDefault="00361FE4" w:rsidP="00361FE4">
      <w:pPr>
        <w:spacing w:after="0"/>
        <w:rPr>
          <w:sz w:val="22"/>
          <w:szCs w:val="22"/>
        </w:rPr>
      </w:pPr>
    </w:p>
    <w:p w14:paraId="68473593" w14:textId="77777777" w:rsidR="00361FE4" w:rsidRPr="003810C5" w:rsidRDefault="00361FE4" w:rsidP="00361FE4">
      <w:pPr>
        <w:spacing w:after="0"/>
        <w:rPr>
          <w:b/>
          <w:sz w:val="22"/>
          <w:szCs w:val="22"/>
        </w:rPr>
      </w:pPr>
    </w:p>
    <w:p w14:paraId="0EDF3760" w14:textId="77777777" w:rsidR="00361FE4" w:rsidRPr="003810C5" w:rsidRDefault="00361FE4" w:rsidP="00361FE4">
      <w:pPr>
        <w:spacing w:after="0"/>
        <w:ind w:firstLine="567"/>
        <w:rPr>
          <w:b/>
          <w:sz w:val="22"/>
          <w:szCs w:val="22"/>
        </w:rPr>
      </w:pPr>
    </w:p>
    <w:p w14:paraId="245C11BA" w14:textId="77777777" w:rsidR="00361FE4" w:rsidRPr="003810C5" w:rsidRDefault="00361FE4" w:rsidP="00361FE4">
      <w:pPr>
        <w:spacing w:after="0"/>
        <w:ind w:firstLine="567"/>
        <w:rPr>
          <w:b/>
          <w:sz w:val="22"/>
          <w:szCs w:val="22"/>
        </w:rPr>
      </w:pPr>
    </w:p>
    <w:p w14:paraId="7B20DAB8" w14:textId="77777777" w:rsidR="00361FE4" w:rsidRPr="003810C5" w:rsidRDefault="00361FE4" w:rsidP="00361FE4">
      <w:pPr>
        <w:spacing w:after="0"/>
        <w:ind w:firstLine="567"/>
        <w:rPr>
          <w:b/>
          <w:sz w:val="22"/>
          <w:szCs w:val="22"/>
        </w:rPr>
      </w:pPr>
    </w:p>
    <w:p w14:paraId="3673AFFE" w14:textId="77777777" w:rsidR="00361FE4" w:rsidRPr="003810C5" w:rsidRDefault="00361FE4" w:rsidP="00361FE4">
      <w:pPr>
        <w:spacing w:after="0"/>
        <w:ind w:firstLine="567"/>
        <w:rPr>
          <w:b/>
          <w:sz w:val="22"/>
          <w:szCs w:val="22"/>
        </w:rPr>
      </w:pPr>
    </w:p>
    <w:p w14:paraId="0F337386" w14:textId="77777777" w:rsidR="00361FE4" w:rsidRPr="003810C5" w:rsidRDefault="00361FE4" w:rsidP="00361FE4">
      <w:pPr>
        <w:spacing w:after="0"/>
        <w:ind w:firstLine="567"/>
        <w:rPr>
          <w:b/>
          <w:sz w:val="22"/>
          <w:szCs w:val="22"/>
        </w:rPr>
      </w:pPr>
    </w:p>
    <w:p w14:paraId="43E3A3C3" w14:textId="77777777" w:rsidR="00361FE4" w:rsidRPr="003810C5" w:rsidRDefault="00361FE4" w:rsidP="00361FE4">
      <w:pPr>
        <w:spacing w:after="0"/>
        <w:ind w:firstLine="567"/>
        <w:rPr>
          <w:b/>
          <w:sz w:val="22"/>
          <w:szCs w:val="22"/>
        </w:rPr>
      </w:pPr>
    </w:p>
    <w:p w14:paraId="0F0E3FA4" w14:textId="77777777" w:rsidR="00361FE4" w:rsidRPr="003810C5" w:rsidRDefault="00361FE4" w:rsidP="00361FE4">
      <w:pPr>
        <w:spacing w:after="0"/>
        <w:ind w:firstLine="567"/>
        <w:rPr>
          <w:b/>
          <w:sz w:val="22"/>
          <w:szCs w:val="22"/>
        </w:rPr>
      </w:pPr>
    </w:p>
    <w:p w14:paraId="30AC3B37" w14:textId="77777777" w:rsidR="00361FE4" w:rsidRPr="003810C5" w:rsidRDefault="00361FE4" w:rsidP="00361FE4">
      <w:pPr>
        <w:spacing w:after="0"/>
        <w:ind w:firstLine="567"/>
        <w:rPr>
          <w:b/>
          <w:sz w:val="22"/>
          <w:szCs w:val="22"/>
        </w:rPr>
      </w:pPr>
    </w:p>
    <w:p w14:paraId="5A686F24" w14:textId="77777777" w:rsidR="00361FE4" w:rsidRPr="003810C5" w:rsidRDefault="00361FE4" w:rsidP="00361FE4">
      <w:pPr>
        <w:spacing w:after="0"/>
        <w:ind w:firstLine="567"/>
        <w:rPr>
          <w:b/>
          <w:sz w:val="22"/>
          <w:szCs w:val="22"/>
        </w:rPr>
      </w:pPr>
    </w:p>
    <w:p w14:paraId="737CA0D3" w14:textId="77777777" w:rsidR="00361FE4" w:rsidRPr="003810C5" w:rsidRDefault="00361FE4" w:rsidP="00361FE4">
      <w:pPr>
        <w:spacing w:after="0"/>
        <w:ind w:firstLine="567"/>
        <w:rPr>
          <w:b/>
          <w:sz w:val="22"/>
          <w:szCs w:val="22"/>
        </w:rPr>
      </w:pPr>
    </w:p>
    <w:p w14:paraId="0F32BC4F" w14:textId="77777777" w:rsidR="00361FE4" w:rsidRPr="003810C5" w:rsidRDefault="00361FE4" w:rsidP="00361FE4">
      <w:pPr>
        <w:spacing w:after="0"/>
        <w:ind w:firstLine="567"/>
        <w:rPr>
          <w:b/>
          <w:sz w:val="22"/>
          <w:szCs w:val="22"/>
        </w:rPr>
      </w:pPr>
    </w:p>
    <w:p w14:paraId="286EEDB4" w14:textId="77777777" w:rsidR="00361FE4" w:rsidRPr="003810C5" w:rsidRDefault="00361FE4" w:rsidP="00361FE4">
      <w:pPr>
        <w:spacing w:after="0"/>
        <w:ind w:firstLine="567"/>
        <w:rPr>
          <w:b/>
          <w:sz w:val="22"/>
          <w:szCs w:val="22"/>
        </w:rPr>
      </w:pPr>
    </w:p>
    <w:p w14:paraId="42A1E569" w14:textId="77777777" w:rsidR="00361FE4" w:rsidRPr="003810C5" w:rsidRDefault="00361FE4" w:rsidP="00361FE4">
      <w:pPr>
        <w:spacing w:after="0"/>
        <w:ind w:firstLine="567"/>
        <w:rPr>
          <w:b/>
          <w:sz w:val="22"/>
          <w:szCs w:val="22"/>
        </w:rPr>
      </w:pPr>
    </w:p>
    <w:p w14:paraId="57EAD0DF" w14:textId="77777777" w:rsidR="00361FE4" w:rsidRPr="003810C5" w:rsidRDefault="00361FE4" w:rsidP="00361FE4">
      <w:pPr>
        <w:spacing w:after="0"/>
        <w:ind w:firstLine="567"/>
        <w:rPr>
          <w:b/>
          <w:sz w:val="22"/>
          <w:szCs w:val="22"/>
        </w:rPr>
      </w:pPr>
    </w:p>
    <w:p w14:paraId="665BF225" w14:textId="77777777" w:rsidR="00361FE4" w:rsidRPr="003810C5" w:rsidRDefault="00361FE4" w:rsidP="00361FE4">
      <w:pPr>
        <w:spacing w:after="0"/>
        <w:ind w:firstLine="567"/>
        <w:rPr>
          <w:b/>
          <w:sz w:val="22"/>
          <w:szCs w:val="22"/>
        </w:rPr>
      </w:pPr>
    </w:p>
    <w:p w14:paraId="70656E4C" w14:textId="77777777" w:rsidR="00361FE4" w:rsidRPr="003810C5" w:rsidRDefault="00361FE4" w:rsidP="00361FE4">
      <w:pPr>
        <w:spacing w:after="0"/>
        <w:ind w:firstLine="567"/>
        <w:rPr>
          <w:b/>
          <w:sz w:val="22"/>
          <w:szCs w:val="22"/>
        </w:rPr>
      </w:pPr>
    </w:p>
    <w:p w14:paraId="7E455949" w14:textId="77777777" w:rsidR="00361FE4" w:rsidRPr="003810C5" w:rsidRDefault="00361FE4" w:rsidP="00361FE4">
      <w:pPr>
        <w:spacing w:after="0"/>
        <w:ind w:firstLine="567"/>
        <w:rPr>
          <w:b/>
          <w:sz w:val="22"/>
          <w:szCs w:val="22"/>
        </w:rPr>
      </w:pPr>
    </w:p>
    <w:p w14:paraId="457F3324" w14:textId="77777777" w:rsidR="00361FE4" w:rsidRPr="003810C5" w:rsidRDefault="00361FE4" w:rsidP="00361FE4">
      <w:pPr>
        <w:spacing w:after="0"/>
        <w:ind w:firstLine="567"/>
        <w:rPr>
          <w:b/>
          <w:sz w:val="22"/>
          <w:szCs w:val="22"/>
        </w:rPr>
      </w:pPr>
    </w:p>
    <w:p w14:paraId="3BD9BC07" w14:textId="77777777" w:rsidR="00361FE4" w:rsidRPr="003810C5" w:rsidRDefault="00361FE4" w:rsidP="00361FE4">
      <w:pPr>
        <w:spacing w:after="0"/>
        <w:rPr>
          <w:i/>
          <w:sz w:val="22"/>
          <w:szCs w:val="22"/>
        </w:rPr>
        <w:sectPr w:rsidR="00361FE4" w:rsidRPr="003810C5" w:rsidSect="00361FE4">
          <w:pgSz w:w="16838" w:h="11906" w:orient="landscape" w:code="9"/>
          <w:pgMar w:top="1134" w:right="851" w:bottom="567" w:left="851" w:header="0" w:footer="91" w:gutter="0"/>
          <w:cols w:space="720"/>
          <w:titlePg/>
          <w:docGrid w:linePitch="326"/>
        </w:sectPr>
      </w:pPr>
    </w:p>
    <w:p w14:paraId="1565566E" w14:textId="20D7DF75" w:rsidR="00361FE4" w:rsidRPr="003810C5" w:rsidRDefault="00361FE4" w:rsidP="00E642F5">
      <w:pPr>
        <w:spacing w:after="0"/>
        <w:jc w:val="center"/>
        <w:rPr>
          <w:rFonts w:eastAsia="Calibri"/>
          <w:b/>
          <w:sz w:val="22"/>
          <w:szCs w:val="22"/>
          <w:lang w:eastAsia="en-US"/>
        </w:rPr>
      </w:pPr>
      <w:r w:rsidRPr="003810C5">
        <w:rPr>
          <w:rFonts w:eastAsia="Calibri"/>
          <w:b/>
          <w:sz w:val="22"/>
          <w:szCs w:val="22"/>
          <w:lang w:eastAsia="en-US"/>
        </w:rPr>
        <w:lastRenderedPageBreak/>
        <w:t>ЦЕНОВОЕ ПРЕДЛОЖЕНИЕ УЧАСТНИКА ЗАКУПКИ</w:t>
      </w:r>
    </w:p>
    <w:p w14:paraId="6BB163D8" w14:textId="77777777" w:rsidR="00361FE4" w:rsidRPr="003810C5" w:rsidRDefault="00361FE4" w:rsidP="00361FE4">
      <w:pPr>
        <w:spacing w:after="0"/>
        <w:rPr>
          <w:i/>
          <w:sz w:val="22"/>
          <w:szCs w:val="22"/>
        </w:rPr>
      </w:pPr>
    </w:p>
    <w:p w14:paraId="0F5043EB" w14:textId="77777777" w:rsidR="00361FE4" w:rsidRPr="003810C5" w:rsidRDefault="00361FE4" w:rsidP="00361FE4">
      <w:pPr>
        <w:spacing w:after="0"/>
        <w:rPr>
          <w:i/>
          <w:sz w:val="22"/>
          <w:szCs w:val="22"/>
        </w:rPr>
      </w:pPr>
      <w:r w:rsidRPr="003810C5">
        <w:rPr>
          <w:i/>
          <w:sz w:val="22"/>
          <w:szCs w:val="22"/>
        </w:rPr>
        <w:t>На бланке организации</w:t>
      </w:r>
    </w:p>
    <w:p w14:paraId="154A37F6" w14:textId="77777777" w:rsidR="00361FE4" w:rsidRPr="003810C5" w:rsidRDefault="00361FE4" w:rsidP="00361FE4">
      <w:pPr>
        <w:spacing w:after="0"/>
        <w:rPr>
          <w:i/>
          <w:sz w:val="22"/>
          <w:szCs w:val="22"/>
        </w:rPr>
      </w:pPr>
      <w:r w:rsidRPr="003810C5">
        <w:rPr>
          <w:i/>
          <w:sz w:val="22"/>
          <w:szCs w:val="22"/>
        </w:rPr>
        <w:t xml:space="preserve">Дата, исх. Номер </w:t>
      </w:r>
    </w:p>
    <w:p w14:paraId="5B518493" w14:textId="77777777" w:rsidR="00361FE4" w:rsidRPr="003810C5" w:rsidRDefault="00361FE4" w:rsidP="00813EBC">
      <w:pPr>
        <w:spacing w:after="0"/>
        <w:ind w:right="282"/>
        <w:jc w:val="right"/>
        <w:rPr>
          <w:sz w:val="22"/>
          <w:szCs w:val="22"/>
        </w:rPr>
      </w:pPr>
      <w:r w:rsidRPr="003810C5">
        <w:rPr>
          <w:sz w:val="22"/>
          <w:szCs w:val="22"/>
        </w:rPr>
        <w:t>в Комиссию по закупкам</w:t>
      </w:r>
    </w:p>
    <w:p w14:paraId="6157DBAF" w14:textId="77777777" w:rsidR="00361FE4" w:rsidRPr="003810C5" w:rsidRDefault="00361FE4" w:rsidP="00813EBC">
      <w:pPr>
        <w:spacing w:after="0"/>
        <w:ind w:right="282"/>
        <w:jc w:val="right"/>
        <w:rPr>
          <w:sz w:val="22"/>
          <w:szCs w:val="22"/>
        </w:rPr>
      </w:pPr>
      <w:r w:rsidRPr="003810C5">
        <w:rPr>
          <w:sz w:val="22"/>
          <w:szCs w:val="22"/>
        </w:rPr>
        <w:t>АО «Аэропорт Сургут»</w:t>
      </w:r>
    </w:p>
    <w:p w14:paraId="0293B214" w14:textId="51EA2B63" w:rsidR="00361FE4" w:rsidRPr="003810C5" w:rsidRDefault="00361FE4" w:rsidP="00813EBC">
      <w:pPr>
        <w:tabs>
          <w:tab w:val="num" w:pos="0"/>
        </w:tabs>
        <w:spacing w:after="0"/>
        <w:ind w:right="282"/>
        <w:jc w:val="right"/>
        <w:rPr>
          <w:sz w:val="22"/>
          <w:szCs w:val="22"/>
        </w:rPr>
      </w:pPr>
      <w:r w:rsidRPr="003810C5">
        <w:rPr>
          <w:sz w:val="22"/>
          <w:szCs w:val="22"/>
        </w:rPr>
        <w:tab/>
      </w:r>
      <w:r w:rsidRPr="003810C5">
        <w:rPr>
          <w:sz w:val="22"/>
          <w:szCs w:val="22"/>
        </w:rPr>
        <w:tab/>
      </w:r>
      <w:r w:rsidRPr="003810C5">
        <w:rPr>
          <w:sz w:val="22"/>
          <w:szCs w:val="22"/>
        </w:rPr>
        <w:tab/>
      </w:r>
      <w:r w:rsidRPr="003810C5">
        <w:rPr>
          <w:sz w:val="22"/>
          <w:szCs w:val="22"/>
        </w:rPr>
        <w:tab/>
      </w:r>
      <w:r w:rsidRPr="003810C5">
        <w:rPr>
          <w:sz w:val="22"/>
          <w:szCs w:val="22"/>
        </w:rPr>
        <w:tab/>
        <w:t>№ закупки: _____/ 202</w:t>
      </w:r>
      <w:r w:rsidR="00843386">
        <w:rPr>
          <w:sz w:val="22"/>
          <w:szCs w:val="22"/>
        </w:rPr>
        <w:t>5</w:t>
      </w:r>
      <w:r w:rsidRPr="003810C5">
        <w:rPr>
          <w:sz w:val="22"/>
          <w:szCs w:val="22"/>
        </w:rPr>
        <w:t xml:space="preserve"> ЗП</w:t>
      </w:r>
    </w:p>
    <w:p w14:paraId="77235326" w14:textId="77777777" w:rsidR="00361FE4" w:rsidRPr="003810C5" w:rsidRDefault="00361FE4" w:rsidP="00361FE4">
      <w:pPr>
        <w:spacing w:after="0"/>
        <w:rPr>
          <w:b/>
          <w:sz w:val="22"/>
          <w:szCs w:val="22"/>
        </w:rPr>
      </w:pPr>
    </w:p>
    <w:p w14:paraId="2139C741" w14:textId="77777777" w:rsidR="00361FE4" w:rsidRPr="003810C5" w:rsidRDefault="00361FE4" w:rsidP="00361FE4">
      <w:pPr>
        <w:spacing w:after="0"/>
        <w:rPr>
          <w:sz w:val="22"/>
          <w:szCs w:val="22"/>
        </w:rPr>
      </w:pPr>
      <w:r w:rsidRPr="003810C5">
        <w:rPr>
          <w:b/>
          <w:sz w:val="22"/>
          <w:szCs w:val="22"/>
        </w:rPr>
        <w:t>Предмет закупки:</w:t>
      </w:r>
      <w:r w:rsidRPr="003810C5">
        <w:rPr>
          <w:sz w:val="22"/>
          <w:szCs w:val="22"/>
        </w:rPr>
        <w:t xml:space="preserve"> _________________________________________________________</w:t>
      </w:r>
      <w:r w:rsidR="00EB1C5B" w:rsidRPr="003810C5">
        <w:rPr>
          <w:sz w:val="22"/>
          <w:szCs w:val="22"/>
        </w:rPr>
        <w:t>_</w:t>
      </w:r>
      <w:r w:rsidRPr="003810C5">
        <w:rPr>
          <w:sz w:val="22"/>
          <w:szCs w:val="22"/>
        </w:rPr>
        <w:t>______________</w:t>
      </w:r>
    </w:p>
    <w:p w14:paraId="409DC920" w14:textId="77777777" w:rsidR="00361FE4" w:rsidRPr="003810C5" w:rsidRDefault="00361FE4" w:rsidP="00361FE4">
      <w:pPr>
        <w:spacing w:after="0"/>
        <w:rPr>
          <w:sz w:val="22"/>
          <w:szCs w:val="22"/>
        </w:rPr>
      </w:pPr>
    </w:p>
    <w:p w14:paraId="0039B987" w14:textId="77777777" w:rsidR="00361FE4" w:rsidRPr="003810C5" w:rsidRDefault="00361FE4" w:rsidP="00361FE4">
      <w:pPr>
        <w:spacing w:after="0"/>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237"/>
      </w:tblGrid>
      <w:tr w:rsidR="00361FE4" w:rsidRPr="003810C5" w14:paraId="0C4F63EC" w14:textId="77777777" w:rsidTr="00E642F5">
        <w:trPr>
          <w:trHeight w:val="341"/>
        </w:trPr>
        <w:tc>
          <w:tcPr>
            <w:tcW w:w="3823" w:type="dxa"/>
            <w:shd w:val="clear" w:color="auto" w:fill="auto"/>
            <w:vAlign w:val="center"/>
          </w:tcPr>
          <w:p w14:paraId="418F2EE8" w14:textId="77777777" w:rsidR="00361FE4" w:rsidRPr="003810C5" w:rsidRDefault="00361FE4" w:rsidP="008E4DFB">
            <w:pPr>
              <w:spacing w:after="0" w:line="276" w:lineRule="auto"/>
              <w:rPr>
                <w:rFonts w:eastAsia="Calibri"/>
                <w:sz w:val="22"/>
                <w:szCs w:val="22"/>
                <w:lang w:eastAsia="en-US"/>
              </w:rPr>
            </w:pPr>
            <w:r w:rsidRPr="003810C5">
              <w:rPr>
                <w:rFonts w:eastAsia="Calibri"/>
                <w:sz w:val="22"/>
                <w:szCs w:val="22"/>
                <w:lang w:eastAsia="en-US"/>
              </w:rPr>
              <w:t>Цена предложения в валюте начальной цены договора (без учета НДС)</w:t>
            </w:r>
          </w:p>
        </w:tc>
        <w:tc>
          <w:tcPr>
            <w:tcW w:w="6237" w:type="dxa"/>
            <w:shd w:val="clear" w:color="auto" w:fill="auto"/>
            <w:vAlign w:val="center"/>
          </w:tcPr>
          <w:p w14:paraId="2D076355" w14:textId="77777777" w:rsidR="00EE0AB4" w:rsidRPr="003810C5" w:rsidRDefault="00EE0AB4" w:rsidP="00EE0AB4">
            <w:pPr>
              <w:spacing w:after="0"/>
              <w:jc w:val="left"/>
              <w:rPr>
                <w:sz w:val="22"/>
                <w:szCs w:val="22"/>
              </w:rPr>
            </w:pPr>
            <w:r w:rsidRPr="003810C5">
              <w:rPr>
                <w:sz w:val="22"/>
                <w:szCs w:val="22"/>
              </w:rPr>
              <w:t>Цена договора составляет: _____________________</w:t>
            </w:r>
          </w:p>
          <w:p w14:paraId="62ABEE92" w14:textId="77777777" w:rsidR="001350CD" w:rsidRPr="003810C5" w:rsidRDefault="001350CD" w:rsidP="00EE0AB4">
            <w:pPr>
              <w:spacing w:after="0"/>
              <w:rPr>
                <w:b/>
                <w:sz w:val="22"/>
                <w:szCs w:val="22"/>
              </w:rPr>
            </w:pPr>
          </w:p>
          <w:p w14:paraId="3F1B9603" w14:textId="77777777" w:rsidR="00814FF5" w:rsidRPr="00814FF5" w:rsidRDefault="0091450E" w:rsidP="00814FF5">
            <w:pPr>
              <w:spacing w:after="0"/>
              <w:rPr>
                <w:i/>
                <w:iCs/>
                <w:color w:val="FF0000"/>
                <w:sz w:val="22"/>
                <w:szCs w:val="22"/>
              </w:rPr>
            </w:pPr>
            <w:r w:rsidRPr="003810C5">
              <w:rPr>
                <w:i/>
                <w:color w:val="FF0000"/>
                <w:sz w:val="22"/>
                <w:szCs w:val="22"/>
              </w:rPr>
              <w:t>Расчет стоимости</w:t>
            </w:r>
            <w:r w:rsidR="00EE0AB4" w:rsidRPr="003810C5">
              <w:rPr>
                <w:i/>
                <w:color w:val="FF0000"/>
                <w:sz w:val="22"/>
                <w:szCs w:val="22"/>
              </w:rPr>
              <w:t xml:space="preserve"> </w:t>
            </w:r>
            <w:r w:rsidR="00814FF5">
              <w:rPr>
                <w:i/>
                <w:color w:val="FF0000"/>
                <w:sz w:val="22"/>
                <w:szCs w:val="22"/>
              </w:rPr>
              <w:t xml:space="preserve">работ по договору </w:t>
            </w:r>
            <w:r w:rsidR="00814FF5" w:rsidRPr="00814FF5">
              <w:rPr>
                <w:b/>
                <w:i/>
                <w:iCs/>
                <w:color w:val="FF0000"/>
                <w:sz w:val="22"/>
                <w:szCs w:val="22"/>
                <w:highlight w:val="yellow"/>
              </w:rPr>
              <w:t xml:space="preserve">с указанием стоимости работ в месяц и в год </w:t>
            </w:r>
            <w:r w:rsidR="00814FF5" w:rsidRPr="00814FF5">
              <w:rPr>
                <w:i/>
                <w:iCs/>
                <w:color w:val="FF0000"/>
                <w:sz w:val="22"/>
                <w:szCs w:val="22"/>
                <w:highlight w:val="yellow"/>
              </w:rPr>
              <w:t>прилагается к заявке на участие в закупке.</w:t>
            </w:r>
          </w:p>
          <w:p w14:paraId="7C60E240" w14:textId="77777777" w:rsidR="00E642F5" w:rsidRPr="003810C5" w:rsidRDefault="00E642F5" w:rsidP="00EE0AB4">
            <w:pPr>
              <w:spacing w:after="0"/>
              <w:rPr>
                <w:i/>
                <w:color w:val="FF0000"/>
                <w:sz w:val="22"/>
                <w:szCs w:val="22"/>
              </w:rPr>
            </w:pPr>
          </w:p>
          <w:p w14:paraId="0CEA1C61" w14:textId="7A86016A" w:rsidR="00361FE4" w:rsidRPr="003810C5" w:rsidRDefault="00EE0AB4" w:rsidP="00EE0AB4">
            <w:pPr>
              <w:pStyle w:val="ad"/>
              <w:tabs>
                <w:tab w:val="left" w:pos="0"/>
              </w:tabs>
              <w:spacing w:after="0"/>
              <w:ind w:left="0"/>
              <w:jc w:val="both"/>
              <w:rPr>
                <w:rFonts w:ascii="Times New Roman" w:hAnsi="Times New Roman"/>
                <w:i/>
                <w:highlight w:val="yellow"/>
              </w:rPr>
            </w:pPr>
            <w:r w:rsidRPr="003810C5">
              <w:rPr>
                <w:rFonts w:ascii="Times New Roman" w:hAnsi="Times New Roman"/>
                <w:i/>
                <w:color w:val="FF0000"/>
              </w:rPr>
              <w:t xml:space="preserve">В случае непредоставления </w:t>
            </w:r>
            <w:r w:rsidR="0091450E" w:rsidRPr="003810C5">
              <w:rPr>
                <w:rFonts w:ascii="Times New Roman" w:hAnsi="Times New Roman"/>
                <w:i/>
                <w:color w:val="FF0000"/>
              </w:rPr>
              <w:t>Расчета стоимости</w:t>
            </w:r>
            <w:r w:rsidRPr="003810C5">
              <w:rPr>
                <w:rFonts w:ascii="Times New Roman" w:hAnsi="Times New Roman"/>
                <w:i/>
                <w:color w:val="FF0000"/>
              </w:rPr>
              <w:t xml:space="preserve"> заявка </w:t>
            </w:r>
            <w:r w:rsidR="00761A3F">
              <w:rPr>
                <w:rFonts w:ascii="Times New Roman" w:hAnsi="Times New Roman"/>
                <w:i/>
                <w:color w:val="FF0000"/>
              </w:rPr>
              <w:t>У</w:t>
            </w:r>
            <w:r w:rsidRPr="003810C5">
              <w:rPr>
                <w:rFonts w:ascii="Times New Roman" w:hAnsi="Times New Roman"/>
                <w:i/>
                <w:color w:val="FF0000"/>
              </w:rPr>
              <w:t>частника отклоняется</w:t>
            </w:r>
          </w:p>
        </w:tc>
      </w:tr>
      <w:tr w:rsidR="00361FE4" w:rsidRPr="003810C5" w14:paraId="2D4A3233" w14:textId="77777777" w:rsidTr="00E642F5">
        <w:trPr>
          <w:trHeight w:val="2829"/>
        </w:trPr>
        <w:tc>
          <w:tcPr>
            <w:tcW w:w="3823" w:type="dxa"/>
            <w:shd w:val="clear" w:color="auto" w:fill="auto"/>
            <w:vAlign w:val="center"/>
          </w:tcPr>
          <w:p w14:paraId="5CB90E6E" w14:textId="1424C3AE" w:rsidR="00361FE4" w:rsidRPr="003810C5" w:rsidRDefault="00361FE4" w:rsidP="0035003B">
            <w:pPr>
              <w:spacing w:after="0"/>
              <w:jc w:val="left"/>
              <w:rPr>
                <w:sz w:val="22"/>
                <w:szCs w:val="22"/>
              </w:rPr>
            </w:pPr>
            <w:r w:rsidRPr="003810C5">
              <w:rPr>
                <w:sz w:val="22"/>
                <w:szCs w:val="22"/>
              </w:rPr>
              <w:t>Порядок формирования цены договора (стоимость выполнения работ (</w:t>
            </w:r>
            <w:r w:rsidR="0035003B">
              <w:rPr>
                <w:sz w:val="22"/>
                <w:szCs w:val="22"/>
              </w:rPr>
              <w:t>оказания услуг</w:t>
            </w:r>
            <w:r w:rsidRPr="003810C5">
              <w:rPr>
                <w:sz w:val="22"/>
                <w:szCs w:val="22"/>
              </w:rPr>
              <w:t xml:space="preserve">), обучение персонала Заказчика и иные издержки </w:t>
            </w:r>
            <w:r w:rsidR="00F66A40">
              <w:rPr>
                <w:sz w:val="22"/>
                <w:szCs w:val="22"/>
              </w:rPr>
              <w:t xml:space="preserve">Подрядчика </w:t>
            </w:r>
            <w:r w:rsidRPr="003810C5">
              <w:rPr>
                <w:sz w:val="22"/>
                <w:szCs w:val="22"/>
              </w:rPr>
              <w:t>(указать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237" w:type="dxa"/>
            <w:shd w:val="clear" w:color="auto" w:fill="auto"/>
            <w:vAlign w:val="center"/>
          </w:tcPr>
          <w:p w14:paraId="426B668E" w14:textId="77777777" w:rsidR="00361FE4" w:rsidRPr="003810C5" w:rsidRDefault="00361FE4" w:rsidP="00361FE4">
            <w:pPr>
              <w:spacing w:after="0"/>
              <w:rPr>
                <w:sz w:val="22"/>
                <w:szCs w:val="22"/>
              </w:rPr>
            </w:pPr>
          </w:p>
        </w:tc>
      </w:tr>
    </w:tbl>
    <w:p w14:paraId="1D97906A" w14:textId="5ED74A9E" w:rsidR="00361FE4" w:rsidRPr="003810C5" w:rsidRDefault="00361FE4" w:rsidP="00361FE4">
      <w:pPr>
        <w:spacing w:after="0"/>
        <w:rPr>
          <w:sz w:val="22"/>
          <w:szCs w:val="22"/>
        </w:rPr>
      </w:pPr>
    </w:p>
    <w:p w14:paraId="5A8BE83B" w14:textId="77777777" w:rsidR="00361FE4" w:rsidRPr="003810C5" w:rsidRDefault="00361FE4" w:rsidP="00361FE4">
      <w:pPr>
        <w:spacing w:after="0"/>
        <w:rPr>
          <w:sz w:val="22"/>
          <w:szCs w:val="22"/>
        </w:rPr>
      </w:pPr>
      <w:r w:rsidRPr="003810C5">
        <w:rPr>
          <w:sz w:val="22"/>
          <w:szCs w:val="22"/>
        </w:rPr>
        <w:t>___________________                ___________________                               /________________/</w:t>
      </w:r>
    </w:p>
    <w:p w14:paraId="44590257" w14:textId="77777777" w:rsidR="00361FE4" w:rsidRPr="003810C5" w:rsidRDefault="00361FE4" w:rsidP="00361FE4">
      <w:pPr>
        <w:spacing w:after="0"/>
        <w:rPr>
          <w:sz w:val="22"/>
          <w:szCs w:val="22"/>
        </w:rPr>
      </w:pPr>
      <w:r w:rsidRPr="003810C5">
        <w:rPr>
          <w:sz w:val="22"/>
          <w:szCs w:val="22"/>
        </w:rPr>
        <w:t>      (должность)                                      (подпись)                                                        (ФИО)</w:t>
      </w:r>
    </w:p>
    <w:p w14:paraId="25BB9474" w14:textId="77777777" w:rsidR="00361FE4" w:rsidRPr="003810C5" w:rsidRDefault="00361FE4" w:rsidP="00361FE4">
      <w:pPr>
        <w:spacing w:after="0"/>
        <w:rPr>
          <w:sz w:val="22"/>
          <w:szCs w:val="22"/>
        </w:rPr>
      </w:pPr>
      <w:r w:rsidRPr="003810C5">
        <w:rPr>
          <w:sz w:val="22"/>
          <w:szCs w:val="22"/>
        </w:rPr>
        <w:t xml:space="preserve"> М.П.</w:t>
      </w:r>
    </w:p>
    <w:p w14:paraId="14A45F5A" w14:textId="77777777" w:rsidR="00E642F5" w:rsidRPr="003810C5" w:rsidRDefault="00E642F5" w:rsidP="00001F79">
      <w:pPr>
        <w:spacing w:after="0"/>
        <w:ind w:firstLine="567"/>
        <w:jc w:val="center"/>
        <w:rPr>
          <w:b/>
          <w:u w:val="single"/>
        </w:rPr>
      </w:pPr>
    </w:p>
    <w:p w14:paraId="00EABCFE" w14:textId="77777777" w:rsidR="00E642F5" w:rsidRPr="003810C5" w:rsidRDefault="00E642F5" w:rsidP="00001F79">
      <w:pPr>
        <w:spacing w:after="0"/>
        <w:ind w:firstLine="567"/>
        <w:jc w:val="center"/>
        <w:rPr>
          <w:b/>
          <w:u w:val="single"/>
        </w:rPr>
      </w:pPr>
    </w:p>
    <w:p w14:paraId="44DF44FB" w14:textId="12DB9F0B" w:rsidR="0053521F" w:rsidRDefault="0053521F" w:rsidP="00001F79">
      <w:pPr>
        <w:spacing w:after="0"/>
        <w:ind w:firstLine="567"/>
        <w:jc w:val="center"/>
        <w:rPr>
          <w:b/>
          <w:u w:val="single"/>
        </w:rPr>
      </w:pPr>
    </w:p>
    <w:p w14:paraId="0E7136DA" w14:textId="1A8575E4" w:rsidR="001E46F0" w:rsidRDefault="001E46F0" w:rsidP="00001F79">
      <w:pPr>
        <w:spacing w:after="0"/>
        <w:ind w:firstLine="567"/>
        <w:jc w:val="center"/>
        <w:rPr>
          <w:b/>
          <w:u w:val="single"/>
        </w:rPr>
      </w:pPr>
    </w:p>
    <w:p w14:paraId="0D086633" w14:textId="5B81F77A" w:rsidR="001E46F0" w:rsidRDefault="001E46F0" w:rsidP="00001F79">
      <w:pPr>
        <w:spacing w:after="0"/>
        <w:ind w:firstLine="567"/>
        <w:jc w:val="center"/>
        <w:rPr>
          <w:b/>
          <w:u w:val="single"/>
        </w:rPr>
      </w:pPr>
    </w:p>
    <w:p w14:paraId="23FFFA3C" w14:textId="3435CF0A" w:rsidR="001E46F0" w:rsidRDefault="001E46F0" w:rsidP="00001F79">
      <w:pPr>
        <w:spacing w:after="0"/>
        <w:ind w:firstLine="567"/>
        <w:jc w:val="center"/>
        <w:rPr>
          <w:b/>
          <w:u w:val="single"/>
        </w:rPr>
      </w:pPr>
    </w:p>
    <w:p w14:paraId="0F547A1E" w14:textId="2D6C5A29" w:rsidR="001E46F0" w:rsidRDefault="001E46F0" w:rsidP="00001F79">
      <w:pPr>
        <w:spacing w:after="0"/>
        <w:ind w:firstLine="567"/>
        <w:jc w:val="center"/>
        <w:rPr>
          <w:b/>
          <w:u w:val="single"/>
        </w:rPr>
      </w:pPr>
    </w:p>
    <w:p w14:paraId="30CB95B0" w14:textId="2E58F043" w:rsidR="001E46F0" w:rsidRDefault="001E46F0" w:rsidP="00001F79">
      <w:pPr>
        <w:spacing w:after="0"/>
        <w:ind w:firstLine="567"/>
        <w:jc w:val="center"/>
        <w:rPr>
          <w:b/>
          <w:u w:val="single"/>
        </w:rPr>
      </w:pPr>
    </w:p>
    <w:p w14:paraId="25060499" w14:textId="615716B3" w:rsidR="001E46F0" w:rsidRDefault="001E46F0" w:rsidP="00001F79">
      <w:pPr>
        <w:spacing w:after="0"/>
        <w:ind w:firstLine="567"/>
        <w:jc w:val="center"/>
        <w:rPr>
          <w:b/>
          <w:u w:val="single"/>
        </w:rPr>
      </w:pPr>
    </w:p>
    <w:p w14:paraId="650EAF49" w14:textId="305EC0C5" w:rsidR="001E46F0" w:rsidRDefault="001E46F0" w:rsidP="00001F79">
      <w:pPr>
        <w:spacing w:after="0"/>
        <w:ind w:firstLine="567"/>
        <w:jc w:val="center"/>
        <w:rPr>
          <w:b/>
          <w:u w:val="single"/>
        </w:rPr>
      </w:pPr>
    </w:p>
    <w:p w14:paraId="3E16215B" w14:textId="6650337C" w:rsidR="001E46F0" w:rsidRDefault="001E46F0" w:rsidP="00001F79">
      <w:pPr>
        <w:spacing w:after="0"/>
        <w:ind w:firstLine="567"/>
        <w:jc w:val="center"/>
        <w:rPr>
          <w:b/>
          <w:u w:val="single"/>
        </w:rPr>
      </w:pPr>
    </w:p>
    <w:p w14:paraId="2DD406BF" w14:textId="070B4AE4" w:rsidR="001E46F0" w:rsidRDefault="001E46F0" w:rsidP="00001F79">
      <w:pPr>
        <w:spacing w:after="0"/>
        <w:ind w:firstLine="567"/>
        <w:jc w:val="center"/>
        <w:rPr>
          <w:b/>
          <w:u w:val="single"/>
        </w:rPr>
      </w:pPr>
    </w:p>
    <w:p w14:paraId="5744D210" w14:textId="4065A88F" w:rsidR="001E46F0" w:rsidRDefault="001E46F0" w:rsidP="00001F79">
      <w:pPr>
        <w:spacing w:after="0"/>
        <w:ind w:firstLine="567"/>
        <w:jc w:val="center"/>
        <w:rPr>
          <w:b/>
          <w:u w:val="single"/>
        </w:rPr>
      </w:pPr>
    </w:p>
    <w:p w14:paraId="170044DA" w14:textId="5F778253" w:rsidR="001E46F0" w:rsidRDefault="001E46F0" w:rsidP="00001F79">
      <w:pPr>
        <w:spacing w:after="0"/>
        <w:ind w:firstLine="567"/>
        <w:jc w:val="center"/>
        <w:rPr>
          <w:b/>
          <w:u w:val="single"/>
        </w:rPr>
      </w:pPr>
    </w:p>
    <w:p w14:paraId="06CF83FF" w14:textId="25EAA946" w:rsidR="001E46F0" w:rsidRDefault="001E46F0" w:rsidP="00001F79">
      <w:pPr>
        <w:spacing w:after="0"/>
        <w:ind w:firstLine="567"/>
        <w:jc w:val="center"/>
        <w:rPr>
          <w:b/>
          <w:u w:val="single"/>
        </w:rPr>
      </w:pPr>
    </w:p>
    <w:p w14:paraId="366CB6E0" w14:textId="2E9C9204" w:rsidR="001E46F0" w:rsidRDefault="001E46F0" w:rsidP="00001F79">
      <w:pPr>
        <w:spacing w:after="0"/>
        <w:ind w:firstLine="567"/>
        <w:jc w:val="center"/>
        <w:rPr>
          <w:b/>
          <w:u w:val="single"/>
        </w:rPr>
      </w:pPr>
    </w:p>
    <w:p w14:paraId="479A80D0" w14:textId="7376435F" w:rsidR="001E46F0" w:rsidRDefault="001E46F0" w:rsidP="00001F79">
      <w:pPr>
        <w:spacing w:after="0"/>
        <w:ind w:firstLine="567"/>
        <w:jc w:val="center"/>
        <w:rPr>
          <w:b/>
          <w:u w:val="single"/>
        </w:rPr>
      </w:pPr>
    </w:p>
    <w:p w14:paraId="1B03773E" w14:textId="67AA7D3A" w:rsidR="001E46F0" w:rsidRDefault="001E46F0" w:rsidP="00001F79">
      <w:pPr>
        <w:spacing w:after="0"/>
        <w:ind w:firstLine="567"/>
        <w:jc w:val="center"/>
        <w:rPr>
          <w:b/>
          <w:u w:val="single"/>
        </w:rPr>
      </w:pPr>
    </w:p>
    <w:p w14:paraId="12931435" w14:textId="5345B5F3" w:rsidR="001E46F0" w:rsidRDefault="001E46F0" w:rsidP="00001F79">
      <w:pPr>
        <w:spacing w:after="0"/>
        <w:ind w:firstLine="567"/>
        <w:jc w:val="center"/>
        <w:rPr>
          <w:b/>
          <w:u w:val="single"/>
        </w:rPr>
      </w:pPr>
    </w:p>
    <w:p w14:paraId="4B99E2AA" w14:textId="2056B7BD" w:rsidR="001E46F0" w:rsidRDefault="001E46F0" w:rsidP="00814FF5">
      <w:pPr>
        <w:spacing w:after="0"/>
        <w:rPr>
          <w:b/>
          <w:u w:val="single"/>
        </w:rPr>
      </w:pPr>
    </w:p>
    <w:p w14:paraId="39D3A33B" w14:textId="77777777" w:rsidR="00814FF5" w:rsidRPr="003810C5" w:rsidRDefault="00814FF5" w:rsidP="00814FF5">
      <w:pPr>
        <w:spacing w:after="0"/>
        <w:rPr>
          <w:b/>
          <w:u w:val="single"/>
        </w:rPr>
      </w:pPr>
    </w:p>
    <w:p w14:paraId="1C992D5B" w14:textId="5F096949" w:rsidR="0053521F" w:rsidRPr="003810C5" w:rsidRDefault="0053521F" w:rsidP="00001F79">
      <w:pPr>
        <w:spacing w:after="0"/>
        <w:ind w:firstLine="567"/>
        <w:jc w:val="center"/>
        <w:rPr>
          <w:b/>
          <w:u w:val="single"/>
        </w:rPr>
      </w:pPr>
    </w:p>
    <w:p w14:paraId="1878F464" w14:textId="77777777" w:rsidR="00001F79" w:rsidRPr="00177F2C" w:rsidRDefault="00001F79" w:rsidP="00001F79">
      <w:pPr>
        <w:spacing w:after="0"/>
        <w:ind w:firstLine="567"/>
        <w:jc w:val="center"/>
        <w:rPr>
          <w:b/>
          <w:sz w:val="23"/>
          <w:szCs w:val="23"/>
          <w:u w:val="single"/>
        </w:rPr>
      </w:pPr>
      <w:r w:rsidRPr="00177F2C">
        <w:rPr>
          <w:b/>
          <w:sz w:val="23"/>
          <w:szCs w:val="23"/>
          <w:u w:val="single"/>
        </w:rPr>
        <w:lastRenderedPageBreak/>
        <w:t>РАЗДЕЛ 6. ПРОЕКТ ДОГОВОРА</w:t>
      </w:r>
    </w:p>
    <w:p w14:paraId="261441F9" w14:textId="77777777" w:rsidR="00656305" w:rsidRPr="00177F2C" w:rsidRDefault="00656305" w:rsidP="00390D54">
      <w:pPr>
        <w:spacing w:after="0"/>
        <w:rPr>
          <w:b/>
          <w:sz w:val="23"/>
          <w:szCs w:val="23"/>
          <w:u w:val="single"/>
        </w:rPr>
      </w:pPr>
    </w:p>
    <w:p w14:paraId="28C47800" w14:textId="749FF580" w:rsidR="00656305" w:rsidRPr="00177F2C" w:rsidRDefault="000B5148" w:rsidP="00390D54">
      <w:pPr>
        <w:autoSpaceDE w:val="0"/>
        <w:autoSpaceDN w:val="0"/>
        <w:adjustRightInd w:val="0"/>
        <w:spacing w:after="0"/>
        <w:ind w:firstLine="709"/>
        <w:contextualSpacing/>
        <w:jc w:val="center"/>
        <w:rPr>
          <w:b/>
          <w:sz w:val="23"/>
          <w:szCs w:val="23"/>
        </w:rPr>
      </w:pPr>
      <w:r w:rsidRPr="00177F2C">
        <w:rPr>
          <w:b/>
          <w:sz w:val="23"/>
          <w:szCs w:val="23"/>
        </w:rPr>
        <w:t>Договор №_________</w:t>
      </w:r>
    </w:p>
    <w:p w14:paraId="0BA13ED8" w14:textId="77777777" w:rsidR="00703F67" w:rsidRPr="00177F2C" w:rsidRDefault="00703F67" w:rsidP="00390D54">
      <w:pPr>
        <w:autoSpaceDE w:val="0"/>
        <w:autoSpaceDN w:val="0"/>
        <w:adjustRightInd w:val="0"/>
        <w:spacing w:after="0"/>
        <w:ind w:firstLine="709"/>
        <w:contextualSpacing/>
        <w:jc w:val="center"/>
        <w:rPr>
          <w:b/>
          <w:sz w:val="23"/>
          <w:szCs w:val="23"/>
        </w:rPr>
      </w:pPr>
    </w:p>
    <w:p w14:paraId="7F413B31" w14:textId="0B950DC4" w:rsidR="001D0282" w:rsidRPr="00177F2C" w:rsidRDefault="000B5148" w:rsidP="00390D54">
      <w:pPr>
        <w:tabs>
          <w:tab w:val="left" w:pos="-142"/>
          <w:tab w:val="left" w:pos="0"/>
          <w:tab w:val="left" w:pos="142"/>
        </w:tabs>
        <w:spacing w:after="0"/>
        <w:outlineLvl w:val="0"/>
        <w:rPr>
          <w:kern w:val="28"/>
          <w:sz w:val="23"/>
          <w:szCs w:val="23"/>
        </w:rPr>
      </w:pPr>
      <w:r w:rsidRPr="00177F2C">
        <w:rPr>
          <w:kern w:val="28"/>
          <w:sz w:val="23"/>
          <w:szCs w:val="23"/>
        </w:rPr>
        <w:t>г. Сургут</w:t>
      </w:r>
      <w:r w:rsidRPr="00177F2C">
        <w:rPr>
          <w:kern w:val="28"/>
          <w:sz w:val="23"/>
          <w:szCs w:val="23"/>
        </w:rPr>
        <w:tab/>
      </w:r>
      <w:r w:rsidRPr="00177F2C">
        <w:rPr>
          <w:kern w:val="28"/>
          <w:sz w:val="23"/>
          <w:szCs w:val="23"/>
        </w:rPr>
        <w:tab/>
      </w:r>
      <w:r w:rsidRPr="00177F2C">
        <w:rPr>
          <w:kern w:val="28"/>
          <w:sz w:val="23"/>
          <w:szCs w:val="23"/>
        </w:rPr>
        <w:tab/>
      </w:r>
      <w:r w:rsidRPr="00177F2C">
        <w:rPr>
          <w:kern w:val="28"/>
          <w:sz w:val="23"/>
          <w:szCs w:val="23"/>
        </w:rPr>
        <w:tab/>
      </w:r>
      <w:r w:rsidRPr="00177F2C">
        <w:rPr>
          <w:kern w:val="28"/>
          <w:sz w:val="23"/>
          <w:szCs w:val="23"/>
        </w:rPr>
        <w:tab/>
      </w:r>
      <w:r w:rsidRPr="00177F2C">
        <w:rPr>
          <w:kern w:val="28"/>
          <w:sz w:val="23"/>
          <w:szCs w:val="23"/>
        </w:rPr>
        <w:tab/>
      </w:r>
      <w:r w:rsidRPr="00177F2C">
        <w:rPr>
          <w:kern w:val="28"/>
          <w:sz w:val="23"/>
          <w:szCs w:val="23"/>
        </w:rPr>
        <w:tab/>
        <w:t xml:space="preserve">                      </w:t>
      </w:r>
      <w:r w:rsidR="001D0282" w:rsidRPr="00177F2C">
        <w:rPr>
          <w:kern w:val="28"/>
          <w:sz w:val="23"/>
          <w:szCs w:val="23"/>
        </w:rPr>
        <w:t xml:space="preserve">    </w:t>
      </w:r>
      <w:r w:rsidR="00676F92" w:rsidRPr="00177F2C">
        <w:rPr>
          <w:kern w:val="28"/>
          <w:sz w:val="23"/>
          <w:szCs w:val="23"/>
        </w:rPr>
        <w:t xml:space="preserve">      </w:t>
      </w:r>
      <w:r w:rsidRPr="00177F2C">
        <w:rPr>
          <w:kern w:val="28"/>
          <w:sz w:val="23"/>
          <w:szCs w:val="23"/>
        </w:rPr>
        <w:t>____ ___________ 202</w:t>
      </w:r>
      <w:r w:rsidR="00843386" w:rsidRPr="00177F2C">
        <w:rPr>
          <w:kern w:val="28"/>
          <w:sz w:val="23"/>
          <w:szCs w:val="23"/>
        </w:rPr>
        <w:t>5</w:t>
      </w:r>
    </w:p>
    <w:p w14:paraId="6DE536E7" w14:textId="77777777" w:rsidR="00656305" w:rsidRPr="00177F2C" w:rsidRDefault="00656305" w:rsidP="00390D54">
      <w:pPr>
        <w:tabs>
          <w:tab w:val="left" w:pos="-142"/>
          <w:tab w:val="left" w:pos="0"/>
          <w:tab w:val="left" w:pos="142"/>
        </w:tabs>
        <w:spacing w:after="0"/>
        <w:outlineLvl w:val="0"/>
        <w:rPr>
          <w:kern w:val="28"/>
          <w:sz w:val="23"/>
          <w:szCs w:val="23"/>
        </w:rPr>
      </w:pPr>
    </w:p>
    <w:p w14:paraId="0488C4C2" w14:textId="2645B53D" w:rsidR="000B5148" w:rsidRPr="00177F2C" w:rsidRDefault="000B5148" w:rsidP="00390D54">
      <w:pPr>
        <w:tabs>
          <w:tab w:val="left" w:pos="0"/>
        </w:tabs>
        <w:autoSpaceDE w:val="0"/>
        <w:autoSpaceDN w:val="0"/>
        <w:adjustRightInd w:val="0"/>
        <w:spacing w:after="0"/>
        <w:ind w:firstLine="567"/>
        <w:rPr>
          <w:sz w:val="23"/>
          <w:szCs w:val="23"/>
        </w:rPr>
      </w:pPr>
      <w:r w:rsidRPr="00177F2C">
        <w:rPr>
          <w:sz w:val="23"/>
          <w:szCs w:val="23"/>
        </w:rPr>
        <w:t xml:space="preserve">________ </w:t>
      </w:r>
      <w:r w:rsidRPr="00177F2C">
        <w:rPr>
          <w:i/>
          <w:sz w:val="23"/>
          <w:szCs w:val="23"/>
        </w:rPr>
        <w:t>(указать полное фирменное наименование</w:t>
      </w:r>
      <w:r w:rsidR="00C3309F">
        <w:rPr>
          <w:i/>
          <w:sz w:val="23"/>
          <w:szCs w:val="23"/>
        </w:rPr>
        <w:t xml:space="preserve"> Подрядчика</w:t>
      </w:r>
      <w:r w:rsidRPr="00177F2C">
        <w:rPr>
          <w:i/>
          <w:sz w:val="23"/>
          <w:szCs w:val="23"/>
        </w:rPr>
        <w:t>)</w:t>
      </w:r>
      <w:r w:rsidRPr="00177F2C">
        <w:rPr>
          <w:sz w:val="23"/>
          <w:szCs w:val="23"/>
        </w:rPr>
        <w:t>, именуем__ в дальнейшем «</w:t>
      </w:r>
      <w:r w:rsidR="00DF6606">
        <w:rPr>
          <w:sz w:val="23"/>
          <w:szCs w:val="23"/>
        </w:rPr>
        <w:t>Подрядчик</w:t>
      </w:r>
      <w:r w:rsidRPr="00177F2C">
        <w:rPr>
          <w:sz w:val="23"/>
          <w:szCs w:val="23"/>
        </w:rPr>
        <w:t xml:space="preserve">», в лице _____________ </w:t>
      </w:r>
      <w:r w:rsidRPr="00177F2C">
        <w:rPr>
          <w:i/>
          <w:sz w:val="23"/>
          <w:szCs w:val="23"/>
        </w:rPr>
        <w:t>(Ф.И.О., должность представителя</w:t>
      </w:r>
      <w:r w:rsidR="00C3309F">
        <w:rPr>
          <w:i/>
          <w:sz w:val="23"/>
          <w:szCs w:val="23"/>
        </w:rPr>
        <w:t xml:space="preserve"> Подрядчика</w:t>
      </w:r>
      <w:r w:rsidRPr="00177F2C">
        <w:rPr>
          <w:i/>
          <w:sz w:val="23"/>
          <w:szCs w:val="23"/>
        </w:rPr>
        <w:t>)</w:t>
      </w:r>
      <w:r w:rsidRPr="00177F2C">
        <w:rPr>
          <w:sz w:val="23"/>
          <w:szCs w:val="23"/>
        </w:rPr>
        <w:t xml:space="preserve">, действующего на основании ______________ </w:t>
      </w:r>
      <w:r w:rsidRPr="00177F2C">
        <w:rPr>
          <w:i/>
          <w:sz w:val="23"/>
          <w:szCs w:val="23"/>
        </w:rPr>
        <w:t>(указать наименование, номер и дату документа, подтверждающего полномочия представителя</w:t>
      </w:r>
      <w:r w:rsidR="00C3309F">
        <w:rPr>
          <w:i/>
          <w:sz w:val="23"/>
          <w:szCs w:val="23"/>
        </w:rPr>
        <w:t xml:space="preserve"> Подрядчика</w:t>
      </w:r>
      <w:r w:rsidRPr="00177F2C">
        <w:rPr>
          <w:i/>
          <w:sz w:val="23"/>
          <w:szCs w:val="23"/>
        </w:rPr>
        <w:t>, - Устав, доверенность и т.п.)</w:t>
      </w:r>
      <w:r w:rsidRPr="00177F2C">
        <w:rPr>
          <w:sz w:val="23"/>
          <w:szCs w:val="23"/>
        </w:rPr>
        <w:t xml:space="preserve">, с одной стороны, </w:t>
      </w:r>
    </w:p>
    <w:p w14:paraId="0DF106FE" w14:textId="4D55FB6F" w:rsidR="000B5148" w:rsidRPr="00177F2C" w:rsidRDefault="000B5148" w:rsidP="00390D54">
      <w:pPr>
        <w:tabs>
          <w:tab w:val="left" w:pos="0"/>
        </w:tabs>
        <w:autoSpaceDE w:val="0"/>
        <w:autoSpaceDN w:val="0"/>
        <w:adjustRightInd w:val="0"/>
        <w:spacing w:after="0"/>
        <w:ind w:firstLine="567"/>
        <w:rPr>
          <w:sz w:val="23"/>
          <w:szCs w:val="23"/>
        </w:rPr>
      </w:pPr>
      <w:r w:rsidRPr="00177F2C">
        <w:rPr>
          <w:sz w:val="23"/>
          <w:szCs w:val="23"/>
        </w:rPr>
        <w:t xml:space="preserve">и Акционерное общество «Аэропорт Сургут», именуемое в дальнейшем «Заказчик», в лице </w:t>
      </w:r>
      <w:r w:rsidRPr="00177F2C">
        <w:rPr>
          <w:color w:val="000000"/>
          <w:sz w:val="23"/>
          <w:szCs w:val="23"/>
        </w:rPr>
        <w:t xml:space="preserve">директора по производству – первого заместителя генерального директора Приймы Сергея Викторовича, действующего на основании </w:t>
      </w:r>
      <w:r w:rsidRPr="00177F2C">
        <w:rPr>
          <w:sz w:val="23"/>
          <w:szCs w:val="23"/>
        </w:rPr>
        <w:t>Доверенности от 01.01.202</w:t>
      </w:r>
      <w:r w:rsidR="00843386" w:rsidRPr="00177F2C">
        <w:rPr>
          <w:sz w:val="23"/>
          <w:szCs w:val="23"/>
        </w:rPr>
        <w:t>5</w:t>
      </w:r>
      <w:r w:rsidRPr="00177F2C">
        <w:rPr>
          <w:sz w:val="23"/>
          <w:szCs w:val="23"/>
        </w:rPr>
        <w:t xml:space="preserve"> № ДАС-</w:t>
      </w:r>
      <w:r w:rsidR="00843386" w:rsidRPr="00177F2C">
        <w:rPr>
          <w:sz w:val="23"/>
          <w:szCs w:val="23"/>
        </w:rPr>
        <w:t>5</w:t>
      </w:r>
      <w:r w:rsidRPr="00177F2C">
        <w:rPr>
          <w:sz w:val="23"/>
          <w:szCs w:val="23"/>
        </w:rPr>
        <w:t>/2</w:t>
      </w:r>
      <w:r w:rsidR="00843386" w:rsidRPr="00177F2C">
        <w:rPr>
          <w:sz w:val="23"/>
          <w:szCs w:val="23"/>
        </w:rPr>
        <w:t>5</w:t>
      </w:r>
      <w:r w:rsidRPr="00177F2C">
        <w:rPr>
          <w:sz w:val="23"/>
          <w:szCs w:val="23"/>
        </w:rPr>
        <w:t xml:space="preserve">, с другой стороны, совместно именуемые «Стороны», а по отдельности – «Сторона», в соответствии с решением Комиссии по </w:t>
      </w:r>
      <w:r w:rsidR="00676F92" w:rsidRPr="00177F2C">
        <w:rPr>
          <w:sz w:val="23"/>
          <w:szCs w:val="23"/>
        </w:rPr>
        <w:t>закупкам АО «Аэропорт Сургут» (</w:t>
      </w:r>
      <w:r w:rsidRPr="00177F2C">
        <w:rPr>
          <w:sz w:val="23"/>
          <w:szCs w:val="23"/>
        </w:rPr>
        <w:t>итоговый протокол от ___ _________202</w:t>
      </w:r>
      <w:r w:rsidR="00E85154" w:rsidRPr="00177F2C">
        <w:rPr>
          <w:sz w:val="23"/>
          <w:szCs w:val="23"/>
        </w:rPr>
        <w:t>5</w:t>
      </w:r>
      <w:r w:rsidRPr="00177F2C">
        <w:rPr>
          <w:sz w:val="23"/>
          <w:szCs w:val="23"/>
        </w:rPr>
        <w:t xml:space="preserve">, </w:t>
      </w:r>
      <w:r w:rsidR="00A13655" w:rsidRPr="00177F2C">
        <w:rPr>
          <w:sz w:val="23"/>
          <w:szCs w:val="23"/>
        </w:rPr>
        <w:t>в ЕИС №_____</w:t>
      </w:r>
      <w:r w:rsidRPr="00177F2C">
        <w:rPr>
          <w:sz w:val="23"/>
          <w:szCs w:val="23"/>
        </w:rPr>
        <w:t xml:space="preserve"> закупка №___/202</w:t>
      </w:r>
      <w:r w:rsidR="00843386" w:rsidRPr="00177F2C">
        <w:rPr>
          <w:sz w:val="23"/>
          <w:szCs w:val="23"/>
        </w:rPr>
        <w:t>5</w:t>
      </w:r>
      <w:r w:rsidRPr="00177F2C">
        <w:rPr>
          <w:sz w:val="23"/>
          <w:szCs w:val="23"/>
        </w:rPr>
        <w:t xml:space="preserve"> ЗП ЭФ) заключили настоящий Договор (далее – «Договор») о нижеследующем:</w:t>
      </w:r>
    </w:p>
    <w:p w14:paraId="59341C98" w14:textId="77777777" w:rsidR="00656305" w:rsidRPr="00177F2C" w:rsidRDefault="00656305" w:rsidP="00390D54">
      <w:pPr>
        <w:tabs>
          <w:tab w:val="left" w:pos="0"/>
        </w:tabs>
        <w:autoSpaceDE w:val="0"/>
        <w:autoSpaceDN w:val="0"/>
        <w:adjustRightInd w:val="0"/>
        <w:spacing w:after="0"/>
        <w:rPr>
          <w:sz w:val="23"/>
          <w:szCs w:val="23"/>
        </w:rPr>
      </w:pPr>
    </w:p>
    <w:p w14:paraId="6579EA6D" w14:textId="77777777" w:rsidR="000B5148" w:rsidRPr="00177F2C" w:rsidRDefault="000B5148" w:rsidP="00390D54">
      <w:pPr>
        <w:tabs>
          <w:tab w:val="left" w:pos="0"/>
        </w:tabs>
        <w:spacing w:after="0"/>
        <w:ind w:right="-1" w:firstLine="567"/>
        <w:jc w:val="center"/>
        <w:rPr>
          <w:b/>
          <w:bCs/>
          <w:sz w:val="23"/>
          <w:szCs w:val="23"/>
        </w:rPr>
      </w:pPr>
      <w:r w:rsidRPr="00177F2C">
        <w:rPr>
          <w:b/>
          <w:bCs/>
          <w:sz w:val="23"/>
          <w:szCs w:val="23"/>
        </w:rPr>
        <w:t>1. ПРЕДМЕТ ДОГОВОРА</w:t>
      </w:r>
    </w:p>
    <w:p w14:paraId="7426FBD7" w14:textId="54099D12" w:rsidR="003F4419" w:rsidRPr="00177F2C" w:rsidRDefault="000B5148" w:rsidP="00390D54">
      <w:pPr>
        <w:spacing w:after="0"/>
        <w:ind w:firstLine="426"/>
        <w:rPr>
          <w:sz w:val="23"/>
          <w:szCs w:val="23"/>
        </w:rPr>
      </w:pPr>
      <w:r w:rsidRPr="00177F2C">
        <w:rPr>
          <w:sz w:val="23"/>
          <w:szCs w:val="23"/>
        </w:rPr>
        <w:t xml:space="preserve">  1.1</w:t>
      </w:r>
      <w:r w:rsidR="003F4419" w:rsidRPr="00177F2C">
        <w:rPr>
          <w:sz w:val="23"/>
          <w:szCs w:val="23"/>
        </w:rPr>
        <w:t xml:space="preserve">. </w:t>
      </w:r>
      <w:r w:rsidR="00DF6606">
        <w:rPr>
          <w:sz w:val="23"/>
          <w:szCs w:val="23"/>
        </w:rPr>
        <w:t xml:space="preserve">Подрядчик </w:t>
      </w:r>
      <w:r w:rsidR="003F4419" w:rsidRPr="00177F2C">
        <w:rPr>
          <w:sz w:val="23"/>
          <w:szCs w:val="23"/>
        </w:rPr>
        <w:t xml:space="preserve">по заданию Заказчика обязуется </w:t>
      </w:r>
      <w:r w:rsidR="00DF6606">
        <w:rPr>
          <w:sz w:val="23"/>
          <w:szCs w:val="23"/>
        </w:rPr>
        <w:t xml:space="preserve">выполнить работы </w:t>
      </w:r>
      <w:r w:rsidR="00E85154" w:rsidRPr="00177F2C">
        <w:rPr>
          <w:sz w:val="23"/>
          <w:szCs w:val="23"/>
        </w:rPr>
        <w:t>по техническому обслуживанию и планово-предупредительному ремонту системы пожарной сигнализации, системы оповещения и управления эвакуацией, автоматических систе</w:t>
      </w:r>
      <w:r w:rsidR="001E46F0" w:rsidRPr="00177F2C">
        <w:rPr>
          <w:sz w:val="23"/>
          <w:szCs w:val="23"/>
        </w:rPr>
        <w:t xml:space="preserve">м пожаротушения на объектах </w:t>
      </w:r>
      <w:r w:rsidR="00DA2F40" w:rsidRPr="00177F2C">
        <w:rPr>
          <w:rFonts w:eastAsia="Calibri"/>
          <w:sz w:val="23"/>
          <w:szCs w:val="23"/>
          <w:lang w:eastAsia="en-US"/>
        </w:rPr>
        <w:t>(далее по тексту – «</w:t>
      </w:r>
      <w:r w:rsidR="00DF6606">
        <w:rPr>
          <w:rFonts w:eastAsia="Calibri"/>
          <w:sz w:val="23"/>
          <w:szCs w:val="23"/>
          <w:lang w:eastAsia="en-US"/>
        </w:rPr>
        <w:t>работы</w:t>
      </w:r>
      <w:r w:rsidR="00DA2F40" w:rsidRPr="00177F2C">
        <w:rPr>
          <w:rFonts w:eastAsia="Calibri"/>
          <w:sz w:val="23"/>
          <w:szCs w:val="23"/>
          <w:lang w:eastAsia="en-US"/>
        </w:rPr>
        <w:t>»</w:t>
      </w:r>
      <w:r w:rsidR="00AD3529" w:rsidRPr="00177F2C">
        <w:rPr>
          <w:rFonts w:eastAsia="Calibri"/>
          <w:sz w:val="23"/>
          <w:szCs w:val="23"/>
          <w:lang w:eastAsia="en-US"/>
        </w:rPr>
        <w:t xml:space="preserve">) </w:t>
      </w:r>
      <w:r w:rsidR="0035003B" w:rsidRPr="00177F2C">
        <w:rPr>
          <w:sz w:val="23"/>
          <w:szCs w:val="23"/>
        </w:rPr>
        <w:t>и передать результат этих</w:t>
      </w:r>
      <w:r w:rsidR="00425C08" w:rsidRPr="00177F2C">
        <w:rPr>
          <w:sz w:val="23"/>
          <w:szCs w:val="23"/>
        </w:rPr>
        <w:t xml:space="preserve"> </w:t>
      </w:r>
      <w:r w:rsidR="00DF6606">
        <w:rPr>
          <w:sz w:val="23"/>
          <w:szCs w:val="23"/>
        </w:rPr>
        <w:t xml:space="preserve">работ </w:t>
      </w:r>
      <w:r w:rsidR="003F4419" w:rsidRPr="00177F2C">
        <w:rPr>
          <w:sz w:val="23"/>
          <w:szCs w:val="23"/>
        </w:rPr>
        <w:t xml:space="preserve">Заказчику, а Заказчик обязуется принять </w:t>
      </w:r>
      <w:r w:rsidR="00DA2F40" w:rsidRPr="00177F2C">
        <w:rPr>
          <w:sz w:val="23"/>
          <w:szCs w:val="23"/>
        </w:rPr>
        <w:t xml:space="preserve">и </w:t>
      </w:r>
      <w:r w:rsidR="003F4419" w:rsidRPr="00177F2C">
        <w:rPr>
          <w:sz w:val="23"/>
          <w:szCs w:val="23"/>
        </w:rPr>
        <w:t xml:space="preserve">оплатить </w:t>
      </w:r>
      <w:r w:rsidR="00761A3F">
        <w:rPr>
          <w:sz w:val="23"/>
          <w:szCs w:val="23"/>
        </w:rPr>
        <w:t>выполненные</w:t>
      </w:r>
      <w:r w:rsidR="00DA2F40" w:rsidRPr="00177F2C">
        <w:rPr>
          <w:sz w:val="23"/>
          <w:szCs w:val="23"/>
        </w:rPr>
        <w:t xml:space="preserve"> </w:t>
      </w:r>
      <w:r w:rsidR="00DF6606">
        <w:rPr>
          <w:sz w:val="23"/>
          <w:szCs w:val="23"/>
        </w:rPr>
        <w:t xml:space="preserve">работы </w:t>
      </w:r>
      <w:r w:rsidR="003F4419" w:rsidRPr="00177F2C">
        <w:rPr>
          <w:sz w:val="23"/>
          <w:szCs w:val="23"/>
        </w:rPr>
        <w:t xml:space="preserve">в порядке и на условиях, предусмотренных настоящим Договором. Описание </w:t>
      </w:r>
      <w:r w:rsidR="00DF6606">
        <w:rPr>
          <w:sz w:val="23"/>
          <w:szCs w:val="23"/>
        </w:rPr>
        <w:t xml:space="preserve">работ </w:t>
      </w:r>
      <w:r w:rsidR="002E09B8" w:rsidRPr="00177F2C">
        <w:rPr>
          <w:sz w:val="23"/>
          <w:szCs w:val="23"/>
        </w:rPr>
        <w:t xml:space="preserve">и данные объектов </w:t>
      </w:r>
      <w:r w:rsidR="003F4419" w:rsidRPr="00177F2C">
        <w:rPr>
          <w:sz w:val="23"/>
          <w:szCs w:val="23"/>
        </w:rPr>
        <w:t>указан</w:t>
      </w:r>
      <w:r w:rsidR="00140C97">
        <w:rPr>
          <w:sz w:val="23"/>
          <w:szCs w:val="23"/>
        </w:rPr>
        <w:t>ы</w:t>
      </w:r>
      <w:r w:rsidR="003F4419" w:rsidRPr="00177F2C">
        <w:rPr>
          <w:sz w:val="23"/>
          <w:szCs w:val="23"/>
        </w:rPr>
        <w:t xml:space="preserve"> в Техническом задании (приложение №2 к настоящему Договору)</w:t>
      </w:r>
      <w:r w:rsidR="003C5A61">
        <w:rPr>
          <w:sz w:val="23"/>
          <w:szCs w:val="23"/>
        </w:rPr>
        <w:t>, далее – Техническое задание</w:t>
      </w:r>
      <w:r w:rsidR="003F4419" w:rsidRPr="00177F2C">
        <w:rPr>
          <w:sz w:val="23"/>
          <w:szCs w:val="23"/>
        </w:rPr>
        <w:t xml:space="preserve">. </w:t>
      </w:r>
    </w:p>
    <w:p w14:paraId="169857A7" w14:textId="09557A6B" w:rsidR="000B5148" w:rsidRPr="00177F2C" w:rsidRDefault="000B5148" w:rsidP="00390D54">
      <w:pPr>
        <w:suppressAutoHyphens/>
        <w:spacing w:after="0"/>
        <w:ind w:firstLine="567"/>
        <w:rPr>
          <w:sz w:val="23"/>
          <w:szCs w:val="23"/>
        </w:rPr>
      </w:pPr>
      <w:r w:rsidRPr="00177F2C">
        <w:rPr>
          <w:sz w:val="23"/>
          <w:szCs w:val="23"/>
        </w:rPr>
        <w:t xml:space="preserve">1.2. </w:t>
      </w:r>
      <w:r w:rsidR="00DF6606">
        <w:rPr>
          <w:sz w:val="23"/>
          <w:szCs w:val="23"/>
        </w:rPr>
        <w:t xml:space="preserve">Выполненные работы </w:t>
      </w:r>
      <w:r w:rsidRPr="00177F2C">
        <w:rPr>
          <w:sz w:val="23"/>
          <w:szCs w:val="23"/>
        </w:rPr>
        <w:t xml:space="preserve">должны отвечать условиям Договора, требованиям действующего законодательства Российской Федерации. </w:t>
      </w:r>
      <w:r w:rsidR="00140C97">
        <w:rPr>
          <w:sz w:val="23"/>
          <w:szCs w:val="23"/>
        </w:rPr>
        <w:t>Подрядчик гарантирует и заверяет Заказчика в том, что он обладает всеми необходимыми разрешениями для выполнения работ в соответствии с условиями договора (ст. 431,2 ГК РФ).</w:t>
      </w:r>
    </w:p>
    <w:p w14:paraId="6D674E8C" w14:textId="438ECEB1" w:rsidR="000B5148" w:rsidRPr="00177F2C" w:rsidRDefault="00DF6606" w:rsidP="00390D54">
      <w:pPr>
        <w:tabs>
          <w:tab w:val="left" w:pos="0"/>
        </w:tabs>
        <w:spacing w:after="0"/>
        <w:ind w:right="-1" w:firstLine="567"/>
        <w:rPr>
          <w:sz w:val="23"/>
          <w:szCs w:val="23"/>
        </w:rPr>
      </w:pPr>
      <w:r>
        <w:rPr>
          <w:sz w:val="23"/>
          <w:szCs w:val="23"/>
        </w:rPr>
        <w:t xml:space="preserve">Подрядчик </w:t>
      </w:r>
      <w:r w:rsidR="000B5148" w:rsidRPr="00177F2C">
        <w:rPr>
          <w:sz w:val="23"/>
          <w:szCs w:val="23"/>
        </w:rPr>
        <w:t>гарантирует, что он обладает всеми необходимыми разрешениями на право</w:t>
      </w:r>
      <w:r>
        <w:rPr>
          <w:sz w:val="23"/>
          <w:szCs w:val="23"/>
        </w:rPr>
        <w:t xml:space="preserve"> выполнять работы</w:t>
      </w:r>
      <w:r w:rsidR="000E089B" w:rsidRPr="00177F2C">
        <w:rPr>
          <w:sz w:val="23"/>
          <w:szCs w:val="23"/>
        </w:rPr>
        <w:t xml:space="preserve">, имеет действующую лицензию от ____________ № _______________________. </w:t>
      </w:r>
    </w:p>
    <w:p w14:paraId="31B33A24" w14:textId="6DAF0DA6" w:rsidR="00140C97" w:rsidRDefault="000B5148" w:rsidP="00390D54">
      <w:pPr>
        <w:spacing w:after="0"/>
        <w:ind w:firstLine="567"/>
        <w:rPr>
          <w:snapToGrid w:val="0"/>
          <w:sz w:val="23"/>
          <w:szCs w:val="23"/>
        </w:rPr>
      </w:pPr>
      <w:r w:rsidRPr="00177F2C">
        <w:rPr>
          <w:snapToGrid w:val="0"/>
          <w:sz w:val="23"/>
          <w:szCs w:val="23"/>
        </w:rPr>
        <w:t xml:space="preserve">1.3. </w:t>
      </w:r>
      <w:r w:rsidR="00140C97" w:rsidRPr="00140C97">
        <w:rPr>
          <w:snapToGrid w:val="0"/>
          <w:sz w:val="23"/>
          <w:szCs w:val="23"/>
        </w:rPr>
        <w:t xml:space="preserve">Техническое обслуживание и планово-предупредительный ремонт системы пожарной сигнализации, системы оповещения и управления эвакуацией, автоматических систем пожаротушения на объектах выполняются в целях </w:t>
      </w:r>
      <w:r w:rsidR="00DA4056">
        <w:rPr>
          <w:snapToGrid w:val="0"/>
          <w:sz w:val="23"/>
          <w:szCs w:val="23"/>
        </w:rPr>
        <w:t>их</w:t>
      </w:r>
      <w:r w:rsidR="00140C97">
        <w:rPr>
          <w:snapToGrid w:val="0"/>
          <w:sz w:val="23"/>
          <w:szCs w:val="23"/>
        </w:rPr>
        <w:t xml:space="preserve"> </w:t>
      </w:r>
      <w:r w:rsidR="00140C97" w:rsidRPr="00140C97">
        <w:rPr>
          <w:snapToGrid w:val="0"/>
          <w:sz w:val="23"/>
          <w:szCs w:val="23"/>
        </w:rPr>
        <w:t>содержания в исправном состоянии в соответствии с установленными нормами, правилами и процедурами с учётом условий эксплуатации</w:t>
      </w:r>
      <w:r w:rsidR="00140C97">
        <w:rPr>
          <w:snapToGrid w:val="0"/>
          <w:sz w:val="23"/>
          <w:szCs w:val="23"/>
        </w:rPr>
        <w:t>.</w:t>
      </w:r>
    </w:p>
    <w:p w14:paraId="2F3D497F" w14:textId="4DF731A0" w:rsidR="000B5148" w:rsidRPr="00177F2C" w:rsidRDefault="00DF6606" w:rsidP="00390D54">
      <w:pPr>
        <w:spacing w:after="0"/>
        <w:ind w:firstLine="567"/>
        <w:rPr>
          <w:snapToGrid w:val="0"/>
          <w:sz w:val="23"/>
          <w:szCs w:val="23"/>
        </w:rPr>
      </w:pPr>
      <w:r>
        <w:rPr>
          <w:snapToGrid w:val="0"/>
          <w:sz w:val="23"/>
          <w:szCs w:val="23"/>
        </w:rPr>
        <w:t xml:space="preserve">Работы </w:t>
      </w:r>
      <w:r w:rsidR="007B333F">
        <w:rPr>
          <w:snapToGrid w:val="0"/>
          <w:sz w:val="23"/>
          <w:szCs w:val="23"/>
        </w:rPr>
        <w:t xml:space="preserve">за соответствующий месяц </w:t>
      </w:r>
      <w:r w:rsidR="000B5148" w:rsidRPr="00177F2C">
        <w:rPr>
          <w:snapToGrid w:val="0"/>
          <w:sz w:val="23"/>
          <w:szCs w:val="23"/>
        </w:rPr>
        <w:t>считаются вып</w:t>
      </w:r>
      <w:r w:rsidR="00E176C0" w:rsidRPr="00177F2C">
        <w:rPr>
          <w:snapToGrid w:val="0"/>
          <w:sz w:val="23"/>
          <w:szCs w:val="23"/>
        </w:rPr>
        <w:t xml:space="preserve">олненными после подписания </w:t>
      </w:r>
      <w:bookmarkStart w:id="4" w:name="_Hlk195184671"/>
      <w:r w:rsidR="00E176C0" w:rsidRPr="00177F2C">
        <w:rPr>
          <w:snapToGrid w:val="0"/>
          <w:sz w:val="23"/>
          <w:szCs w:val="23"/>
        </w:rPr>
        <w:t>А</w:t>
      </w:r>
      <w:r w:rsidR="00B3735F" w:rsidRPr="00177F2C">
        <w:rPr>
          <w:snapToGrid w:val="0"/>
          <w:sz w:val="23"/>
          <w:szCs w:val="23"/>
        </w:rPr>
        <w:t xml:space="preserve">кта </w:t>
      </w:r>
      <w:r w:rsidR="000B5148" w:rsidRPr="00177F2C">
        <w:rPr>
          <w:snapToGrid w:val="0"/>
          <w:sz w:val="23"/>
          <w:szCs w:val="23"/>
        </w:rPr>
        <w:t xml:space="preserve">сдачи – приемки выполненных </w:t>
      </w:r>
      <w:bookmarkEnd w:id="4"/>
      <w:r w:rsidR="00CA6F34" w:rsidRPr="00177F2C">
        <w:rPr>
          <w:snapToGrid w:val="0"/>
          <w:sz w:val="23"/>
          <w:szCs w:val="23"/>
        </w:rPr>
        <w:t>работ</w:t>
      </w:r>
      <w:r w:rsidR="007B333F">
        <w:rPr>
          <w:snapToGrid w:val="0"/>
          <w:sz w:val="23"/>
          <w:szCs w:val="23"/>
        </w:rPr>
        <w:t xml:space="preserve"> без замечаний </w:t>
      </w:r>
      <w:r w:rsidR="004B5F19">
        <w:rPr>
          <w:snapToGrid w:val="0"/>
          <w:sz w:val="23"/>
          <w:szCs w:val="23"/>
        </w:rPr>
        <w:t>Заказчика</w:t>
      </w:r>
      <w:r w:rsidR="00CA6F34" w:rsidRPr="00177F2C">
        <w:rPr>
          <w:snapToGrid w:val="0"/>
          <w:sz w:val="23"/>
          <w:szCs w:val="23"/>
        </w:rPr>
        <w:t xml:space="preserve"> и</w:t>
      </w:r>
      <w:r w:rsidR="00D52263" w:rsidRPr="00177F2C">
        <w:rPr>
          <w:snapToGrid w:val="0"/>
          <w:sz w:val="23"/>
          <w:szCs w:val="23"/>
        </w:rPr>
        <w:t xml:space="preserve"> выставле</w:t>
      </w:r>
      <w:r w:rsidR="007B333F">
        <w:rPr>
          <w:snapToGrid w:val="0"/>
          <w:sz w:val="23"/>
          <w:szCs w:val="23"/>
        </w:rPr>
        <w:t>ния</w:t>
      </w:r>
      <w:r w:rsidR="00D52263" w:rsidRPr="00177F2C">
        <w:rPr>
          <w:snapToGrid w:val="0"/>
          <w:sz w:val="23"/>
          <w:szCs w:val="23"/>
        </w:rPr>
        <w:t xml:space="preserve"> </w:t>
      </w:r>
      <w:r>
        <w:rPr>
          <w:snapToGrid w:val="0"/>
          <w:sz w:val="23"/>
          <w:szCs w:val="23"/>
        </w:rPr>
        <w:t xml:space="preserve">Подрядчиком </w:t>
      </w:r>
      <w:r w:rsidR="00D52263" w:rsidRPr="00177F2C">
        <w:rPr>
          <w:snapToGrid w:val="0"/>
          <w:sz w:val="23"/>
          <w:szCs w:val="23"/>
        </w:rPr>
        <w:t>счета.</w:t>
      </w:r>
    </w:p>
    <w:p w14:paraId="7018EED8" w14:textId="18EEF9BC" w:rsidR="00140C97" w:rsidRDefault="003F643B" w:rsidP="009F2C44">
      <w:pPr>
        <w:spacing w:after="0"/>
        <w:ind w:firstLine="567"/>
        <w:rPr>
          <w:sz w:val="23"/>
          <w:szCs w:val="23"/>
        </w:rPr>
      </w:pPr>
      <w:r w:rsidRPr="00177F2C">
        <w:rPr>
          <w:sz w:val="23"/>
          <w:szCs w:val="23"/>
        </w:rPr>
        <w:t>1.</w:t>
      </w:r>
      <w:r w:rsidR="00654C77" w:rsidRPr="00177F2C">
        <w:rPr>
          <w:sz w:val="23"/>
          <w:szCs w:val="23"/>
        </w:rPr>
        <w:t>4</w:t>
      </w:r>
      <w:r w:rsidRPr="00177F2C">
        <w:rPr>
          <w:sz w:val="23"/>
          <w:szCs w:val="23"/>
        </w:rPr>
        <w:t xml:space="preserve">. </w:t>
      </w:r>
      <w:r w:rsidR="00140C97" w:rsidRPr="00140C97">
        <w:rPr>
          <w:sz w:val="23"/>
          <w:szCs w:val="23"/>
        </w:rPr>
        <w:t>Срок выполнения работ: ежемесячно</w:t>
      </w:r>
      <w:r w:rsidR="007B333F">
        <w:rPr>
          <w:sz w:val="23"/>
          <w:szCs w:val="23"/>
        </w:rPr>
        <w:t>,</w:t>
      </w:r>
      <w:r w:rsidR="00140C97" w:rsidRPr="00140C97">
        <w:rPr>
          <w:sz w:val="23"/>
          <w:szCs w:val="23"/>
        </w:rPr>
        <w:t xml:space="preserve"> в течение 12 месяцев с даты заключения Договора в соответствии с графиком, согласованном Сторонами</w:t>
      </w:r>
      <w:r w:rsidR="003C5A61">
        <w:rPr>
          <w:sz w:val="23"/>
          <w:szCs w:val="23"/>
        </w:rPr>
        <w:t xml:space="preserve"> (приложение №_____ к Техническому заданию)</w:t>
      </w:r>
    </w:p>
    <w:p w14:paraId="08A2DBF3" w14:textId="77777777" w:rsidR="00140C97" w:rsidRDefault="00140C97" w:rsidP="009F2C44">
      <w:pPr>
        <w:spacing w:after="0"/>
        <w:ind w:firstLine="567"/>
        <w:rPr>
          <w:sz w:val="23"/>
          <w:szCs w:val="23"/>
        </w:rPr>
      </w:pPr>
    </w:p>
    <w:p w14:paraId="4673E9E0" w14:textId="5A909460" w:rsidR="000B5148" w:rsidRPr="00177F2C" w:rsidRDefault="000B5148" w:rsidP="00390D54">
      <w:pPr>
        <w:tabs>
          <w:tab w:val="left" w:leader="underscore" w:pos="0"/>
          <w:tab w:val="left" w:pos="426"/>
          <w:tab w:val="left" w:pos="709"/>
        </w:tabs>
        <w:spacing w:after="0"/>
        <w:ind w:right="-1" w:firstLine="567"/>
        <w:jc w:val="center"/>
        <w:rPr>
          <w:b/>
          <w:bCs/>
          <w:sz w:val="23"/>
          <w:szCs w:val="23"/>
        </w:rPr>
      </w:pPr>
      <w:r w:rsidRPr="00177F2C">
        <w:rPr>
          <w:b/>
          <w:bCs/>
          <w:sz w:val="23"/>
          <w:szCs w:val="23"/>
        </w:rPr>
        <w:t xml:space="preserve">2. </w:t>
      </w:r>
      <w:r w:rsidR="00DE2604" w:rsidRPr="00177F2C">
        <w:rPr>
          <w:b/>
          <w:bCs/>
          <w:sz w:val="23"/>
          <w:szCs w:val="23"/>
        </w:rPr>
        <w:t>ЦЕНА</w:t>
      </w:r>
      <w:r w:rsidRPr="00177F2C">
        <w:rPr>
          <w:b/>
          <w:bCs/>
          <w:sz w:val="23"/>
          <w:szCs w:val="23"/>
        </w:rPr>
        <w:t xml:space="preserve"> </w:t>
      </w:r>
      <w:r w:rsidR="00166239" w:rsidRPr="00177F2C">
        <w:rPr>
          <w:b/>
          <w:bCs/>
          <w:sz w:val="23"/>
          <w:szCs w:val="23"/>
        </w:rPr>
        <w:t>ДОГОВОРА И УСЛОВИЯ ОПЛАТЫ</w:t>
      </w:r>
    </w:p>
    <w:p w14:paraId="67E012E9" w14:textId="29303330" w:rsidR="000B5148" w:rsidRPr="00177F2C" w:rsidRDefault="000B5148" w:rsidP="00390D54">
      <w:pPr>
        <w:tabs>
          <w:tab w:val="left" w:pos="0"/>
        </w:tabs>
        <w:spacing w:after="0"/>
        <w:ind w:right="-1" w:firstLine="567"/>
        <w:rPr>
          <w:sz w:val="23"/>
          <w:szCs w:val="23"/>
        </w:rPr>
      </w:pPr>
      <w:r w:rsidRPr="00177F2C">
        <w:rPr>
          <w:sz w:val="23"/>
          <w:szCs w:val="23"/>
        </w:rPr>
        <w:t xml:space="preserve">2.1. </w:t>
      </w:r>
      <w:r w:rsidR="00DE2604" w:rsidRPr="00177F2C">
        <w:rPr>
          <w:sz w:val="23"/>
          <w:szCs w:val="23"/>
        </w:rPr>
        <w:t>Цена</w:t>
      </w:r>
      <w:r w:rsidRPr="00177F2C">
        <w:rPr>
          <w:sz w:val="23"/>
          <w:szCs w:val="23"/>
        </w:rPr>
        <w:t xml:space="preserve"> </w:t>
      </w:r>
      <w:r w:rsidR="00DF6606">
        <w:rPr>
          <w:sz w:val="23"/>
          <w:szCs w:val="23"/>
        </w:rPr>
        <w:t xml:space="preserve">выполненных работ </w:t>
      </w:r>
      <w:r w:rsidRPr="00177F2C">
        <w:rPr>
          <w:sz w:val="23"/>
          <w:szCs w:val="23"/>
        </w:rPr>
        <w:t xml:space="preserve">согласно </w:t>
      </w:r>
      <w:r w:rsidR="00C00BFE" w:rsidRPr="00177F2C">
        <w:rPr>
          <w:sz w:val="23"/>
          <w:szCs w:val="23"/>
        </w:rPr>
        <w:t>Расчету стоимости</w:t>
      </w:r>
      <w:r w:rsidR="00D21969" w:rsidRPr="00177F2C">
        <w:rPr>
          <w:sz w:val="23"/>
          <w:szCs w:val="23"/>
        </w:rPr>
        <w:t xml:space="preserve"> (приложение №</w:t>
      </w:r>
      <w:r w:rsidR="00DE2604" w:rsidRPr="00177F2C">
        <w:rPr>
          <w:sz w:val="23"/>
          <w:szCs w:val="23"/>
        </w:rPr>
        <w:t xml:space="preserve">1 к настоящему Договору)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r w:rsidRPr="00177F2C">
        <w:rPr>
          <w:sz w:val="23"/>
          <w:szCs w:val="23"/>
        </w:rPr>
        <w:t xml:space="preserve"> </w:t>
      </w:r>
    </w:p>
    <w:p w14:paraId="093DB7CB" w14:textId="63059228" w:rsidR="004B5F19" w:rsidRPr="00814FF5" w:rsidRDefault="003C5A61" w:rsidP="00814FF5">
      <w:pPr>
        <w:widowControl w:val="0"/>
        <w:tabs>
          <w:tab w:val="left" w:pos="322"/>
        </w:tabs>
        <w:suppressAutoHyphens/>
        <w:spacing w:after="0"/>
        <w:rPr>
          <w:i/>
          <w:color w:val="000000"/>
          <w:sz w:val="22"/>
          <w:szCs w:val="22"/>
        </w:rPr>
      </w:pPr>
      <w:r>
        <w:rPr>
          <w:sz w:val="23"/>
          <w:szCs w:val="23"/>
        </w:rPr>
        <w:t xml:space="preserve">       </w:t>
      </w:r>
      <w:r w:rsidR="00425C08" w:rsidRPr="00177F2C">
        <w:rPr>
          <w:sz w:val="23"/>
          <w:szCs w:val="23"/>
        </w:rPr>
        <w:t>Цена Д</w:t>
      </w:r>
      <w:r w:rsidR="00DE2604" w:rsidRPr="00177F2C">
        <w:rPr>
          <w:sz w:val="23"/>
          <w:szCs w:val="23"/>
        </w:rPr>
        <w:t xml:space="preserve">оговора включает компенсацию издержек </w:t>
      </w:r>
      <w:r w:rsidR="00917638">
        <w:rPr>
          <w:sz w:val="23"/>
          <w:szCs w:val="23"/>
        </w:rPr>
        <w:t xml:space="preserve">Подрядчика </w:t>
      </w:r>
      <w:r w:rsidR="00DE2604" w:rsidRPr="00177F2C">
        <w:rPr>
          <w:sz w:val="23"/>
          <w:szCs w:val="23"/>
        </w:rPr>
        <w:t>и причитающееся ему вознаграждение</w:t>
      </w:r>
      <w:r w:rsidR="004B5F19">
        <w:rPr>
          <w:sz w:val="22"/>
          <w:szCs w:val="22"/>
        </w:rPr>
        <w:t>, в том числе</w:t>
      </w:r>
      <w:r w:rsidR="004B5F19" w:rsidRPr="003810C5">
        <w:rPr>
          <w:sz w:val="22"/>
          <w:szCs w:val="22"/>
        </w:rPr>
        <w:t>: стоимость выполнения работ,</w:t>
      </w:r>
      <w:r w:rsidR="004B5F19">
        <w:rPr>
          <w:sz w:val="22"/>
          <w:szCs w:val="22"/>
        </w:rPr>
        <w:t xml:space="preserve"> </w:t>
      </w:r>
      <w:r w:rsidR="00814FF5">
        <w:rPr>
          <w:sz w:val="22"/>
          <w:szCs w:val="22"/>
        </w:rPr>
        <w:t xml:space="preserve">стоимость </w:t>
      </w:r>
      <w:r w:rsidR="00814FF5" w:rsidRPr="00540DC8">
        <w:rPr>
          <w:color w:val="000000"/>
          <w:sz w:val="22"/>
          <w:szCs w:val="22"/>
        </w:rPr>
        <w:t>необходим</w:t>
      </w:r>
      <w:r w:rsidR="00814FF5">
        <w:rPr>
          <w:color w:val="000000"/>
          <w:sz w:val="22"/>
          <w:szCs w:val="22"/>
        </w:rPr>
        <w:t>ых материалов,</w:t>
      </w:r>
      <w:r w:rsidR="00814FF5" w:rsidRPr="00540DC8">
        <w:rPr>
          <w:color w:val="000000"/>
          <w:sz w:val="22"/>
          <w:szCs w:val="22"/>
        </w:rPr>
        <w:t xml:space="preserve"> техническ</w:t>
      </w:r>
      <w:r w:rsidR="00814FF5">
        <w:rPr>
          <w:color w:val="000000"/>
          <w:sz w:val="22"/>
          <w:szCs w:val="22"/>
        </w:rPr>
        <w:t>ого</w:t>
      </w:r>
      <w:r w:rsidR="00814FF5" w:rsidRPr="00540DC8">
        <w:rPr>
          <w:color w:val="000000"/>
          <w:sz w:val="22"/>
          <w:szCs w:val="22"/>
        </w:rPr>
        <w:t xml:space="preserve"> инструмент</w:t>
      </w:r>
      <w:r w:rsidR="00814FF5">
        <w:rPr>
          <w:color w:val="000000"/>
          <w:sz w:val="22"/>
          <w:szCs w:val="22"/>
        </w:rPr>
        <w:t>а</w:t>
      </w:r>
      <w:r w:rsidR="00814FF5" w:rsidRPr="00540DC8">
        <w:rPr>
          <w:color w:val="000000"/>
          <w:sz w:val="22"/>
          <w:szCs w:val="22"/>
        </w:rPr>
        <w:t xml:space="preserve"> и оборудовани</w:t>
      </w:r>
      <w:r w:rsidR="00814FF5">
        <w:rPr>
          <w:color w:val="000000"/>
          <w:sz w:val="22"/>
          <w:szCs w:val="22"/>
        </w:rPr>
        <w:t>я</w:t>
      </w:r>
      <w:r w:rsidR="00814FF5" w:rsidRPr="00540DC8">
        <w:rPr>
          <w:color w:val="000000"/>
          <w:sz w:val="22"/>
          <w:szCs w:val="22"/>
        </w:rPr>
        <w:t xml:space="preserve"> для проведения работ</w:t>
      </w:r>
      <w:r w:rsidR="00814FF5">
        <w:rPr>
          <w:sz w:val="22"/>
          <w:szCs w:val="22"/>
        </w:rPr>
        <w:t xml:space="preserve">, </w:t>
      </w:r>
      <w:r w:rsidR="00814FF5" w:rsidRPr="003810C5">
        <w:rPr>
          <w:sz w:val="22"/>
          <w:szCs w:val="22"/>
        </w:rPr>
        <w:t xml:space="preserve"> </w:t>
      </w:r>
      <w:r w:rsidR="004B5F19" w:rsidRPr="007A187F">
        <w:rPr>
          <w:sz w:val="22"/>
          <w:szCs w:val="22"/>
          <w:highlight w:val="yellow"/>
        </w:rPr>
        <w:t xml:space="preserve">стоимость </w:t>
      </w:r>
      <w:r w:rsidR="004B5F19">
        <w:rPr>
          <w:sz w:val="22"/>
          <w:szCs w:val="22"/>
          <w:highlight w:val="yellow"/>
        </w:rPr>
        <w:t>комплектующих</w:t>
      </w:r>
      <w:r w:rsidR="004B5F19" w:rsidRPr="007A187F">
        <w:rPr>
          <w:sz w:val="22"/>
          <w:szCs w:val="22"/>
          <w:highlight w:val="yellow"/>
        </w:rPr>
        <w:t xml:space="preserve"> и запасных частей, предоставляемых Подрядчиком на сумму </w:t>
      </w:r>
      <w:r w:rsidR="004B5F19" w:rsidRPr="00D726A1">
        <w:rPr>
          <w:b/>
          <w:bCs/>
          <w:sz w:val="22"/>
          <w:szCs w:val="22"/>
          <w:highlight w:val="yellow"/>
        </w:rPr>
        <w:t xml:space="preserve">до 3 000,00 (трех тысяч рублей 00 копеек) </w:t>
      </w:r>
      <w:r w:rsidR="004B5F19" w:rsidRPr="00D726A1">
        <w:rPr>
          <w:b/>
          <w:bCs/>
          <w:sz w:val="22"/>
          <w:szCs w:val="22"/>
          <w:highlight w:val="yellow"/>
          <w:u w:val="single"/>
        </w:rPr>
        <w:t>включительно</w:t>
      </w:r>
      <w:r w:rsidR="004B5F19" w:rsidRPr="00D726A1">
        <w:rPr>
          <w:b/>
          <w:bCs/>
          <w:sz w:val="22"/>
          <w:szCs w:val="22"/>
          <w:highlight w:val="yellow"/>
        </w:rPr>
        <w:t xml:space="preserve"> в месяц (без учета НДС)</w:t>
      </w:r>
      <w:r w:rsidR="004B5F19">
        <w:rPr>
          <w:sz w:val="22"/>
          <w:szCs w:val="22"/>
        </w:rPr>
        <w:t xml:space="preserve"> </w:t>
      </w:r>
      <w:r w:rsidR="004B5F19" w:rsidRPr="007A187F">
        <w:rPr>
          <w:sz w:val="22"/>
          <w:szCs w:val="22"/>
          <w:highlight w:val="yellow"/>
        </w:rPr>
        <w:t>для замены вышедших из строя</w:t>
      </w:r>
      <w:r w:rsidR="004B5F19" w:rsidRPr="003810C5">
        <w:rPr>
          <w:sz w:val="22"/>
          <w:szCs w:val="22"/>
        </w:rPr>
        <w:t>, затраты по гарантийным обязательствам, инфляционные ожидания и финансовые риски</w:t>
      </w:r>
      <w:r w:rsidR="004B5F19">
        <w:rPr>
          <w:sz w:val="22"/>
          <w:szCs w:val="22"/>
        </w:rPr>
        <w:t xml:space="preserve"> Подрядчика</w:t>
      </w:r>
      <w:r w:rsidR="004B5F19" w:rsidRPr="003810C5">
        <w:rPr>
          <w:sz w:val="22"/>
          <w:szCs w:val="22"/>
        </w:rPr>
        <w:t>, подлежащие уплате налоги, сборы и другие обязательные платежи, а также иные расходы, связанные с выполнением работ</w:t>
      </w:r>
      <w:r w:rsidR="004B5F19">
        <w:rPr>
          <w:sz w:val="22"/>
          <w:szCs w:val="22"/>
        </w:rPr>
        <w:t xml:space="preserve"> по договору</w:t>
      </w:r>
      <w:r w:rsidR="004B5F19" w:rsidRPr="003810C5">
        <w:rPr>
          <w:sz w:val="22"/>
          <w:szCs w:val="22"/>
        </w:rPr>
        <w:t>.</w:t>
      </w:r>
    </w:p>
    <w:p w14:paraId="5675BECF" w14:textId="3060F46A" w:rsidR="004B5F19" w:rsidRPr="00177F2C" w:rsidRDefault="00814FF5" w:rsidP="00814FF5">
      <w:pPr>
        <w:tabs>
          <w:tab w:val="left" w:pos="0"/>
        </w:tabs>
        <w:spacing w:after="0"/>
        <w:ind w:right="-1"/>
        <w:rPr>
          <w:ins w:id="5" w:author="Никитина Екатерина Александровна" w:date="2025-03-14T11:52:00Z"/>
          <w:sz w:val="23"/>
          <w:szCs w:val="23"/>
        </w:rPr>
      </w:pPr>
      <w:r>
        <w:rPr>
          <w:sz w:val="22"/>
          <w:szCs w:val="22"/>
        </w:rPr>
        <w:t xml:space="preserve">        </w:t>
      </w:r>
      <w:r w:rsidR="000B5148" w:rsidRPr="00177F2C">
        <w:rPr>
          <w:sz w:val="23"/>
          <w:szCs w:val="23"/>
        </w:rPr>
        <w:t xml:space="preserve">2.2. </w:t>
      </w:r>
      <w:r w:rsidR="004B5F19">
        <w:rPr>
          <w:sz w:val="22"/>
          <w:szCs w:val="22"/>
          <w:highlight w:val="yellow"/>
        </w:rPr>
        <w:t xml:space="preserve">При возникновении </w:t>
      </w:r>
      <w:r w:rsidR="004B5F19" w:rsidRPr="004E17D1">
        <w:rPr>
          <w:sz w:val="22"/>
          <w:szCs w:val="22"/>
          <w:highlight w:val="yellow"/>
        </w:rPr>
        <w:t xml:space="preserve">необходимости </w:t>
      </w:r>
      <w:r w:rsidR="004B5F19">
        <w:rPr>
          <w:sz w:val="22"/>
          <w:szCs w:val="22"/>
          <w:highlight w:val="yellow"/>
        </w:rPr>
        <w:t>замены вышедших из строя</w:t>
      </w:r>
      <w:r w:rsidR="004B5F19" w:rsidRPr="004E17D1">
        <w:rPr>
          <w:sz w:val="22"/>
          <w:szCs w:val="22"/>
          <w:highlight w:val="yellow"/>
        </w:rPr>
        <w:t xml:space="preserve"> комплектующих и запасных частей на сумму </w:t>
      </w:r>
      <w:r w:rsidR="004B5F19" w:rsidRPr="00D726A1">
        <w:rPr>
          <w:b/>
          <w:bCs/>
          <w:sz w:val="22"/>
          <w:szCs w:val="22"/>
          <w:highlight w:val="yellow"/>
          <w:u w:val="single"/>
        </w:rPr>
        <w:t>от</w:t>
      </w:r>
      <w:r w:rsidR="004B5F19" w:rsidRPr="00D726A1">
        <w:rPr>
          <w:b/>
          <w:bCs/>
          <w:sz w:val="22"/>
          <w:szCs w:val="22"/>
          <w:highlight w:val="yellow"/>
        </w:rPr>
        <w:t xml:space="preserve"> 3 000,01 (трех тысяч рублей 01 копейка) в месяц (без учета НДС) </w:t>
      </w:r>
      <w:r w:rsidR="004B5F19" w:rsidRPr="00D726A1">
        <w:rPr>
          <w:b/>
          <w:bCs/>
          <w:sz w:val="22"/>
          <w:szCs w:val="22"/>
          <w:highlight w:val="yellow"/>
          <w:u w:val="single"/>
        </w:rPr>
        <w:t>и более</w:t>
      </w:r>
      <w:r w:rsidR="004B5F19" w:rsidRPr="00D726A1">
        <w:rPr>
          <w:sz w:val="22"/>
          <w:szCs w:val="22"/>
          <w:highlight w:val="yellow"/>
        </w:rPr>
        <w:t>, согласованных с Заказчиком и не предусмотренных Договором, цена Договора может быть изменена по дополнительному соглашению к Договору, подписанному Сторонами.</w:t>
      </w:r>
    </w:p>
    <w:p w14:paraId="4DC5F5E2" w14:textId="008DAEC0" w:rsidR="00DE2604" w:rsidRPr="00177F2C" w:rsidRDefault="000B5148" w:rsidP="004B5F19">
      <w:pPr>
        <w:tabs>
          <w:tab w:val="left" w:pos="0"/>
        </w:tabs>
        <w:spacing w:after="0"/>
        <w:ind w:right="-1" w:firstLine="567"/>
        <w:rPr>
          <w:sz w:val="23"/>
          <w:szCs w:val="23"/>
        </w:rPr>
      </w:pPr>
      <w:r w:rsidRPr="00177F2C">
        <w:rPr>
          <w:sz w:val="23"/>
          <w:szCs w:val="23"/>
        </w:rPr>
        <w:lastRenderedPageBreak/>
        <w:t xml:space="preserve">2.3. </w:t>
      </w:r>
      <w:r w:rsidR="00E176C0" w:rsidRPr="00177F2C">
        <w:rPr>
          <w:sz w:val="23"/>
          <w:szCs w:val="23"/>
        </w:rPr>
        <w:t xml:space="preserve">За количество </w:t>
      </w:r>
      <w:r w:rsidR="00DF6606">
        <w:rPr>
          <w:sz w:val="23"/>
          <w:szCs w:val="23"/>
        </w:rPr>
        <w:t xml:space="preserve">выполненных работ </w:t>
      </w:r>
      <w:r w:rsidR="00E176C0" w:rsidRPr="00177F2C">
        <w:rPr>
          <w:sz w:val="23"/>
          <w:szCs w:val="23"/>
        </w:rPr>
        <w:t xml:space="preserve">принимается сумма фактически </w:t>
      </w:r>
      <w:r w:rsidR="00DF6606">
        <w:rPr>
          <w:sz w:val="23"/>
          <w:szCs w:val="23"/>
        </w:rPr>
        <w:t xml:space="preserve">выполненных работ </w:t>
      </w:r>
      <w:r w:rsidR="00E176C0" w:rsidRPr="00177F2C">
        <w:rPr>
          <w:sz w:val="23"/>
          <w:szCs w:val="23"/>
        </w:rPr>
        <w:t>в прошедшем месяце</w:t>
      </w:r>
      <w:r w:rsidR="00AC2E48" w:rsidRPr="00177F2C">
        <w:rPr>
          <w:sz w:val="23"/>
          <w:szCs w:val="23"/>
        </w:rPr>
        <w:t>.</w:t>
      </w:r>
    </w:p>
    <w:p w14:paraId="3E76C48E" w14:textId="154C6379" w:rsidR="000B5148" w:rsidRPr="00177F2C" w:rsidRDefault="000B5148" w:rsidP="00390D54">
      <w:pPr>
        <w:autoSpaceDE w:val="0"/>
        <w:autoSpaceDN w:val="0"/>
        <w:adjustRightInd w:val="0"/>
        <w:spacing w:after="0"/>
        <w:ind w:right="-1" w:firstLine="567"/>
        <w:rPr>
          <w:sz w:val="23"/>
          <w:szCs w:val="23"/>
        </w:rPr>
      </w:pPr>
      <w:r w:rsidRPr="00177F2C">
        <w:rPr>
          <w:sz w:val="23"/>
          <w:szCs w:val="23"/>
        </w:rPr>
        <w:t xml:space="preserve">2.4. Оплата </w:t>
      </w:r>
      <w:r w:rsidR="00DF6606">
        <w:rPr>
          <w:sz w:val="23"/>
          <w:szCs w:val="23"/>
        </w:rPr>
        <w:t>работ</w:t>
      </w:r>
      <w:r w:rsidR="002F419C" w:rsidRPr="00177F2C">
        <w:rPr>
          <w:sz w:val="23"/>
          <w:szCs w:val="23"/>
        </w:rPr>
        <w:t xml:space="preserve"> </w:t>
      </w:r>
      <w:r w:rsidRPr="00177F2C">
        <w:rPr>
          <w:sz w:val="23"/>
          <w:szCs w:val="23"/>
        </w:rPr>
        <w:t>по Договору осуществляется в следующем порядке:</w:t>
      </w:r>
    </w:p>
    <w:p w14:paraId="3EE2EDBE" w14:textId="07EBED01" w:rsidR="00AC2E48" w:rsidRPr="00177F2C" w:rsidRDefault="002F419C" w:rsidP="00390D54">
      <w:pPr>
        <w:tabs>
          <w:tab w:val="left" w:leader="underscore" w:pos="0"/>
          <w:tab w:val="left" w:pos="426"/>
          <w:tab w:val="left" w:pos="709"/>
        </w:tabs>
        <w:spacing w:after="0"/>
        <w:ind w:right="-1" w:firstLine="567"/>
        <w:rPr>
          <w:sz w:val="23"/>
          <w:szCs w:val="23"/>
        </w:rPr>
      </w:pPr>
      <w:r w:rsidRPr="00177F2C">
        <w:rPr>
          <w:sz w:val="23"/>
          <w:szCs w:val="23"/>
        </w:rPr>
        <w:t xml:space="preserve">Заказчик ежемесячно, в течение 7 (семи) рабочих дней, перечисляет на расчетный счет </w:t>
      </w:r>
      <w:r w:rsidR="00DF6606">
        <w:rPr>
          <w:sz w:val="23"/>
          <w:szCs w:val="23"/>
        </w:rPr>
        <w:t xml:space="preserve">Подрядчика </w:t>
      </w:r>
      <w:r w:rsidRPr="00177F2C">
        <w:rPr>
          <w:sz w:val="23"/>
          <w:szCs w:val="23"/>
        </w:rPr>
        <w:t xml:space="preserve">плату за фактически </w:t>
      </w:r>
      <w:r w:rsidR="00DF6606">
        <w:rPr>
          <w:sz w:val="23"/>
          <w:szCs w:val="23"/>
        </w:rPr>
        <w:t xml:space="preserve">выполненные работы </w:t>
      </w:r>
      <w:r w:rsidRPr="00177F2C">
        <w:rPr>
          <w:sz w:val="23"/>
          <w:szCs w:val="23"/>
        </w:rPr>
        <w:t xml:space="preserve">на основании счета (счета-фактуры) </w:t>
      </w:r>
      <w:r w:rsidR="00DF6606">
        <w:rPr>
          <w:sz w:val="23"/>
          <w:szCs w:val="23"/>
        </w:rPr>
        <w:t xml:space="preserve">Подрядчика </w:t>
      </w:r>
      <w:r w:rsidRPr="00177F2C">
        <w:rPr>
          <w:sz w:val="23"/>
          <w:szCs w:val="23"/>
        </w:rPr>
        <w:t xml:space="preserve">и подписанного сторонами </w:t>
      </w:r>
      <w:r w:rsidR="00AC2E48" w:rsidRPr="00177F2C">
        <w:rPr>
          <w:sz w:val="23"/>
          <w:szCs w:val="23"/>
        </w:rPr>
        <w:t>Акта сдачи – приемки выполненных работ</w:t>
      </w:r>
      <w:r w:rsidR="00814FF5">
        <w:rPr>
          <w:sz w:val="23"/>
          <w:szCs w:val="23"/>
        </w:rPr>
        <w:t xml:space="preserve"> </w:t>
      </w:r>
      <w:r w:rsidR="00814FF5" w:rsidRPr="00814FF5">
        <w:rPr>
          <w:sz w:val="23"/>
          <w:szCs w:val="23"/>
          <w:highlight w:val="yellow"/>
        </w:rPr>
        <w:t>без замечаний Заказчика</w:t>
      </w:r>
      <w:r w:rsidR="00AC2E48" w:rsidRPr="00814FF5">
        <w:rPr>
          <w:sz w:val="23"/>
          <w:szCs w:val="23"/>
          <w:highlight w:val="yellow"/>
        </w:rPr>
        <w:t>.</w:t>
      </w:r>
      <w:r w:rsidR="00AC2E48" w:rsidRPr="00177F2C">
        <w:rPr>
          <w:sz w:val="23"/>
          <w:szCs w:val="23"/>
        </w:rPr>
        <w:t xml:space="preserve"> </w:t>
      </w:r>
    </w:p>
    <w:p w14:paraId="7D06CC25" w14:textId="559413E8" w:rsidR="000B5148" w:rsidRPr="00177F2C" w:rsidRDefault="000B5148" w:rsidP="00390D54">
      <w:pPr>
        <w:tabs>
          <w:tab w:val="left" w:leader="underscore" w:pos="0"/>
          <w:tab w:val="left" w:pos="426"/>
          <w:tab w:val="left" w:pos="709"/>
        </w:tabs>
        <w:spacing w:after="0"/>
        <w:ind w:right="-1" w:firstLine="567"/>
        <w:rPr>
          <w:sz w:val="23"/>
          <w:szCs w:val="23"/>
        </w:rPr>
      </w:pPr>
      <w:r w:rsidRPr="00177F2C">
        <w:rPr>
          <w:sz w:val="23"/>
          <w:szCs w:val="23"/>
        </w:rPr>
        <w:t xml:space="preserve">2.5. Непредставление и (или) несвоевременное представление </w:t>
      </w:r>
      <w:r w:rsidR="00DA4056">
        <w:rPr>
          <w:sz w:val="23"/>
          <w:szCs w:val="23"/>
        </w:rPr>
        <w:t>Подрядчиком</w:t>
      </w:r>
      <w:r w:rsidR="00660972" w:rsidRPr="00177F2C">
        <w:rPr>
          <w:sz w:val="23"/>
          <w:szCs w:val="23"/>
        </w:rPr>
        <w:t xml:space="preserve"> </w:t>
      </w:r>
      <w:r w:rsidRPr="00177F2C">
        <w:rPr>
          <w:sz w:val="23"/>
          <w:szCs w:val="23"/>
        </w:rPr>
        <w:t xml:space="preserve">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08D2AFBD" w14:textId="5F24DE24" w:rsidR="000B5148" w:rsidRPr="00177F2C" w:rsidRDefault="000B5148" w:rsidP="00390D54">
      <w:pPr>
        <w:tabs>
          <w:tab w:val="left" w:leader="underscore" w:pos="0"/>
          <w:tab w:val="left" w:pos="426"/>
          <w:tab w:val="left" w:pos="709"/>
        </w:tabs>
        <w:spacing w:after="0"/>
        <w:ind w:right="-1" w:firstLine="567"/>
        <w:rPr>
          <w:sz w:val="23"/>
          <w:szCs w:val="23"/>
        </w:rPr>
      </w:pPr>
      <w:r w:rsidRPr="00177F2C">
        <w:rPr>
          <w:sz w:val="23"/>
          <w:szCs w:val="23"/>
        </w:rPr>
        <w:t xml:space="preserve">2.6. Стоимость </w:t>
      </w:r>
      <w:r w:rsidR="00DF6606">
        <w:rPr>
          <w:sz w:val="23"/>
          <w:szCs w:val="23"/>
        </w:rPr>
        <w:t xml:space="preserve">работ </w:t>
      </w:r>
      <w:r w:rsidRPr="00177F2C">
        <w:rPr>
          <w:sz w:val="23"/>
          <w:szCs w:val="23"/>
        </w:rPr>
        <w:t xml:space="preserve">является твердой, в объемах, предусмотренных и оговоренных в настоящем Договоре и в Техническом задании Заказчика. </w:t>
      </w:r>
    </w:p>
    <w:p w14:paraId="15ACA8B9" w14:textId="3A99FF91" w:rsidR="003260CC" w:rsidRPr="00177F2C" w:rsidRDefault="003260CC" w:rsidP="00390D54">
      <w:pPr>
        <w:spacing w:after="0"/>
        <w:ind w:firstLine="567"/>
        <w:rPr>
          <w:snapToGrid w:val="0"/>
          <w:sz w:val="23"/>
          <w:szCs w:val="23"/>
        </w:rPr>
      </w:pPr>
      <w:r w:rsidRPr="00177F2C">
        <w:rPr>
          <w:sz w:val="23"/>
          <w:szCs w:val="23"/>
        </w:rPr>
        <w:t xml:space="preserve">2.7. </w:t>
      </w:r>
      <w:r w:rsidRPr="00177F2C">
        <w:rPr>
          <w:snapToGrid w:val="0"/>
          <w:sz w:val="23"/>
          <w:szCs w:val="23"/>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40C97" w:rsidRPr="00140C97">
        <w:rPr>
          <w:snapToGrid w:val="0"/>
          <w:sz w:val="23"/>
          <w:szCs w:val="23"/>
        </w:rPr>
        <w:t>усиленной квалифицированной цифровой подписи</w:t>
      </w:r>
      <w:r w:rsidRPr="00177F2C">
        <w:rPr>
          <w:snapToGrid w:val="0"/>
          <w:sz w:val="23"/>
          <w:szCs w:val="23"/>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C6181E8" w14:textId="77777777" w:rsidR="00656305" w:rsidRPr="00177F2C" w:rsidRDefault="00656305" w:rsidP="00390D54">
      <w:pPr>
        <w:tabs>
          <w:tab w:val="left" w:leader="underscore" w:pos="0"/>
          <w:tab w:val="left" w:pos="426"/>
          <w:tab w:val="left" w:pos="709"/>
        </w:tabs>
        <w:spacing w:after="0"/>
        <w:ind w:right="-1"/>
        <w:rPr>
          <w:sz w:val="23"/>
          <w:szCs w:val="23"/>
        </w:rPr>
      </w:pPr>
    </w:p>
    <w:p w14:paraId="2409BB76" w14:textId="77777777" w:rsidR="000B5148" w:rsidRPr="00177F2C" w:rsidRDefault="000B5148" w:rsidP="00390D54">
      <w:pPr>
        <w:tabs>
          <w:tab w:val="left" w:pos="0"/>
        </w:tabs>
        <w:spacing w:after="0"/>
        <w:ind w:right="-1" w:firstLine="567"/>
        <w:jc w:val="center"/>
        <w:rPr>
          <w:b/>
          <w:bCs/>
          <w:sz w:val="23"/>
          <w:szCs w:val="23"/>
        </w:rPr>
      </w:pPr>
      <w:r w:rsidRPr="00177F2C">
        <w:rPr>
          <w:b/>
          <w:bCs/>
          <w:sz w:val="23"/>
          <w:szCs w:val="23"/>
        </w:rPr>
        <w:t>3. ОБЯЗАТЕЛЬСТВА СТОРОН</w:t>
      </w:r>
    </w:p>
    <w:p w14:paraId="24696606" w14:textId="4A1EEF84" w:rsidR="000B5148" w:rsidRPr="00177F2C" w:rsidRDefault="000B5148" w:rsidP="00390D54">
      <w:pPr>
        <w:tabs>
          <w:tab w:val="left" w:pos="0"/>
        </w:tabs>
        <w:spacing w:after="0"/>
        <w:ind w:right="-1" w:firstLine="567"/>
        <w:rPr>
          <w:b/>
          <w:sz w:val="23"/>
          <w:szCs w:val="23"/>
        </w:rPr>
      </w:pPr>
      <w:r w:rsidRPr="00177F2C">
        <w:rPr>
          <w:b/>
          <w:sz w:val="23"/>
          <w:szCs w:val="23"/>
        </w:rPr>
        <w:t xml:space="preserve">3.1. </w:t>
      </w:r>
      <w:r w:rsidR="00DF6606">
        <w:rPr>
          <w:b/>
          <w:sz w:val="23"/>
          <w:szCs w:val="23"/>
        </w:rPr>
        <w:t xml:space="preserve">Подрядчик </w:t>
      </w:r>
      <w:r w:rsidRPr="00177F2C">
        <w:rPr>
          <w:b/>
          <w:sz w:val="23"/>
          <w:szCs w:val="23"/>
        </w:rPr>
        <w:t xml:space="preserve">обязан: </w:t>
      </w:r>
    </w:p>
    <w:p w14:paraId="7A7BCAF2" w14:textId="199B74ED" w:rsidR="000B5148" w:rsidRPr="00177F2C" w:rsidRDefault="000B5148" w:rsidP="00390D54">
      <w:pPr>
        <w:tabs>
          <w:tab w:val="left" w:pos="0"/>
        </w:tabs>
        <w:spacing w:after="0"/>
        <w:ind w:right="-1" w:firstLine="567"/>
        <w:rPr>
          <w:sz w:val="23"/>
          <w:szCs w:val="23"/>
        </w:rPr>
      </w:pPr>
      <w:r w:rsidRPr="00177F2C">
        <w:rPr>
          <w:rFonts w:eastAsia="Calibri"/>
          <w:sz w:val="23"/>
          <w:szCs w:val="23"/>
          <w:lang w:eastAsia="en-US"/>
        </w:rPr>
        <w:t xml:space="preserve">3.1.1. </w:t>
      </w:r>
      <w:r w:rsidR="00DF6606">
        <w:rPr>
          <w:rFonts w:eastAsia="Calibri"/>
          <w:sz w:val="23"/>
          <w:szCs w:val="23"/>
          <w:lang w:eastAsia="en-US"/>
        </w:rPr>
        <w:t xml:space="preserve">Выполнить работы </w:t>
      </w:r>
      <w:r w:rsidRPr="00177F2C">
        <w:rPr>
          <w:rFonts w:eastAsia="Calibri"/>
          <w:sz w:val="23"/>
          <w:szCs w:val="23"/>
          <w:lang w:eastAsia="en-US"/>
        </w:rPr>
        <w:t>в соответствии с Техническим заданием</w:t>
      </w:r>
      <w:r w:rsidR="0093469C" w:rsidRPr="00177F2C">
        <w:rPr>
          <w:rFonts w:eastAsia="Calibri"/>
          <w:sz w:val="23"/>
          <w:szCs w:val="23"/>
          <w:lang w:eastAsia="en-US"/>
        </w:rPr>
        <w:t xml:space="preserve">, </w:t>
      </w:r>
      <w:r w:rsidRPr="00177F2C">
        <w:rPr>
          <w:rFonts w:eastAsia="Calibri"/>
          <w:sz w:val="23"/>
          <w:szCs w:val="23"/>
          <w:lang w:eastAsia="en-US"/>
        </w:rPr>
        <w:t xml:space="preserve">сдать результаты </w:t>
      </w:r>
      <w:r w:rsidR="00F9456B">
        <w:rPr>
          <w:rFonts w:eastAsia="Calibri"/>
          <w:sz w:val="23"/>
          <w:szCs w:val="23"/>
          <w:lang w:eastAsia="en-US"/>
        </w:rPr>
        <w:t xml:space="preserve">выполненных работ </w:t>
      </w:r>
      <w:r w:rsidRPr="00177F2C">
        <w:rPr>
          <w:rFonts w:eastAsia="Calibri"/>
          <w:sz w:val="23"/>
          <w:szCs w:val="23"/>
          <w:lang w:eastAsia="en-US"/>
        </w:rPr>
        <w:t>в надлежащем объеме и качестве.</w:t>
      </w:r>
    </w:p>
    <w:p w14:paraId="7A258CCA" w14:textId="677212B9" w:rsidR="000B5148" w:rsidRPr="00177F2C" w:rsidRDefault="000B5148" w:rsidP="00390D54">
      <w:pPr>
        <w:tabs>
          <w:tab w:val="left" w:pos="0"/>
        </w:tabs>
        <w:spacing w:after="0"/>
        <w:ind w:right="-1" w:firstLine="567"/>
        <w:rPr>
          <w:sz w:val="23"/>
          <w:szCs w:val="23"/>
        </w:rPr>
      </w:pPr>
      <w:r w:rsidRPr="00177F2C">
        <w:rPr>
          <w:sz w:val="23"/>
          <w:szCs w:val="23"/>
        </w:rPr>
        <w:t xml:space="preserve">3.1.2. </w:t>
      </w:r>
      <w:r w:rsidR="00CB53CE" w:rsidRPr="00177F2C">
        <w:rPr>
          <w:sz w:val="23"/>
          <w:szCs w:val="23"/>
        </w:rPr>
        <w:t>Предоставить список своих сотрудников, а также список задействованных автомобилей, для организации прохода работников и заезда автотранспорта на территорию Заказчика.</w:t>
      </w:r>
    </w:p>
    <w:p w14:paraId="0D970A5C" w14:textId="5782FD32" w:rsidR="000B5148" w:rsidRPr="00177F2C" w:rsidRDefault="000B5148" w:rsidP="00390D54">
      <w:pPr>
        <w:tabs>
          <w:tab w:val="left" w:pos="0"/>
        </w:tabs>
        <w:spacing w:after="0"/>
        <w:ind w:right="-1" w:firstLine="567"/>
        <w:rPr>
          <w:rFonts w:eastAsia="Calibri"/>
          <w:sz w:val="23"/>
          <w:szCs w:val="23"/>
          <w:lang w:eastAsia="en-US"/>
        </w:rPr>
      </w:pPr>
      <w:r w:rsidRPr="00177F2C">
        <w:rPr>
          <w:rFonts w:eastAsia="Calibri"/>
          <w:sz w:val="23"/>
          <w:szCs w:val="23"/>
          <w:lang w:eastAsia="en-US"/>
        </w:rPr>
        <w:t xml:space="preserve">3.1.3. </w:t>
      </w:r>
      <w:r w:rsidR="00DF6606">
        <w:rPr>
          <w:rFonts w:eastAsia="Calibri"/>
          <w:sz w:val="23"/>
          <w:szCs w:val="23"/>
          <w:lang w:eastAsia="en-US"/>
        </w:rPr>
        <w:t xml:space="preserve">Работы выполняются </w:t>
      </w:r>
      <w:r w:rsidR="0093469C" w:rsidRPr="00177F2C">
        <w:rPr>
          <w:rFonts w:eastAsia="Calibri"/>
          <w:sz w:val="23"/>
          <w:szCs w:val="23"/>
          <w:lang w:eastAsia="en-US"/>
        </w:rPr>
        <w:t>полностью</w:t>
      </w:r>
      <w:r w:rsidRPr="00177F2C">
        <w:rPr>
          <w:rFonts w:eastAsia="Calibri"/>
          <w:sz w:val="23"/>
          <w:szCs w:val="23"/>
          <w:lang w:eastAsia="en-US"/>
        </w:rPr>
        <w:t xml:space="preserve"> иждивением</w:t>
      </w:r>
      <w:r w:rsidR="00DF6606">
        <w:rPr>
          <w:rFonts w:eastAsia="Calibri"/>
          <w:sz w:val="23"/>
          <w:szCs w:val="23"/>
          <w:lang w:eastAsia="en-US"/>
        </w:rPr>
        <w:t xml:space="preserve"> Подрядчика</w:t>
      </w:r>
      <w:r w:rsidRPr="00177F2C">
        <w:rPr>
          <w:rFonts w:eastAsia="Calibri"/>
          <w:sz w:val="23"/>
          <w:szCs w:val="23"/>
          <w:lang w:eastAsia="en-US"/>
        </w:rPr>
        <w:t xml:space="preserve">. </w:t>
      </w:r>
    </w:p>
    <w:p w14:paraId="76753154" w14:textId="7C889D93" w:rsidR="003260CC" w:rsidRPr="00177F2C" w:rsidRDefault="003260CC" w:rsidP="00390D54">
      <w:pPr>
        <w:tabs>
          <w:tab w:val="left" w:pos="0"/>
        </w:tabs>
        <w:spacing w:after="0"/>
        <w:ind w:right="-1" w:firstLine="567"/>
        <w:rPr>
          <w:sz w:val="23"/>
          <w:szCs w:val="23"/>
        </w:rPr>
      </w:pPr>
      <w:r w:rsidRPr="00177F2C">
        <w:rPr>
          <w:sz w:val="23"/>
          <w:szCs w:val="23"/>
        </w:rPr>
        <w:t xml:space="preserve">3.1.4. До начала </w:t>
      </w:r>
      <w:r w:rsidR="00DF6606">
        <w:rPr>
          <w:sz w:val="23"/>
          <w:szCs w:val="23"/>
        </w:rPr>
        <w:t xml:space="preserve">выполнения работ </w:t>
      </w:r>
      <w:r w:rsidRPr="00177F2C">
        <w:rPr>
          <w:sz w:val="23"/>
          <w:szCs w:val="23"/>
        </w:rPr>
        <w:t xml:space="preserve">разработать и согласовать с Заказчиком график </w:t>
      </w:r>
      <w:r w:rsidR="00761A3F">
        <w:rPr>
          <w:sz w:val="23"/>
          <w:szCs w:val="23"/>
        </w:rPr>
        <w:t>выполнения работ</w:t>
      </w:r>
      <w:r w:rsidR="00CB53CE" w:rsidRPr="00177F2C">
        <w:rPr>
          <w:sz w:val="23"/>
          <w:szCs w:val="23"/>
        </w:rPr>
        <w:t xml:space="preserve"> </w:t>
      </w:r>
      <w:r w:rsidRPr="00177F2C">
        <w:rPr>
          <w:sz w:val="23"/>
          <w:szCs w:val="23"/>
        </w:rPr>
        <w:t>в произвольном формате.</w:t>
      </w:r>
    </w:p>
    <w:p w14:paraId="08F24F6B" w14:textId="4E7DE782" w:rsidR="003260CC" w:rsidRPr="00177F2C" w:rsidRDefault="003260CC" w:rsidP="00390D54">
      <w:pPr>
        <w:tabs>
          <w:tab w:val="left" w:pos="0"/>
        </w:tabs>
        <w:spacing w:after="0"/>
        <w:ind w:right="-1" w:firstLine="567"/>
        <w:rPr>
          <w:sz w:val="23"/>
          <w:szCs w:val="23"/>
        </w:rPr>
      </w:pPr>
      <w:r w:rsidRPr="00177F2C">
        <w:rPr>
          <w:sz w:val="23"/>
          <w:szCs w:val="23"/>
        </w:rPr>
        <w:t>3.1.5. Незамедлительно информировать Заказчика об обнаружении невозможности получить ожидаемые результаты или нецелесообразности</w:t>
      </w:r>
      <w:r w:rsidR="00CB53CE" w:rsidRPr="00177F2C">
        <w:rPr>
          <w:sz w:val="23"/>
          <w:szCs w:val="23"/>
        </w:rPr>
        <w:t xml:space="preserve"> </w:t>
      </w:r>
      <w:r w:rsidR="00761A3F">
        <w:rPr>
          <w:sz w:val="23"/>
          <w:szCs w:val="23"/>
        </w:rPr>
        <w:t>выполнения работ</w:t>
      </w:r>
      <w:r w:rsidRPr="00177F2C">
        <w:rPr>
          <w:sz w:val="23"/>
          <w:szCs w:val="23"/>
        </w:rPr>
        <w:t>.</w:t>
      </w:r>
    </w:p>
    <w:p w14:paraId="52DD5E90" w14:textId="1AF4D07E" w:rsidR="003260CC" w:rsidRPr="00177F2C" w:rsidRDefault="003260CC" w:rsidP="00390D54">
      <w:pPr>
        <w:tabs>
          <w:tab w:val="left" w:pos="0"/>
        </w:tabs>
        <w:spacing w:after="0"/>
        <w:ind w:right="-1" w:firstLine="567"/>
        <w:rPr>
          <w:sz w:val="23"/>
          <w:szCs w:val="23"/>
        </w:rPr>
      </w:pPr>
      <w:r w:rsidRPr="00177F2C">
        <w:rPr>
          <w:sz w:val="23"/>
          <w:szCs w:val="23"/>
        </w:rPr>
        <w:t>3.1.6. По требованию Заказчика, не позднее 3 (трех) рабочих дней с даты его получения, предоставлять информацию о ходе</w:t>
      </w:r>
      <w:r w:rsidR="00DF6606">
        <w:rPr>
          <w:sz w:val="23"/>
          <w:szCs w:val="23"/>
        </w:rPr>
        <w:t xml:space="preserve"> выполненных работ</w:t>
      </w:r>
      <w:r w:rsidRPr="00177F2C">
        <w:rPr>
          <w:sz w:val="23"/>
          <w:szCs w:val="23"/>
        </w:rPr>
        <w:t>.</w:t>
      </w:r>
    </w:p>
    <w:p w14:paraId="3FFE589C" w14:textId="47A42C78" w:rsidR="00D21969" w:rsidRPr="00177F2C" w:rsidRDefault="00D21969" w:rsidP="00390D54">
      <w:pPr>
        <w:tabs>
          <w:tab w:val="left" w:pos="0"/>
        </w:tabs>
        <w:suppressAutoHyphens/>
        <w:spacing w:after="0"/>
        <w:ind w:right="-1" w:firstLine="567"/>
        <w:rPr>
          <w:sz w:val="23"/>
          <w:szCs w:val="23"/>
        </w:rPr>
      </w:pPr>
      <w:r w:rsidRPr="00177F2C">
        <w:rPr>
          <w:sz w:val="23"/>
          <w:szCs w:val="23"/>
        </w:rPr>
        <w:t xml:space="preserve">3.1.7. </w:t>
      </w:r>
      <w:r w:rsidR="00DF6606">
        <w:rPr>
          <w:rFonts w:eastAsiaTheme="minorHAnsi"/>
          <w:sz w:val="23"/>
          <w:szCs w:val="23"/>
          <w:lang w:eastAsia="en-US"/>
        </w:rPr>
        <w:t xml:space="preserve">Подрядчик </w:t>
      </w:r>
      <w:r w:rsidRPr="00177F2C">
        <w:rPr>
          <w:rFonts w:eastAsiaTheme="minorHAnsi"/>
          <w:sz w:val="23"/>
          <w:szCs w:val="23"/>
          <w:lang w:eastAsia="en-US"/>
        </w:rPr>
        <w:t>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 согласно прейскуранту (приложение №3</w:t>
      </w:r>
      <w:r w:rsidRPr="00177F2C">
        <w:rPr>
          <w:sz w:val="23"/>
          <w:szCs w:val="23"/>
        </w:rPr>
        <w:t xml:space="preserve"> к настоящему Договору</w:t>
      </w:r>
      <w:r w:rsidRPr="00177F2C">
        <w:rPr>
          <w:rFonts w:eastAsiaTheme="minorHAnsi"/>
          <w:sz w:val="23"/>
          <w:szCs w:val="23"/>
          <w:lang w:eastAsia="en-US"/>
        </w:rPr>
        <w:t xml:space="preserve">). Обращение на оформление пропуска заполняется уполномоченным представителем </w:t>
      </w:r>
      <w:r w:rsidR="00C3309F">
        <w:rPr>
          <w:rFonts w:eastAsiaTheme="minorHAnsi"/>
          <w:sz w:val="23"/>
          <w:szCs w:val="23"/>
          <w:lang w:eastAsia="en-US"/>
        </w:rPr>
        <w:t xml:space="preserve">Подрядчика </w:t>
      </w:r>
      <w:r w:rsidRPr="00177F2C">
        <w:rPr>
          <w:rFonts w:eastAsiaTheme="minorHAnsi"/>
          <w:sz w:val="23"/>
          <w:szCs w:val="23"/>
          <w:lang w:eastAsia="en-US"/>
        </w:rPr>
        <w:t xml:space="preserve">и не позднее 7 (семи) рабочих дней с момента заключения Договора предоставляется в бюро пропусков. </w:t>
      </w:r>
    </w:p>
    <w:p w14:paraId="1B9A30DD" w14:textId="063C23E2" w:rsidR="00D21969" w:rsidRPr="00177F2C" w:rsidRDefault="00D21969" w:rsidP="00390D54">
      <w:pPr>
        <w:tabs>
          <w:tab w:val="left" w:pos="0"/>
        </w:tabs>
        <w:suppressAutoHyphens/>
        <w:spacing w:after="0"/>
        <w:ind w:right="-1" w:firstLine="567"/>
        <w:rPr>
          <w:sz w:val="23"/>
          <w:szCs w:val="23"/>
        </w:rPr>
      </w:pPr>
      <w:r w:rsidRPr="00177F2C">
        <w:rPr>
          <w:sz w:val="23"/>
          <w:szCs w:val="23"/>
        </w:rPr>
        <w:t>3.1.8. Работники</w:t>
      </w:r>
      <w:r w:rsidR="00DF6606">
        <w:rPr>
          <w:sz w:val="23"/>
          <w:szCs w:val="23"/>
        </w:rPr>
        <w:t xml:space="preserve"> Подрядчика</w:t>
      </w:r>
      <w:r w:rsidRPr="00177F2C">
        <w:rPr>
          <w:sz w:val="23"/>
          <w:szCs w:val="23"/>
        </w:rPr>
        <w:t xml:space="preserve">, привлеченные для </w:t>
      </w:r>
      <w:r w:rsidR="00DF6606">
        <w:rPr>
          <w:sz w:val="23"/>
          <w:szCs w:val="23"/>
        </w:rPr>
        <w:t xml:space="preserve">выполнения работ </w:t>
      </w:r>
      <w:r w:rsidRPr="00177F2C">
        <w:rPr>
          <w:sz w:val="23"/>
          <w:szCs w:val="23"/>
        </w:rPr>
        <w:t>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0551601C" w14:textId="183A51B9" w:rsidR="00D21969" w:rsidRPr="00177F2C" w:rsidRDefault="00D21969" w:rsidP="00390D54">
      <w:pPr>
        <w:tabs>
          <w:tab w:val="left" w:pos="426"/>
          <w:tab w:val="left" w:pos="540"/>
          <w:tab w:val="left" w:pos="709"/>
        </w:tabs>
        <w:suppressAutoHyphens/>
        <w:spacing w:after="0"/>
        <w:ind w:right="-1" w:firstLine="567"/>
        <w:rPr>
          <w:sz w:val="23"/>
          <w:szCs w:val="23"/>
        </w:rPr>
      </w:pPr>
      <w:r w:rsidRPr="00177F2C">
        <w:rPr>
          <w:sz w:val="23"/>
          <w:szCs w:val="23"/>
        </w:rPr>
        <w:t xml:space="preserve">3.1.8.1. </w:t>
      </w:r>
      <w:r w:rsidR="00C3309F">
        <w:rPr>
          <w:sz w:val="23"/>
          <w:szCs w:val="23"/>
        </w:rPr>
        <w:t xml:space="preserve">Подрядчик </w:t>
      </w:r>
      <w:r w:rsidRPr="00177F2C">
        <w:rPr>
          <w:sz w:val="23"/>
          <w:szCs w:val="23"/>
        </w:rPr>
        <w:t xml:space="preserve">обязан обеспечить возврат пропусков своими работниками, </w:t>
      </w:r>
      <w:r w:rsidR="00761A3F">
        <w:rPr>
          <w:sz w:val="23"/>
          <w:szCs w:val="23"/>
        </w:rPr>
        <w:t>выполняющих работы</w:t>
      </w:r>
      <w:r w:rsidR="003D16BE" w:rsidRPr="00177F2C">
        <w:rPr>
          <w:sz w:val="23"/>
          <w:szCs w:val="23"/>
        </w:rPr>
        <w:t xml:space="preserve"> </w:t>
      </w:r>
      <w:r w:rsidRPr="00177F2C">
        <w:rPr>
          <w:sz w:val="23"/>
          <w:szCs w:val="23"/>
        </w:rPr>
        <w:t>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1DE0D323" w14:textId="28A1C08F" w:rsidR="00D21969" w:rsidRPr="00177F2C" w:rsidRDefault="00D21969" w:rsidP="00390D54">
      <w:pPr>
        <w:tabs>
          <w:tab w:val="left" w:pos="426"/>
          <w:tab w:val="left" w:pos="540"/>
          <w:tab w:val="left" w:pos="709"/>
        </w:tabs>
        <w:suppressAutoHyphens/>
        <w:spacing w:after="0"/>
        <w:ind w:right="-1" w:firstLine="567"/>
        <w:rPr>
          <w:sz w:val="23"/>
          <w:szCs w:val="23"/>
        </w:rPr>
      </w:pPr>
      <w:r w:rsidRPr="00177F2C">
        <w:rPr>
          <w:sz w:val="23"/>
          <w:szCs w:val="23"/>
        </w:rPr>
        <w:t>3.1.8.2. При утере пропуска работником</w:t>
      </w:r>
      <w:r w:rsidR="00E92F75">
        <w:rPr>
          <w:sz w:val="23"/>
          <w:szCs w:val="23"/>
        </w:rPr>
        <w:t xml:space="preserve"> Подрядчика</w:t>
      </w:r>
      <w:r w:rsidRPr="00177F2C">
        <w:rPr>
          <w:sz w:val="23"/>
          <w:szCs w:val="23"/>
        </w:rPr>
        <w:t xml:space="preserve">, привлеченным для </w:t>
      </w:r>
      <w:r w:rsidR="00E92F75">
        <w:rPr>
          <w:sz w:val="23"/>
          <w:szCs w:val="23"/>
        </w:rPr>
        <w:t xml:space="preserve">выполнения работ </w:t>
      </w:r>
      <w:r w:rsidRPr="00177F2C">
        <w:rPr>
          <w:sz w:val="23"/>
          <w:szCs w:val="23"/>
        </w:rPr>
        <w:t>на территории Заказчика, проводится служебная проверка сотрудни</w:t>
      </w:r>
      <w:r w:rsidR="003D16BE" w:rsidRPr="00177F2C">
        <w:rPr>
          <w:sz w:val="23"/>
          <w:szCs w:val="23"/>
        </w:rPr>
        <w:t xml:space="preserve">ком </w:t>
      </w:r>
      <w:r w:rsidR="00EE2624" w:rsidRPr="00177F2C">
        <w:rPr>
          <w:sz w:val="23"/>
          <w:szCs w:val="23"/>
        </w:rPr>
        <w:t xml:space="preserve">подразделения </w:t>
      </w:r>
      <w:r w:rsidR="002E09B8" w:rsidRPr="00177F2C">
        <w:rPr>
          <w:sz w:val="23"/>
          <w:szCs w:val="23"/>
        </w:rPr>
        <w:t>транспортной</w:t>
      </w:r>
      <w:r w:rsidR="00EE2624" w:rsidRPr="00177F2C">
        <w:rPr>
          <w:sz w:val="23"/>
          <w:szCs w:val="23"/>
        </w:rPr>
        <w:t xml:space="preserve"> </w:t>
      </w:r>
      <w:r w:rsidR="003D16BE" w:rsidRPr="00177F2C">
        <w:rPr>
          <w:sz w:val="23"/>
          <w:szCs w:val="23"/>
        </w:rPr>
        <w:t>безопасности АО </w:t>
      </w:r>
      <w:r w:rsidRPr="00177F2C">
        <w:rPr>
          <w:sz w:val="23"/>
          <w:szCs w:val="23"/>
        </w:rPr>
        <w:t>«Аэропорт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5510ABB2" w14:textId="34F2E5CF" w:rsidR="00D21969" w:rsidRPr="00177F2C" w:rsidRDefault="00D21969" w:rsidP="00390D54">
      <w:pPr>
        <w:tabs>
          <w:tab w:val="left" w:pos="284"/>
          <w:tab w:val="left" w:pos="709"/>
        </w:tabs>
        <w:suppressAutoHyphens/>
        <w:spacing w:after="0"/>
        <w:ind w:right="-1" w:firstLine="567"/>
        <w:rPr>
          <w:sz w:val="23"/>
          <w:szCs w:val="23"/>
        </w:rPr>
      </w:pPr>
      <w:r w:rsidRPr="00177F2C">
        <w:rPr>
          <w:sz w:val="23"/>
          <w:szCs w:val="23"/>
        </w:rPr>
        <w:t xml:space="preserve">3.1.9. </w:t>
      </w:r>
      <w:r w:rsidR="00917638">
        <w:rPr>
          <w:sz w:val="23"/>
          <w:szCs w:val="23"/>
        </w:rPr>
        <w:t xml:space="preserve">Подрядчик </w:t>
      </w:r>
      <w:r w:rsidRPr="00177F2C">
        <w:rPr>
          <w:sz w:val="23"/>
          <w:szCs w:val="23"/>
        </w:rPr>
        <w:t>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№3 к настоящему Договору).</w:t>
      </w:r>
    </w:p>
    <w:p w14:paraId="7B97BE87" w14:textId="70F5E9EC" w:rsidR="00D21969" w:rsidRPr="00177F2C" w:rsidRDefault="00D21969" w:rsidP="00390D54">
      <w:pPr>
        <w:tabs>
          <w:tab w:val="left" w:pos="284"/>
          <w:tab w:val="left" w:pos="709"/>
        </w:tabs>
        <w:suppressAutoHyphens/>
        <w:spacing w:after="0"/>
        <w:ind w:right="-1" w:firstLine="567"/>
        <w:rPr>
          <w:sz w:val="23"/>
          <w:szCs w:val="23"/>
        </w:rPr>
      </w:pPr>
      <w:r w:rsidRPr="00177F2C">
        <w:rPr>
          <w:sz w:val="23"/>
          <w:szCs w:val="23"/>
        </w:rPr>
        <w:t xml:space="preserve">3.1.10. </w:t>
      </w:r>
      <w:r w:rsidR="00E92F75" w:rsidRPr="00177F2C">
        <w:rPr>
          <w:sz w:val="23"/>
          <w:szCs w:val="23"/>
        </w:rPr>
        <w:t xml:space="preserve">В ходе </w:t>
      </w:r>
      <w:r w:rsidR="00E92F75">
        <w:rPr>
          <w:sz w:val="23"/>
          <w:szCs w:val="23"/>
        </w:rPr>
        <w:t xml:space="preserve">выполнения </w:t>
      </w:r>
      <w:r w:rsidR="00F9456B">
        <w:rPr>
          <w:sz w:val="23"/>
          <w:szCs w:val="23"/>
        </w:rPr>
        <w:t>работ, согласно настоящему Договору,</w:t>
      </w:r>
      <w:r w:rsidRPr="00177F2C">
        <w:rPr>
          <w:sz w:val="23"/>
          <w:szCs w:val="23"/>
        </w:rPr>
        <w:t xml:space="preserve"> </w:t>
      </w:r>
      <w:r w:rsidR="00917638">
        <w:rPr>
          <w:sz w:val="23"/>
          <w:szCs w:val="23"/>
        </w:rPr>
        <w:t xml:space="preserve">Подрядчик </w:t>
      </w:r>
      <w:r w:rsidRPr="00177F2C">
        <w:rPr>
          <w:sz w:val="23"/>
          <w:szCs w:val="23"/>
        </w:rPr>
        <w:t xml:space="preserve">обязан исключить хранение имущества третьих лиц, а также взрывоопасных и пожароопасных предметов, если это не </w:t>
      </w:r>
      <w:r w:rsidRPr="00177F2C">
        <w:rPr>
          <w:sz w:val="23"/>
          <w:szCs w:val="23"/>
        </w:rPr>
        <w:lastRenderedPageBreak/>
        <w:t xml:space="preserve">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EE2624" w:rsidRPr="00177F2C">
        <w:rPr>
          <w:sz w:val="23"/>
          <w:szCs w:val="23"/>
        </w:rPr>
        <w:t xml:space="preserve">подразделение транспортной </w:t>
      </w:r>
      <w:r w:rsidRPr="00177F2C">
        <w:rPr>
          <w:sz w:val="23"/>
          <w:szCs w:val="23"/>
        </w:rPr>
        <w:t>безопасности по телефону (3462) 770-125, 770-124.</w:t>
      </w:r>
    </w:p>
    <w:p w14:paraId="33B0073F" w14:textId="0851A99B" w:rsidR="003260CC" w:rsidRPr="00177F2C" w:rsidRDefault="003260CC" w:rsidP="00390D54">
      <w:pPr>
        <w:autoSpaceDE w:val="0"/>
        <w:autoSpaceDN w:val="0"/>
        <w:adjustRightInd w:val="0"/>
        <w:spacing w:after="0"/>
        <w:ind w:right="-1" w:firstLine="567"/>
        <w:rPr>
          <w:sz w:val="23"/>
          <w:szCs w:val="23"/>
        </w:rPr>
      </w:pPr>
      <w:r w:rsidRPr="00177F2C">
        <w:rPr>
          <w:sz w:val="23"/>
          <w:szCs w:val="23"/>
        </w:rPr>
        <w:t>3.1.</w:t>
      </w:r>
      <w:r w:rsidR="00D21969" w:rsidRPr="00177F2C">
        <w:rPr>
          <w:sz w:val="23"/>
          <w:szCs w:val="23"/>
        </w:rPr>
        <w:t>11</w:t>
      </w:r>
      <w:r w:rsidRPr="00177F2C">
        <w:rPr>
          <w:sz w:val="23"/>
          <w:szCs w:val="23"/>
        </w:rPr>
        <w:t xml:space="preserve">. </w:t>
      </w:r>
      <w:r w:rsidR="00917638">
        <w:rPr>
          <w:sz w:val="23"/>
          <w:szCs w:val="23"/>
        </w:rPr>
        <w:t xml:space="preserve">Подрядчик </w:t>
      </w:r>
      <w:r w:rsidRPr="00177F2C">
        <w:rPr>
          <w:sz w:val="23"/>
          <w:szCs w:val="23"/>
        </w:rPr>
        <w:t>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0312C2EC" w14:textId="2106EE0A" w:rsidR="003260CC" w:rsidRPr="00177F2C" w:rsidRDefault="00D21969" w:rsidP="00390D54">
      <w:pPr>
        <w:autoSpaceDE w:val="0"/>
        <w:autoSpaceDN w:val="0"/>
        <w:adjustRightInd w:val="0"/>
        <w:spacing w:after="0"/>
        <w:ind w:firstLine="567"/>
        <w:rPr>
          <w:sz w:val="23"/>
          <w:szCs w:val="23"/>
        </w:rPr>
      </w:pPr>
      <w:r w:rsidRPr="00177F2C">
        <w:rPr>
          <w:sz w:val="23"/>
          <w:szCs w:val="23"/>
        </w:rPr>
        <w:t>3.1.12</w:t>
      </w:r>
      <w:r w:rsidR="003260CC" w:rsidRPr="00177F2C">
        <w:rPr>
          <w:sz w:val="23"/>
          <w:szCs w:val="23"/>
        </w:rPr>
        <w:t xml:space="preserve">. </w:t>
      </w:r>
      <w:r w:rsidR="00917638">
        <w:rPr>
          <w:sz w:val="23"/>
          <w:szCs w:val="23"/>
        </w:rPr>
        <w:t xml:space="preserve">Подрядчик </w:t>
      </w:r>
      <w:r w:rsidR="003260CC" w:rsidRPr="00177F2C">
        <w:rPr>
          <w:sz w:val="23"/>
          <w:szCs w:val="23"/>
        </w:rPr>
        <w:t xml:space="preserve">обязан обеспечить производство и качество всех </w:t>
      </w:r>
      <w:r w:rsidR="00F9456B">
        <w:rPr>
          <w:sz w:val="23"/>
          <w:szCs w:val="23"/>
        </w:rPr>
        <w:t>работ</w:t>
      </w:r>
      <w:r w:rsidR="00D1472A" w:rsidRPr="00177F2C">
        <w:rPr>
          <w:sz w:val="23"/>
          <w:szCs w:val="23"/>
        </w:rPr>
        <w:t xml:space="preserve"> </w:t>
      </w:r>
      <w:r w:rsidR="003260CC" w:rsidRPr="00177F2C">
        <w:rPr>
          <w:sz w:val="23"/>
          <w:szCs w:val="23"/>
        </w:rPr>
        <w:t>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0AC54C12" w14:textId="77777777" w:rsidR="00814FF5" w:rsidRDefault="00D21969" w:rsidP="008D2F22">
      <w:pPr>
        <w:autoSpaceDE w:val="0"/>
        <w:autoSpaceDN w:val="0"/>
        <w:adjustRightInd w:val="0"/>
        <w:spacing w:after="0"/>
        <w:ind w:firstLine="567"/>
        <w:rPr>
          <w:b/>
          <w:bCs/>
          <w:sz w:val="22"/>
          <w:szCs w:val="22"/>
          <w:highlight w:val="yellow"/>
        </w:rPr>
      </w:pPr>
      <w:r w:rsidRPr="009F2C44">
        <w:rPr>
          <w:sz w:val="23"/>
          <w:szCs w:val="23"/>
          <w:highlight w:val="yellow"/>
        </w:rPr>
        <w:t>3.1.13</w:t>
      </w:r>
      <w:r w:rsidR="003260CC" w:rsidRPr="009F2C44">
        <w:rPr>
          <w:sz w:val="23"/>
          <w:szCs w:val="23"/>
          <w:highlight w:val="yellow"/>
        </w:rPr>
        <w:t xml:space="preserve">. </w:t>
      </w:r>
      <w:r w:rsidR="004B5F19">
        <w:rPr>
          <w:sz w:val="23"/>
          <w:szCs w:val="23"/>
          <w:highlight w:val="yellow"/>
        </w:rPr>
        <w:t xml:space="preserve">Производить за свой счет замену комплектующих и запасных частей, вышедших из строя, на сумму до </w:t>
      </w:r>
      <w:r w:rsidR="004B5F19" w:rsidRPr="00D726A1">
        <w:rPr>
          <w:b/>
          <w:bCs/>
          <w:sz w:val="22"/>
          <w:szCs w:val="22"/>
          <w:highlight w:val="yellow"/>
        </w:rPr>
        <w:t xml:space="preserve">3 000,00 (трех тысяч рублей 00 копеек) </w:t>
      </w:r>
      <w:r w:rsidR="004B5F19" w:rsidRPr="00D726A1">
        <w:rPr>
          <w:b/>
          <w:bCs/>
          <w:sz w:val="22"/>
          <w:szCs w:val="22"/>
          <w:highlight w:val="yellow"/>
          <w:u w:val="single"/>
        </w:rPr>
        <w:t>включительно</w:t>
      </w:r>
      <w:r w:rsidR="004B5F19" w:rsidRPr="00D726A1">
        <w:rPr>
          <w:b/>
          <w:bCs/>
          <w:sz w:val="22"/>
          <w:szCs w:val="22"/>
          <w:highlight w:val="yellow"/>
        </w:rPr>
        <w:t xml:space="preserve"> в месяц (без учета НДС)</w:t>
      </w:r>
      <w:r w:rsidR="004B5F19">
        <w:rPr>
          <w:b/>
          <w:bCs/>
          <w:sz w:val="22"/>
          <w:szCs w:val="22"/>
          <w:highlight w:val="yellow"/>
        </w:rPr>
        <w:t xml:space="preserve">. </w:t>
      </w:r>
    </w:p>
    <w:p w14:paraId="38C23B36" w14:textId="77777777" w:rsidR="00814FF5" w:rsidRDefault="00814FF5" w:rsidP="008D2F22">
      <w:pPr>
        <w:autoSpaceDE w:val="0"/>
        <w:autoSpaceDN w:val="0"/>
        <w:adjustRightInd w:val="0"/>
        <w:spacing w:after="0"/>
        <w:ind w:firstLine="567"/>
        <w:rPr>
          <w:bCs/>
          <w:iCs/>
          <w:color w:val="000000"/>
          <w:sz w:val="22"/>
          <w:szCs w:val="22"/>
          <w:highlight w:val="yellow"/>
        </w:rPr>
      </w:pPr>
      <w:r>
        <w:rPr>
          <w:bCs/>
          <w:iCs/>
          <w:color w:val="000000"/>
          <w:sz w:val="22"/>
          <w:szCs w:val="22"/>
          <w:highlight w:val="yellow"/>
        </w:rPr>
        <w:t xml:space="preserve">Подрядчик </w:t>
      </w:r>
      <w:r w:rsidRPr="009F2C44">
        <w:rPr>
          <w:bCs/>
          <w:iCs/>
          <w:color w:val="000000"/>
          <w:sz w:val="22"/>
          <w:szCs w:val="22"/>
          <w:highlight w:val="yellow"/>
        </w:rPr>
        <w:t xml:space="preserve">гарантирует работоспособность систем АПС, СОУЭ, АСПТ в течение всего срока действия Договора. </w:t>
      </w:r>
    </w:p>
    <w:p w14:paraId="01CC92B5" w14:textId="0CBC8EE2" w:rsidR="003260CC" w:rsidRPr="00177F2C" w:rsidRDefault="00814FF5" w:rsidP="008D2F22">
      <w:pPr>
        <w:autoSpaceDE w:val="0"/>
        <w:autoSpaceDN w:val="0"/>
        <w:adjustRightInd w:val="0"/>
        <w:spacing w:after="0"/>
        <w:ind w:firstLine="567"/>
        <w:rPr>
          <w:sz w:val="23"/>
          <w:szCs w:val="23"/>
        </w:rPr>
      </w:pPr>
      <w:r w:rsidRPr="009F2C44">
        <w:rPr>
          <w:iCs/>
          <w:color w:val="000000"/>
          <w:sz w:val="22"/>
          <w:szCs w:val="22"/>
          <w:highlight w:val="yellow"/>
        </w:rPr>
        <w:t>Вся контрольно-измерительная аппаратура ежемесячно или при поступлении тревожных сигналов проверятся</w:t>
      </w:r>
      <w:r>
        <w:rPr>
          <w:iCs/>
          <w:color w:val="000000"/>
          <w:sz w:val="22"/>
          <w:szCs w:val="22"/>
          <w:highlight w:val="yellow"/>
        </w:rPr>
        <w:t xml:space="preserve"> Подрядчиком</w:t>
      </w:r>
      <w:r w:rsidRPr="009F2C44">
        <w:rPr>
          <w:iCs/>
          <w:color w:val="000000"/>
          <w:sz w:val="22"/>
          <w:szCs w:val="22"/>
          <w:highlight w:val="yellow"/>
        </w:rPr>
        <w:t>.</w:t>
      </w:r>
    </w:p>
    <w:p w14:paraId="2024DB5C" w14:textId="494EF394" w:rsidR="003260CC" w:rsidRPr="00177F2C" w:rsidRDefault="003260CC" w:rsidP="00390D54">
      <w:pPr>
        <w:spacing w:after="0"/>
        <w:ind w:firstLine="567"/>
        <w:rPr>
          <w:b/>
          <w:bCs/>
          <w:sz w:val="23"/>
          <w:szCs w:val="23"/>
        </w:rPr>
      </w:pPr>
      <w:r w:rsidRPr="00177F2C">
        <w:rPr>
          <w:sz w:val="23"/>
          <w:szCs w:val="23"/>
        </w:rPr>
        <w:t>3.1.1</w:t>
      </w:r>
      <w:r w:rsidR="00D21969" w:rsidRPr="00177F2C">
        <w:rPr>
          <w:sz w:val="23"/>
          <w:szCs w:val="23"/>
        </w:rPr>
        <w:t>4</w:t>
      </w:r>
      <w:r w:rsidRPr="00177F2C">
        <w:rPr>
          <w:sz w:val="23"/>
          <w:szCs w:val="23"/>
        </w:rPr>
        <w:t xml:space="preserve">. </w:t>
      </w:r>
      <w:r w:rsidR="00917638">
        <w:rPr>
          <w:sz w:val="23"/>
          <w:szCs w:val="23"/>
        </w:rPr>
        <w:t xml:space="preserve">Подрядчик </w:t>
      </w:r>
      <w:r w:rsidRPr="00177F2C">
        <w:rPr>
          <w:sz w:val="23"/>
          <w:szCs w:val="23"/>
        </w:rPr>
        <w:t>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177F2C">
        <w:rPr>
          <w:color w:val="FF0000"/>
          <w:sz w:val="23"/>
          <w:szCs w:val="23"/>
        </w:rPr>
        <w:t xml:space="preserve"> </w:t>
      </w:r>
      <w:r w:rsidRPr="00177F2C">
        <w:rPr>
          <w:sz w:val="23"/>
          <w:szCs w:val="23"/>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41002C56" w14:textId="398D6DC4" w:rsidR="003260CC" w:rsidRPr="00177F2C" w:rsidRDefault="003260CC" w:rsidP="00390D54">
      <w:pPr>
        <w:spacing w:after="0"/>
        <w:ind w:firstLine="567"/>
        <w:rPr>
          <w:sz w:val="23"/>
          <w:szCs w:val="23"/>
        </w:rPr>
      </w:pPr>
      <w:r w:rsidRPr="00177F2C">
        <w:rPr>
          <w:sz w:val="23"/>
          <w:szCs w:val="23"/>
        </w:rPr>
        <w:t>3.1.1</w:t>
      </w:r>
      <w:r w:rsidR="00D21969" w:rsidRPr="00177F2C">
        <w:rPr>
          <w:sz w:val="23"/>
          <w:szCs w:val="23"/>
        </w:rPr>
        <w:t>5</w:t>
      </w:r>
      <w:r w:rsidRPr="00177F2C">
        <w:rPr>
          <w:sz w:val="23"/>
          <w:szCs w:val="23"/>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1866BA22" w14:textId="1CC487C5" w:rsidR="00BA48C6" w:rsidRPr="00177F2C" w:rsidRDefault="00D21969" w:rsidP="00390D54">
      <w:pPr>
        <w:spacing w:after="0"/>
        <w:ind w:firstLine="567"/>
        <w:rPr>
          <w:sz w:val="23"/>
          <w:szCs w:val="23"/>
        </w:rPr>
      </w:pPr>
      <w:r w:rsidRPr="00177F2C">
        <w:rPr>
          <w:sz w:val="23"/>
          <w:szCs w:val="23"/>
        </w:rPr>
        <w:t>3.1.16</w:t>
      </w:r>
      <w:r w:rsidR="00BA48C6" w:rsidRPr="00177F2C">
        <w:rPr>
          <w:sz w:val="23"/>
          <w:szCs w:val="23"/>
        </w:rPr>
        <w:t xml:space="preserve">. Устранить за свой счет в установленный Заказчиком разумный срок недостатки (дефекты), выявленные в процессе </w:t>
      </w:r>
      <w:r w:rsidR="004B5F19">
        <w:rPr>
          <w:sz w:val="23"/>
          <w:szCs w:val="23"/>
        </w:rPr>
        <w:t>приемки</w:t>
      </w:r>
      <w:r w:rsidR="00F9456B">
        <w:rPr>
          <w:sz w:val="23"/>
          <w:szCs w:val="23"/>
        </w:rPr>
        <w:t xml:space="preserve"> работ </w:t>
      </w:r>
      <w:r w:rsidR="00BA48C6" w:rsidRPr="00177F2C">
        <w:rPr>
          <w:sz w:val="23"/>
          <w:szCs w:val="23"/>
        </w:rPr>
        <w:t>по договору, при передаче результатов</w:t>
      </w:r>
      <w:r w:rsidR="00D1472A" w:rsidRPr="00177F2C">
        <w:rPr>
          <w:sz w:val="23"/>
          <w:szCs w:val="23"/>
        </w:rPr>
        <w:t xml:space="preserve"> </w:t>
      </w:r>
      <w:r w:rsidR="00F9456B">
        <w:rPr>
          <w:sz w:val="23"/>
          <w:szCs w:val="23"/>
        </w:rPr>
        <w:t>работ</w:t>
      </w:r>
      <w:r w:rsidR="00BA48C6" w:rsidRPr="00177F2C">
        <w:rPr>
          <w:sz w:val="23"/>
          <w:szCs w:val="23"/>
        </w:rPr>
        <w:t xml:space="preserve">, а также выявленные в процессе </w:t>
      </w:r>
      <w:r w:rsidR="004B5F19">
        <w:rPr>
          <w:sz w:val="23"/>
          <w:szCs w:val="23"/>
        </w:rPr>
        <w:t>выполнения работ</w:t>
      </w:r>
      <w:r w:rsidR="00BA48C6" w:rsidRPr="00177F2C">
        <w:rPr>
          <w:sz w:val="23"/>
          <w:szCs w:val="23"/>
        </w:rPr>
        <w:t xml:space="preserve">, возникшие вследствие невыполнения и (или) ненадлежащего </w:t>
      </w:r>
      <w:r w:rsidR="00F9456B">
        <w:rPr>
          <w:sz w:val="23"/>
          <w:szCs w:val="23"/>
        </w:rPr>
        <w:t>выполнения работ Подрядчиком</w:t>
      </w:r>
      <w:r w:rsidR="00BA48C6" w:rsidRPr="00177F2C">
        <w:rPr>
          <w:sz w:val="23"/>
          <w:szCs w:val="23"/>
        </w:rPr>
        <w:t xml:space="preserve">,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0304740B" w14:textId="47A9A5B6" w:rsidR="00D21969" w:rsidRPr="00177F2C" w:rsidRDefault="00D21969" w:rsidP="00390D54">
      <w:pPr>
        <w:spacing w:after="0"/>
        <w:ind w:firstLine="567"/>
        <w:rPr>
          <w:sz w:val="23"/>
          <w:szCs w:val="23"/>
        </w:rPr>
      </w:pPr>
      <w:r w:rsidRPr="00177F2C">
        <w:rPr>
          <w:sz w:val="23"/>
          <w:szCs w:val="23"/>
        </w:rPr>
        <w:t>3.1.17</w:t>
      </w:r>
      <w:r w:rsidR="00BA48C6" w:rsidRPr="00177F2C">
        <w:rPr>
          <w:sz w:val="23"/>
          <w:szCs w:val="23"/>
        </w:rPr>
        <w:t>. Не разглашать информацию, полученную от Заказчика для целей</w:t>
      </w:r>
      <w:r w:rsidR="00F9456B">
        <w:rPr>
          <w:sz w:val="23"/>
          <w:szCs w:val="23"/>
        </w:rPr>
        <w:t xml:space="preserve"> выполнения работ</w:t>
      </w:r>
      <w:r w:rsidR="00BA48C6" w:rsidRPr="00177F2C">
        <w:rPr>
          <w:sz w:val="23"/>
          <w:szCs w:val="23"/>
        </w:rPr>
        <w:t xml:space="preserve">, а также полученную в ходе </w:t>
      </w:r>
      <w:r w:rsidR="00F9456B">
        <w:rPr>
          <w:sz w:val="23"/>
          <w:szCs w:val="23"/>
        </w:rPr>
        <w:t xml:space="preserve">выполнения работ </w:t>
      </w:r>
      <w:r w:rsidR="00BA48C6" w:rsidRPr="00177F2C">
        <w:rPr>
          <w:sz w:val="23"/>
          <w:szCs w:val="23"/>
        </w:rPr>
        <w:t>третьим лицам, за исключением случаев, когда разглашение такой информации предусмотрено законом, соглашением Сторон либо обязательным к исполнению актом органа государственной власти или местного самоуправления.</w:t>
      </w:r>
    </w:p>
    <w:p w14:paraId="3EB1C239" w14:textId="77777777" w:rsidR="003260CC" w:rsidRPr="00177F2C" w:rsidRDefault="003260CC" w:rsidP="00390D54">
      <w:pPr>
        <w:tabs>
          <w:tab w:val="left" w:leader="underscore" w:pos="0"/>
          <w:tab w:val="left" w:pos="284"/>
          <w:tab w:val="left" w:pos="709"/>
        </w:tabs>
        <w:spacing w:after="0"/>
        <w:ind w:right="-1" w:firstLine="567"/>
        <w:rPr>
          <w:b/>
          <w:sz w:val="23"/>
          <w:szCs w:val="23"/>
        </w:rPr>
      </w:pPr>
      <w:r w:rsidRPr="00177F2C">
        <w:rPr>
          <w:b/>
          <w:sz w:val="23"/>
          <w:szCs w:val="23"/>
        </w:rPr>
        <w:t xml:space="preserve">3.2. Заказчик обязан: </w:t>
      </w:r>
    </w:p>
    <w:p w14:paraId="4474DC86" w14:textId="6B7AB280" w:rsidR="003260CC" w:rsidRPr="00177F2C" w:rsidRDefault="003260CC" w:rsidP="00390D54">
      <w:pPr>
        <w:tabs>
          <w:tab w:val="left" w:leader="underscore" w:pos="0"/>
          <w:tab w:val="left" w:pos="284"/>
          <w:tab w:val="left" w:pos="709"/>
        </w:tabs>
        <w:spacing w:after="0"/>
        <w:ind w:right="-1" w:firstLine="567"/>
        <w:rPr>
          <w:sz w:val="23"/>
          <w:szCs w:val="23"/>
        </w:rPr>
      </w:pPr>
      <w:r w:rsidRPr="00177F2C">
        <w:rPr>
          <w:sz w:val="23"/>
          <w:szCs w:val="23"/>
        </w:rPr>
        <w:t xml:space="preserve">3.2.1. Предоставить </w:t>
      </w:r>
      <w:r w:rsidR="00917638">
        <w:rPr>
          <w:sz w:val="23"/>
          <w:szCs w:val="23"/>
        </w:rPr>
        <w:t xml:space="preserve">Подрядчику </w:t>
      </w:r>
      <w:r w:rsidRPr="00177F2C">
        <w:rPr>
          <w:sz w:val="23"/>
          <w:szCs w:val="23"/>
        </w:rPr>
        <w:t>необходимые исходные данные по требованию</w:t>
      </w:r>
      <w:r w:rsidR="00917638">
        <w:rPr>
          <w:sz w:val="23"/>
          <w:szCs w:val="23"/>
        </w:rPr>
        <w:t xml:space="preserve"> Подрядчика</w:t>
      </w:r>
      <w:r w:rsidRPr="00177F2C">
        <w:rPr>
          <w:sz w:val="23"/>
          <w:szCs w:val="23"/>
        </w:rPr>
        <w:t>.</w:t>
      </w:r>
    </w:p>
    <w:p w14:paraId="523CD606" w14:textId="42DCC6F7" w:rsidR="003260CC" w:rsidRPr="00177F2C" w:rsidRDefault="003260CC" w:rsidP="00390D54">
      <w:pPr>
        <w:tabs>
          <w:tab w:val="left" w:leader="underscore" w:pos="0"/>
          <w:tab w:val="left" w:pos="284"/>
          <w:tab w:val="left" w:pos="709"/>
        </w:tabs>
        <w:spacing w:after="0"/>
        <w:ind w:right="-1" w:firstLine="567"/>
        <w:rPr>
          <w:sz w:val="23"/>
          <w:szCs w:val="23"/>
        </w:rPr>
      </w:pPr>
      <w:r w:rsidRPr="00177F2C">
        <w:rPr>
          <w:sz w:val="23"/>
          <w:szCs w:val="23"/>
        </w:rPr>
        <w:t xml:space="preserve">3.2.2. Принять и оплатить </w:t>
      </w:r>
      <w:r w:rsidR="00917638">
        <w:rPr>
          <w:sz w:val="23"/>
          <w:szCs w:val="23"/>
        </w:rPr>
        <w:t xml:space="preserve">работы </w:t>
      </w:r>
      <w:r w:rsidRPr="00177F2C">
        <w:rPr>
          <w:sz w:val="23"/>
          <w:szCs w:val="23"/>
        </w:rPr>
        <w:t>в порядке и на условиях, предусмотренных Договором.</w:t>
      </w:r>
    </w:p>
    <w:p w14:paraId="02EB79C0" w14:textId="730B3482" w:rsidR="003260CC" w:rsidRPr="00177F2C" w:rsidRDefault="003260CC" w:rsidP="00390D54">
      <w:pPr>
        <w:tabs>
          <w:tab w:val="left" w:leader="underscore" w:pos="0"/>
          <w:tab w:val="left" w:pos="284"/>
          <w:tab w:val="left" w:pos="709"/>
        </w:tabs>
        <w:spacing w:after="0"/>
        <w:ind w:right="-1" w:firstLine="567"/>
        <w:rPr>
          <w:sz w:val="23"/>
          <w:szCs w:val="23"/>
        </w:rPr>
      </w:pPr>
      <w:r w:rsidRPr="00177F2C">
        <w:rPr>
          <w:sz w:val="23"/>
          <w:szCs w:val="23"/>
        </w:rPr>
        <w:t>3.2.3. Заказчик вправе осуществлять контроль за ходом и качеством</w:t>
      </w:r>
      <w:r w:rsidR="00917638">
        <w:rPr>
          <w:sz w:val="23"/>
          <w:szCs w:val="23"/>
        </w:rPr>
        <w:t xml:space="preserve"> выполненных работ</w:t>
      </w:r>
      <w:r w:rsidRPr="00177F2C">
        <w:rPr>
          <w:sz w:val="23"/>
          <w:szCs w:val="23"/>
        </w:rPr>
        <w:t xml:space="preserve">, и требовать предоставления информации об исполнении </w:t>
      </w:r>
      <w:r w:rsidR="00917638">
        <w:rPr>
          <w:sz w:val="23"/>
          <w:szCs w:val="23"/>
        </w:rPr>
        <w:t xml:space="preserve">Подрядчиком </w:t>
      </w:r>
      <w:r w:rsidRPr="00177F2C">
        <w:rPr>
          <w:sz w:val="23"/>
          <w:szCs w:val="23"/>
        </w:rPr>
        <w:t xml:space="preserve">обязательств по Договору.  </w:t>
      </w:r>
    </w:p>
    <w:p w14:paraId="1EAA7EDD" w14:textId="77777777" w:rsidR="003260CC" w:rsidRPr="00177F2C" w:rsidRDefault="003260CC" w:rsidP="00390D54">
      <w:pPr>
        <w:tabs>
          <w:tab w:val="left" w:pos="284"/>
          <w:tab w:val="left" w:pos="709"/>
        </w:tabs>
        <w:suppressAutoHyphens/>
        <w:spacing w:after="0"/>
        <w:ind w:right="-1" w:firstLine="567"/>
        <w:outlineLvl w:val="0"/>
        <w:rPr>
          <w:b/>
          <w:sz w:val="23"/>
          <w:szCs w:val="23"/>
        </w:rPr>
      </w:pPr>
      <w:r w:rsidRPr="00177F2C">
        <w:rPr>
          <w:b/>
          <w:sz w:val="23"/>
          <w:szCs w:val="23"/>
        </w:rPr>
        <w:t>3.3. Заказчик имеет право:</w:t>
      </w:r>
    </w:p>
    <w:p w14:paraId="0DD19C0A" w14:textId="11F0E10E" w:rsidR="003260CC" w:rsidRPr="00177F2C" w:rsidRDefault="003260CC" w:rsidP="00390D54">
      <w:pPr>
        <w:tabs>
          <w:tab w:val="left" w:pos="284"/>
          <w:tab w:val="left" w:pos="709"/>
        </w:tabs>
        <w:suppressAutoHyphens/>
        <w:spacing w:after="0"/>
        <w:ind w:right="-1" w:firstLine="567"/>
        <w:outlineLvl w:val="0"/>
        <w:rPr>
          <w:sz w:val="23"/>
          <w:szCs w:val="23"/>
        </w:rPr>
      </w:pPr>
      <w:r w:rsidRPr="00177F2C">
        <w:rPr>
          <w:sz w:val="23"/>
          <w:szCs w:val="23"/>
        </w:rPr>
        <w:t>3.3.1. Осуществлять контроль за ходом</w:t>
      </w:r>
      <w:r w:rsidR="00917638">
        <w:rPr>
          <w:sz w:val="23"/>
          <w:szCs w:val="23"/>
        </w:rPr>
        <w:t xml:space="preserve"> выполненных работ</w:t>
      </w:r>
      <w:r w:rsidR="004B5F19">
        <w:rPr>
          <w:sz w:val="23"/>
          <w:szCs w:val="23"/>
        </w:rPr>
        <w:t xml:space="preserve">, </w:t>
      </w:r>
      <w:r w:rsidR="004B5F19" w:rsidRPr="004B5F19">
        <w:rPr>
          <w:sz w:val="23"/>
          <w:szCs w:val="23"/>
          <w:highlight w:val="yellow"/>
        </w:rPr>
        <w:t>вносить изменения</w:t>
      </w:r>
      <w:r w:rsidR="004B5F19">
        <w:rPr>
          <w:sz w:val="23"/>
          <w:szCs w:val="23"/>
          <w:highlight w:val="yellow"/>
        </w:rPr>
        <w:t xml:space="preserve"> и дополнения</w:t>
      </w:r>
      <w:r w:rsidR="004B5F19" w:rsidRPr="004B5F19">
        <w:rPr>
          <w:sz w:val="23"/>
          <w:szCs w:val="23"/>
          <w:highlight w:val="yellow"/>
        </w:rPr>
        <w:t xml:space="preserve"> в Перечень оборудования, подлежащ</w:t>
      </w:r>
      <w:r w:rsidR="004B5F19">
        <w:rPr>
          <w:sz w:val="23"/>
          <w:szCs w:val="23"/>
          <w:highlight w:val="yellow"/>
        </w:rPr>
        <w:t>его</w:t>
      </w:r>
      <w:r w:rsidR="004B5F19" w:rsidRPr="004B5F19">
        <w:rPr>
          <w:sz w:val="23"/>
          <w:szCs w:val="23"/>
          <w:highlight w:val="yellow"/>
        </w:rPr>
        <w:t xml:space="preserve"> обслуживанию по настоящему Договору (приложение № ____ к Техническому заданию)</w:t>
      </w:r>
      <w:r w:rsidR="004B5F19">
        <w:rPr>
          <w:sz w:val="23"/>
          <w:szCs w:val="23"/>
        </w:rPr>
        <w:t>.</w:t>
      </w:r>
    </w:p>
    <w:p w14:paraId="3D5BD525" w14:textId="11493C42" w:rsidR="003260CC" w:rsidRPr="00177F2C" w:rsidRDefault="003260CC" w:rsidP="00390D54">
      <w:pPr>
        <w:tabs>
          <w:tab w:val="left" w:pos="284"/>
          <w:tab w:val="left" w:pos="709"/>
        </w:tabs>
        <w:suppressAutoHyphens/>
        <w:spacing w:after="0"/>
        <w:ind w:right="-1" w:firstLine="567"/>
        <w:outlineLvl w:val="0"/>
        <w:rPr>
          <w:sz w:val="23"/>
          <w:szCs w:val="23"/>
        </w:rPr>
      </w:pPr>
      <w:r w:rsidRPr="00177F2C">
        <w:rPr>
          <w:sz w:val="23"/>
          <w:szCs w:val="23"/>
        </w:rPr>
        <w:t>3.3.2. Если во время</w:t>
      </w:r>
      <w:r w:rsidR="00917638">
        <w:rPr>
          <w:sz w:val="23"/>
          <w:szCs w:val="23"/>
        </w:rPr>
        <w:t xml:space="preserve"> выполненных работ</w:t>
      </w:r>
      <w:r w:rsidRPr="00177F2C">
        <w:rPr>
          <w:sz w:val="23"/>
          <w:szCs w:val="23"/>
        </w:rPr>
        <w:t xml:space="preserve">, в том числе при </w:t>
      </w:r>
      <w:r w:rsidR="00917638">
        <w:rPr>
          <w:sz w:val="23"/>
          <w:szCs w:val="23"/>
        </w:rPr>
        <w:t xml:space="preserve">выполненных работах </w:t>
      </w:r>
      <w:r w:rsidRPr="00177F2C">
        <w:rPr>
          <w:sz w:val="23"/>
          <w:szCs w:val="23"/>
        </w:rPr>
        <w:t>в гарантийный п</w:t>
      </w:r>
      <w:r w:rsidR="00D1472A" w:rsidRPr="00177F2C">
        <w:rPr>
          <w:sz w:val="23"/>
          <w:szCs w:val="23"/>
        </w:rPr>
        <w:t>ериод, станет очевидным, что они не будут выполнены</w:t>
      </w:r>
      <w:r w:rsidRPr="00177F2C">
        <w:rPr>
          <w:sz w:val="23"/>
          <w:szCs w:val="23"/>
        </w:rPr>
        <w:t xml:space="preserve"> надлежащим образом, Заказчик вправе назначить </w:t>
      </w:r>
      <w:r w:rsidR="00917638">
        <w:rPr>
          <w:sz w:val="23"/>
          <w:szCs w:val="23"/>
        </w:rPr>
        <w:t xml:space="preserve">Подрядчику </w:t>
      </w:r>
      <w:r w:rsidRPr="00177F2C">
        <w:rPr>
          <w:sz w:val="23"/>
          <w:szCs w:val="23"/>
        </w:rPr>
        <w:t xml:space="preserve">разумный срок для устранения недостатков и при неисполнении </w:t>
      </w:r>
      <w:r w:rsidR="00917638">
        <w:rPr>
          <w:sz w:val="23"/>
          <w:szCs w:val="23"/>
        </w:rPr>
        <w:t xml:space="preserve">Подрядчиком </w:t>
      </w:r>
      <w:r w:rsidRPr="00177F2C">
        <w:rPr>
          <w:sz w:val="23"/>
          <w:szCs w:val="23"/>
        </w:rPr>
        <w:t>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w:t>
      </w:r>
      <w:r w:rsidR="00F9456B">
        <w:rPr>
          <w:sz w:val="23"/>
          <w:szCs w:val="23"/>
        </w:rPr>
        <w:t xml:space="preserve"> Подрядчика</w:t>
      </w:r>
      <w:r w:rsidRPr="00177F2C">
        <w:rPr>
          <w:sz w:val="23"/>
          <w:szCs w:val="23"/>
        </w:rPr>
        <w:t>, а также потребовать возмещения убытков.</w:t>
      </w:r>
    </w:p>
    <w:p w14:paraId="070CB80C" w14:textId="46DF1762" w:rsidR="003260CC" w:rsidRPr="00177F2C" w:rsidRDefault="003260CC" w:rsidP="00390D54">
      <w:pPr>
        <w:tabs>
          <w:tab w:val="left" w:pos="284"/>
          <w:tab w:val="left" w:pos="709"/>
        </w:tabs>
        <w:suppressAutoHyphens/>
        <w:spacing w:after="0"/>
        <w:ind w:right="-1" w:firstLine="567"/>
        <w:outlineLvl w:val="0"/>
        <w:rPr>
          <w:sz w:val="23"/>
          <w:szCs w:val="23"/>
        </w:rPr>
      </w:pPr>
      <w:r w:rsidRPr="00177F2C">
        <w:rPr>
          <w:sz w:val="23"/>
          <w:szCs w:val="23"/>
        </w:rPr>
        <w:t xml:space="preserve">3.3.3. Заказчик может в любое время до сдачи ему результата </w:t>
      </w:r>
      <w:r w:rsidR="00F9456B">
        <w:rPr>
          <w:sz w:val="23"/>
          <w:szCs w:val="23"/>
        </w:rPr>
        <w:t xml:space="preserve">выполненных работ </w:t>
      </w:r>
      <w:r w:rsidRPr="00177F2C">
        <w:rPr>
          <w:sz w:val="23"/>
          <w:szCs w:val="23"/>
        </w:rPr>
        <w:t>отказаться от Договора, в соответствии с действующим законодательством РФ и условиям настоящего Договора.</w:t>
      </w:r>
    </w:p>
    <w:p w14:paraId="2EBF64E2" w14:textId="77777777" w:rsidR="00390D54" w:rsidRPr="00177F2C" w:rsidRDefault="00390D54" w:rsidP="00390D54">
      <w:pPr>
        <w:tabs>
          <w:tab w:val="left" w:pos="284"/>
          <w:tab w:val="left" w:pos="709"/>
        </w:tabs>
        <w:suppressAutoHyphens/>
        <w:spacing w:after="0"/>
        <w:ind w:right="-1" w:firstLine="567"/>
        <w:outlineLvl w:val="0"/>
        <w:rPr>
          <w:sz w:val="23"/>
          <w:szCs w:val="23"/>
        </w:rPr>
      </w:pPr>
    </w:p>
    <w:p w14:paraId="4CB4CC2E" w14:textId="6AAC96AE" w:rsidR="000B5148" w:rsidRPr="00177F2C" w:rsidRDefault="000B5148" w:rsidP="00390D54">
      <w:pPr>
        <w:tabs>
          <w:tab w:val="left" w:leader="underscore" w:pos="0"/>
          <w:tab w:val="left" w:pos="426"/>
          <w:tab w:val="left" w:pos="709"/>
        </w:tabs>
        <w:spacing w:after="0"/>
        <w:ind w:right="-1" w:firstLine="567"/>
        <w:jc w:val="center"/>
        <w:rPr>
          <w:b/>
          <w:bCs/>
          <w:sz w:val="23"/>
          <w:szCs w:val="23"/>
        </w:rPr>
      </w:pPr>
      <w:r w:rsidRPr="00177F2C">
        <w:rPr>
          <w:b/>
          <w:bCs/>
          <w:sz w:val="23"/>
          <w:szCs w:val="23"/>
        </w:rPr>
        <w:t xml:space="preserve">4. ПОРЯДОК СДАЧИ И ПРИЕМКИ </w:t>
      </w:r>
      <w:r w:rsidR="00814FF5">
        <w:rPr>
          <w:b/>
          <w:bCs/>
          <w:sz w:val="23"/>
          <w:szCs w:val="23"/>
        </w:rPr>
        <w:t>РАБОТ</w:t>
      </w:r>
    </w:p>
    <w:p w14:paraId="4F09D47B" w14:textId="07927A9A" w:rsidR="000B5148" w:rsidRPr="00177F2C" w:rsidRDefault="000B5148" w:rsidP="00390D54">
      <w:pPr>
        <w:tabs>
          <w:tab w:val="left" w:pos="0"/>
        </w:tabs>
        <w:spacing w:after="0"/>
        <w:ind w:right="-1" w:firstLine="567"/>
        <w:rPr>
          <w:sz w:val="23"/>
          <w:szCs w:val="23"/>
        </w:rPr>
      </w:pPr>
      <w:r w:rsidRPr="00177F2C">
        <w:rPr>
          <w:sz w:val="23"/>
          <w:szCs w:val="23"/>
        </w:rPr>
        <w:t xml:space="preserve">4.1. </w:t>
      </w:r>
      <w:r w:rsidR="00656305" w:rsidRPr="00177F2C">
        <w:rPr>
          <w:sz w:val="23"/>
          <w:szCs w:val="23"/>
        </w:rPr>
        <w:t>Ежемесячно, п</w:t>
      </w:r>
      <w:r w:rsidRPr="00177F2C">
        <w:rPr>
          <w:sz w:val="23"/>
          <w:szCs w:val="23"/>
        </w:rPr>
        <w:t xml:space="preserve">ри завершении </w:t>
      </w:r>
      <w:r w:rsidR="00F9456B">
        <w:rPr>
          <w:sz w:val="23"/>
          <w:szCs w:val="23"/>
        </w:rPr>
        <w:t xml:space="preserve">работ Подрядчик </w:t>
      </w:r>
      <w:r w:rsidRPr="00177F2C">
        <w:rPr>
          <w:sz w:val="23"/>
          <w:szCs w:val="23"/>
        </w:rPr>
        <w:t>направляет Заказчику следующие документы:</w:t>
      </w:r>
    </w:p>
    <w:p w14:paraId="16D6BD71" w14:textId="568FEB8D" w:rsidR="00881C5E" w:rsidRPr="00177F2C" w:rsidRDefault="000B5148" w:rsidP="00390D54">
      <w:pPr>
        <w:autoSpaceDE w:val="0"/>
        <w:autoSpaceDN w:val="0"/>
        <w:adjustRightInd w:val="0"/>
        <w:spacing w:after="0"/>
        <w:ind w:firstLine="567"/>
        <w:rPr>
          <w:sz w:val="23"/>
          <w:szCs w:val="23"/>
        </w:rPr>
      </w:pPr>
      <w:r w:rsidRPr="00177F2C">
        <w:rPr>
          <w:sz w:val="23"/>
          <w:szCs w:val="23"/>
        </w:rPr>
        <w:lastRenderedPageBreak/>
        <w:t xml:space="preserve">- Акт сдачи – приемки </w:t>
      </w:r>
      <w:r w:rsidR="00B8040D" w:rsidRPr="00177F2C">
        <w:rPr>
          <w:sz w:val="23"/>
          <w:szCs w:val="23"/>
        </w:rPr>
        <w:t xml:space="preserve">выполненных </w:t>
      </w:r>
      <w:r w:rsidR="00F823A6" w:rsidRPr="00177F2C">
        <w:rPr>
          <w:sz w:val="23"/>
          <w:szCs w:val="23"/>
        </w:rPr>
        <w:t>р</w:t>
      </w:r>
      <w:r w:rsidRPr="00177F2C">
        <w:rPr>
          <w:sz w:val="23"/>
          <w:szCs w:val="23"/>
        </w:rPr>
        <w:t>абот</w:t>
      </w:r>
      <w:r w:rsidR="00166239" w:rsidRPr="00177F2C">
        <w:rPr>
          <w:sz w:val="23"/>
          <w:szCs w:val="23"/>
        </w:rPr>
        <w:t xml:space="preserve"> </w:t>
      </w:r>
      <w:r w:rsidRPr="00177F2C">
        <w:rPr>
          <w:sz w:val="23"/>
          <w:szCs w:val="23"/>
        </w:rPr>
        <w:t>в 2 (двух) экземплярах;</w:t>
      </w:r>
    </w:p>
    <w:p w14:paraId="472E47EE" w14:textId="77777777" w:rsidR="000B5148" w:rsidRPr="00177F2C" w:rsidRDefault="000B5148" w:rsidP="00390D54">
      <w:pPr>
        <w:tabs>
          <w:tab w:val="left" w:pos="0"/>
        </w:tabs>
        <w:spacing w:after="0"/>
        <w:ind w:right="-1" w:firstLine="567"/>
        <w:rPr>
          <w:sz w:val="23"/>
          <w:szCs w:val="23"/>
        </w:rPr>
      </w:pPr>
      <w:r w:rsidRPr="00177F2C">
        <w:rPr>
          <w:sz w:val="23"/>
          <w:szCs w:val="23"/>
        </w:rPr>
        <w:t>- Счет (счет-фактура).</w:t>
      </w:r>
    </w:p>
    <w:p w14:paraId="3675AA1E" w14:textId="47B7A4A1" w:rsidR="00676F92" w:rsidRPr="00177F2C" w:rsidRDefault="00676F92" w:rsidP="00390D54">
      <w:pPr>
        <w:spacing w:after="0"/>
        <w:ind w:firstLine="567"/>
        <w:rPr>
          <w:sz w:val="23"/>
          <w:szCs w:val="23"/>
        </w:rPr>
      </w:pPr>
      <w:r w:rsidRPr="00177F2C">
        <w:rPr>
          <w:sz w:val="23"/>
          <w:szCs w:val="23"/>
        </w:rPr>
        <w:t xml:space="preserve">4.2. Заказчик в течение </w:t>
      </w:r>
      <w:r w:rsidR="00D6579F" w:rsidRPr="00177F2C">
        <w:rPr>
          <w:sz w:val="23"/>
          <w:szCs w:val="23"/>
        </w:rPr>
        <w:t>5</w:t>
      </w:r>
      <w:r w:rsidRPr="00177F2C">
        <w:rPr>
          <w:sz w:val="23"/>
          <w:szCs w:val="23"/>
        </w:rPr>
        <w:t xml:space="preserve"> (</w:t>
      </w:r>
      <w:r w:rsidR="00D6579F" w:rsidRPr="00177F2C">
        <w:rPr>
          <w:sz w:val="23"/>
          <w:szCs w:val="23"/>
        </w:rPr>
        <w:t>пяти</w:t>
      </w:r>
      <w:r w:rsidRPr="00177F2C">
        <w:rPr>
          <w:sz w:val="23"/>
          <w:szCs w:val="23"/>
        </w:rPr>
        <w:t>) рабочих дней со дня получения документации, указанной в п.4.1</w:t>
      </w:r>
      <w:r w:rsidR="004B5F19">
        <w:rPr>
          <w:sz w:val="23"/>
          <w:szCs w:val="23"/>
        </w:rPr>
        <w:t xml:space="preserve"> настоящего Договора</w:t>
      </w:r>
      <w:r w:rsidRPr="00177F2C">
        <w:rPr>
          <w:sz w:val="23"/>
          <w:szCs w:val="23"/>
        </w:rPr>
        <w:t>, обязан подписать и направить Акт сдачи – приемки выполненных работ</w:t>
      </w:r>
      <w:r w:rsidR="00166239" w:rsidRPr="00177F2C">
        <w:rPr>
          <w:sz w:val="23"/>
          <w:szCs w:val="23"/>
        </w:rPr>
        <w:t xml:space="preserve"> </w:t>
      </w:r>
      <w:r w:rsidRPr="00177F2C">
        <w:rPr>
          <w:sz w:val="23"/>
          <w:szCs w:val="23"/>
        </w:rPr>
        <w:t>или дать мотивированный отказ от приемки</w:t>
      </w:r>
      <w:r w:rsidR="00166239" w:rsidRPr="00177F2C">
        <w:rPr>
          <w:sz w:val="23"/>
          <w:szCs w:val="23"/>
        </w:rPr>
        <w:t xml:space="preserve"> </w:t>
      </w:r>
      <w:r w:rsidR="00CA6F34">
        <w:rPr>
          <w:sz w:val="23"/>
          <w:szCs w:val="23"/>
        </w:rPr>
        <w:t>выполненных работ</w:t>
      </w:r>
      <w:r w:rsidRPr="00177F2C">
        <w:rPr>
          <w:sz w:val="23"/>
          <w:szCs w:val="23"/>
        </w:rPr>
        <w:t xml:space="preserve">. </w:t>
      </w:r>
    </w:p>
    <w:p w14:paraId="5B0C2381" w14:textId="10E26A10" w:rsidR="000575F0" w:rsidRPr="00177F2C" w:rsidRDefault="000575F0" w:rsidP="00390D54">
      <w:pPr>
        <w:spacing w:after="0"/>
        <w:ind w:firstLine="567"/>
        <w:rPr>
          <w:sz w:val="23"/>
          <w:szCs w:val="23"/>
        </w:rPr>
      </w:pPr>
      <w:r w:rsidRPr="00177F2C">
        <w:rPr>
          <w:sz w:val="23"/>
          <w:szCs w:val="23"/>
        </w:rPr>
        <w:t>4.</w:t>
      </w:r>
      <w:r w:rsidR="00390D54" w:rsidRPr="00177F2C">
        <w:rPr>
          <w:sz w:val="23"/>
          <w:szCs w:val="23"/>
        </w:rPr>
        <w:t>3</w:t>
      </w:r>
      <w:r w:rsidRPr="00177F2C">
        <w:rPr>
          <w:sz w:val="23"/>
          <w:szCs w:val="23"/>
        </w:rPr>
        <w:t xml:space="preserve">. В случае отказа Заказчика от приемки </w:t>
      </w:r>
      <w:r w:rsidR="00390D54" w:rsidRPr="00177F2C">
        <w:rPr>
          <w:sz w:val="23"/>
          <w:szCs w:val="23"/>
        </w:rPr>
        <w:t xml:space="preserve">выполненных работ </w:t>
      </w:r>
      <w:r w:rsidRPr="00177F2C">
        <w:rPr>
          <w:sz w:val="23"/>
          <w:szCs w:val="23"/>
        </w:rPr>
        <w:t xml:space="preserve">Заказчик направляет </w:t>
      </w:r>
      <w:r w:rsidR="00917638">
        <w:rPr>
          <w:sz w:val="23"/>
          <w:szCs w:val="23"/>
        </w:rPr>
        <w:t xml:space="preserve">Подрядчику </w:t>
      </w:r>
      <w:r w:rsidRPr="00177F2C">
        <w:rPr>
          <w:sz w:val="23"/>
          <w:szCs w:val="23"/>
        </w:rPr>
        <w:t>мотивированный отказ, где фиксируется перечень недостатков и сроки их устранения</w:t>
      </w:r>
      <w:r w:rsidR="00F625A0">
        <w:rPr>
          <w:sz w:val="23"/>
          <w:szCs w:val="23"/>
        </w:rPr>
        <w:t xml:space="preserve"> Подрядчиком</w:t>
      </w:r>
      <w:r w:rsidRPr="00177F2C">
        <w:rPr>
          <w:sz w:val="23"/>
          <w:szCs w:val="23"/>
        </w:rPr>
        <w:t xml:space="preserve">. В случае, если такие сроки не будут установлены, то </w:t>
      </w:r>
      <w:r w:rsidR="00F625A0">
        <w:rPr>
          <w:sz w:val="23"/>
          <w:szCs w:val="23"/>
        </w:rPr>
        <w:t xml:space="preserve">Подрядчик </w:t>
      </w:r>
      <w:r w:rsidRPr="00177F2C">
        <w:rPr>
          <w:sz w:val="23"/>
          <w:szCs w:val="23"/>
        </w:rPr>
        <w:t xml:space="preserve">устраняет </w:t>
      </w:r>
      <w:r w:rsidR="00210371" w:rsidRPr="00177F2C">
        <w:rPr>
          <w:sz w:val="23"/>
          <w:szCs w:val="23"/>
        </w:rPr>
        <w:t>н</w:t>
      </w:r>
      <w:r w:rsidRPr="00177F2C">
        <w:rPr>
          <w:sz w:val="23"/>
          <w:szCs w:val="23"/>
        </w:rPr>
        <w:t>едостатки в течение 10 календарных дней с момента их обнаружения.</w:t>
      </w:r>
    </w:p>
    <w:p w14:paraId="79F51129" w14:textId="590B96DE" w:rsidR="000575F0" w:rsidRPr="00177F2C" w:rsidRDefault="000575F0" w:rsidP="00390D54">
      <w:pPr>
        <w:spacing w:after="0"/>
        <w:ind w:firstLine="567"/>
        <w:rPr>
          <w:sz w:val="23"/>
          <w:szCs w:val="23"/>
        </w:rPr>
      </w:pPr>
      <w:r w:rsidRPr="00177F2C">
        <w:rPr>
          <w:sz w:val="23"/>
          <w:szCs w:val="23"/>
        </w:rPr>
        <w:t>4.</w:t>
      </w:r>
      <w:r w:rsidR="00EA55AD">
        <w:rPr>
          <w:sz w:val="23"/>
          <w:szCs w:val="23"/>
        </w:rPr>
        <w:t>4</w:t>
      </w:r>
      <w:r w:rsidRPr="00177F2C">
        <w:rPr>
          <w:sz w:val="23"/>
          <w:szCs w:val="23"/>
        </w:rPr>
        <w:t xml:space="preserve">. Датой сдачи </w:t>
      </w:r>
      <w:r w:rsidR="00917638">
        <w:rPr>
          <w:sz w:val="23"/>
          <w:szCs w:val="23"/>
        </w:rPr>
        <w:t xml:space="preserve">Подрядчиком выполненных работ </w:t>
      </w:r>
      <w:r w:rsidRPr="00177F2C">
        <w:rPr>
          <w:sz w:val="23"/>
          <w:szCs w:val="23"/>
        </w:rPr>
        <w:t>является дата подписания Акта сдачи-приемки выполненных работ</w:t>
      </w:r>
      <w:r w:rsidR="009B3AD1" w:rsidRPr="00177F2C">
        <w:rPr>
          <w:sz w:val="23"/>
          <w:szCs w:val="23"/>
        </w:rPr>
        <w:t xml:space="preserve"> </w:t>
      </w:r>
      <w:r w:rsidRPr="00177F2C">
        <w:rPr>
          <w:sz w:val="23"/>
          <w:szCs w:val="23"/>
        </w:rPr>
        <w:t xml:space="preserve">без замечаний. </w:t>
      </w:r>
    </w:p>
    <w:p w14:paraId="52CF088F" w14:textId="77777777" w:rsidR="00656305" w:rsidRPr="00177F2C" w:rsidRDefault="00656305" w:rsidP="00390D54">
      <w:pPr>
        <w:spacing w:after="0"/>
        <w:rPr>
          <w:sz w:val="23"/>
          <w:szCs w:val="23"/>
        </w:rPr>
      </w:pPr>
    </w:p>
    <w:p w14:paraId="2D0666EC" w14:textId="77777777" w:rsidR="000B5148" w:rsidRPr="00177F2C" w:rsidRDefault="000B5148" w:rsidP="00390D54">
      <w:pPr>
        <w:tabs>
          <w:tab w:val="left" w:leader="underscore" w:pos="0"/>
          <w:tab w:val="left" w:pos="426"/>
          <w:tab w:val="left" w:pos="709"/>
        </w:tabs>
        <w:spacing w:after="0"/>
        <w:ind w:right="-1" w:firstLine="567"/>
        <w:jc w:val="center"/>
        <w:rPr>
          <w:b/>
          <w:bCs/>
          <w:sz w:val="23"/>
          <w:szCs w:val="23"/>
        </w:rPr>
      </w:pPr>
      <w:r w:rsidRPr="00177F2C">
        <w:rPr>
          <w:b/>
          <w:bCs/>
          <w:sz w:val="23"/>
          <w:szCs w:val="23"/>
        </w:rPr>
        <w:t>5.  ПОРЯДОК РАЗРЕШЕНИЯ СПОРОВ</w:t>
      </w:r>
    </w:p>
    <w:p w14:paraId="4FC639DA" w14:textId="5F37A41E" w:rsidR="001D0282" w:rsidRPr="00177F2C" w:rsidRDefault="000B5148" w:rsidP="00390D54">
      <w:pPr>
        <w:autoSpaceDE w:val="0"/>
        <w:autoSpaceDN w:val="0"/>
        <w:adjustRightInd w:val="0"/>
        <w:spacing w:after="0"/>
        <w:ind w:firstLine="567"/>
        <w:rPr>
          <w:sz w:val="23"/>
          <w:szCs w:val="23"/>
        </w:rPr>
      </w:pPr>
      <w:r w:rsidRPr="00177F2C">
        <w:rPr>
          <w:sz w:val="23"/>
          <w:szCs w:val="23"/>
        </w:rPr>
        <w:t>5.1</w:t>
      </w:r>
      <w:r w:rsidR="006561E4" w:rsidRPr="00177F2C">
        <w:rPr>
          <w:sz w:val="23"/>
          <w:szCs w:val="23"/>
        </w:rPr>
        <w:t>.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433CBDEE" w14:textId="77777777" w:rsidR="00656305" w:rsidRPr="00177F2C" w:rsidRDefault="00656305" w:rsidP="00390D54">
      <w:pPr>
        <w:autoSpaceDE w:val="0"/>
        <w:autoSpaceDN w:val="0"/>
        <w:adjustRightInd w:val="0"/>
        <w:spacing w:after="0"/>
        <w:ind w:firstLine="567"/>
        <w:rPr>
          <w:sz w:val="23"/>
          <w:szCs w:val="23"/>
        </w:rPr>
      </w:pPr>
    </w:p>
    <w:p w14:paraId="02A63DA3" w14:textId="77777777" w:rsidR="000B5148" w:rsidRPr="00177F2C" w:rsidRDefault="000B5148" w:rsidP="00390D54">
      <w:pPr>
        <w:autoSpaceDE w:val="0"/>
        <w:autoSpaceDN w:val="0"/>
        <w:adjustRightInd w:val="0"/>
        <w:spacing w:after="0"/>
        <w:ind w:right="-1" w:firstLine="567"/>
        <w:jc w:val="center"/>
        <w:rPr>
          <w:b/>
          <w:sz w:val="23"/>
          <w:szCs w:val="23"/>
        </w:rPr>
      </w:pPr>
      <w:r w:rsidRPr="00177F2C">
        <w:rPr>
          <w:b/>
          <w:sz w:val="23"/>
          <w:szCs w:val="23"/>
        </w:rPr>
        <w:t>6. ОТВЕТСТВЕННОСТЬ СТОРОН</w:t>
      </w:r>
    </w:p>
    <w:p w14:paraId="3E9736BC" w14:textId="65452ED4" w:rsidR="000B5148" w:rsidRPr="00177F2C" w:rsidRDefault="000B5148" w:rsidP="00390D54">
      <w:pPr>
        <w:tabs>
          <w:tab w:val="left" w:pos="567"/>
          <w:tab w:val="left" w:pos="709"/>
        </w:tabs>
        <w:spacing w:after="0"/>
        <w:ind w:right="-1" w:firstLine="567"/>
        <w:rPr>
          <w:sz w:val="23"/>
          <w:szCs w:val="23"/>
        </w:rPr>
      </w:pPr>
      <w:r w:rsidRPr="00177F2C">
        <w:rPr>
          <w:sz w:val="23"/>
          <w:szCs w:val="23"/>
        </w:rPr>
        <w:t>6.</w:t>
      </w:r>
      <w:r w:rsidR="00C8049A" w:rsidRPr="00177F2C">
        <w:rPr>
          <w:sz w:val="23"/>
          <w:szCs w:val="23"/>
        </w:rPr>
        <w:t>1</w:t>
      </w:r>
      <w:r w:rsidRPr="00177F2C">
        <w:rPr>
          <w:sz w:val="23"/>
          <w:szCs w:val="23"/>
        </w:rPr>
        <w:t xml:space="preserve">. При невыполнении Заказчиком своих обязательств </w:t>
      </w:r>
      <w:r w:rsidR="00210371" w:rsidRPr="00177F2C">
        <w:rPr>
          <w:sz w:val="23"/>
          <w:szCs w:val="23"/>
        </w:rPr>
        <w:t>по оплате</w:t>
      </w:r>
      <w:r w:rsidR="002E09B8" w:rsidRPr="00177F2C">
        <w:rPr>
          <w:sz w:val="23"/>
          <w:szCs w:val="23"/>
        </w:rPr>
        <w:t xml:space="preserve"> </w:t>
      </w:r>
      <w:r w:rsidR="00917638">
        <w:rPr>
          <w:sz w:val="23"/>
          <w:szCs w:val="23"/>
        </w:rPr>
        <w:t>выполненных работ</w:t>
      </w:r>
      <w:r w:rsidR="00EE2624" w:rsidRPr="00177F2C">
        <w:rPr>
          <w:sz w:val="23"/>
          <w:szCs w:val="23"/>
        </w:rPr>
        <w:t xml:space="preserve">, </w:t>
      </w:r>
      <w:r w:rsidR="00917638">
        <w:rPr>
          <w:sz w:val="23"/>
          <w:szCs w:val="23"/>
        </w:rPr>
        <w:t>Подрядчик</w:t>
      </w:r>
      <w:r w:rsidRPr="00177F2C">
        <w:rPr>
          <w:sz w:val="23"/>
          <w:szCs w:val="23"/>
        </w:rPr>
        <w:t xml:space="preserve"> вправе потребовать от Заказчика</w:t>
      </w:r>
      <w:r w:rsidR="00676F92" w:rsidRPr="00177F2C">
        <w:rPr>
          <w:sz w:val="23"/>
          <w:szCs w:val="23"/>
        </w:rPr>
        <w:t xml:space="preserve"> уплаты неустойки в размере 0,01</w:t>
      </w:r>
      <w:r w:rsidRPr="00177F2C">
        <w:rPr>
          <w:sz w:val="23"/>
          <w:szCs w:val="23"/>
        </w:rPr>
        <w:t xml:space="preserve">%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w:t>
      </w:r>
      <w:r w:rsidR="000B56EF">
        <w:rPr>
          <w:sz w:val="23"/>
          <w:szCs w:val="23"/>
        </w:rPr>
        <w:t xml:space="preserve">календарных </w:t>
      </w:r>
      <w:r w:rsidRPr="00177F2C">
        <w:rPr>
          <w:sz w:val="23"/>
          <w:szCs w:val="23"/>
        </w:rPr>
        <w:t xml:space="preserve">дней с момента наступления даты оплаты </w:t>
      </w:r>
      <w:r w:rsidR="00917638">
        <w:rPr>
          <w:sz w:val="23"/>
          <w:szCs w:val="23"/>
        </w:rPr>
        <w:t xml:space="preserve">выполненных работ </w:t>
      </w:r>
      <w:r w:rsidRPr="00177F2C">
        <w:rPr>
          <w:sz w:val="23"/>
          <w:szCs w:val="23"/>
        </w:rPr>
        <w:t>Заказчиком.</w:t>
      </w:r>
    </w:p>
    <w:p w14:paraId="4A1B9DB2" w14:textId="647FE184" w:rsidR="000B5148" w:rsidRPr="00177F2C" w:rsidRDefault="000B5148" w:rsidP="00390D54">
      <w:pPr>
        <w:tabs>
          <w:tab w:val="left" w:pos="426"/>
          <w:tab w:val="left" w:pos="567"/>
        </w:tabs>
        <w:spacing w:after="0"/>
        <w:ind w:right="-1" w:firstLine="567"/>
        <w:rPr>
          <w:rFonts w:eastAsia="Calibri"/>
          <w:sz w:val="23"/>
          <w:szCs w:val="23"/>
          <w:lang w:eastAsia="en-US"/>
        </w:rPr>
      </w:pPr>
      <w:r w:rsidRPr="00177F2C">
        <w:rPr>
          <w:rFonts w:eastAsia="Calibri"/>
          <w:sz w:val="23"/>
          <w:szCs w:val="23"/>
          <w:lang w:eastAsia="en-US"/>
        </w:rPr>
        <w:t>6.</w:t>
      </w:r>
      <w:r w:rsidR="00C8049A" w:rsidRPr="00177F2C">
        <w:rPr>
          <w:rFonts w:eastAsia="Calibri"/>
          <w:sz w:val="23"/>
          <w:szCs w:val="23"/>
          <w:lang w:eastAsia="en-US"/>
        </w:rPr>
        <w:t>2</w:t>
      </w:r>
      <w:r w:rsidRPr="00177F2C">
        <w:rPr>
          <w:rFonts w:eastAsia="Calibri"/>
          <w:sz w:val="23"/>
          <w:szCs w:val="23"/>
          <w:lang w:eastAsia="en-US"/>
        </w:rPr>
        <w:t xml:space="preserve">. В случае существенного нарушения </w:t>
      </w:r>
      <w:r w:rsidR="00917638">
        <w:rPr>
          <w:sz w:val="23"/>
          <w:szCs w:val="23"/>
        </w:rPr>
        <w:t xml:space="preserve">Подрядчиком </w:t>
      </w:r>
      <w:r w:rsidRPr="00177F2C">
        <w:rPr>
          <w:rFonts w:eastAsia="Calibri"/>
          <w:sz w:val="23"/>
          <w:szCs w:val="23"/>
          <w:lang w:eastAsia="en-US"/>
        </w:rPr>
        <w:t xml:space="preserve">срока выполнения своих обязательств по настоящему Договору более, чем на 3 (три) рабочих дня, Заказчик вправе в одностороннем порядке </w:t>
      </w:r>
      <w:r w:rsidR="000B56EF">
        <w:rPr>
          <w:rFonts w:eastAsia="Calibri"/>
          <w:sz w:val="23"/>
          <w:szCs w:val="23"/>
          <w:lang w:eastAsia="en-US"/>
        </w:rPr>
        <w:t xml:space="preserve">отказаться от </w:t>
      </w:r>
      <w:r w:rsidRPr="00177F2C">
        <w:rPr>
          <w:rFonts w:eastAsia="Calibri"/>
          <w:sz w:val="23"/>
          <w:szCs w:val="23"/>
          <w:lang w:eastAsia="en-US"/>
        </w:rPr>
        <w:t>настоящ</w:t>
      </w:r>
      <w:r w:rsidR="000B56EF">
        <w:rPr>
          <w:rFonts w:eastAsia="Calibri"/>
          <w:sz w:val="23"/>
          <w:szCs w:val="23"/>
          <w:lang w:eastAsia="en-US"/>
        </w:rPr>
        <w:t>его</w:t>
      </w:r>
      <w:r w:rsidRPr="00177F2C">
        <w:rPr>
          <w:rFonts w:eastAsia="Calibri"/>
          <w:sz w:val="23"/>
          <w:szCs w:val="23"/>
          <w:lang w:eastAsia="en-US"/>
        </w:rPr>
        <w:t xml:space="preserve"> Договор</w:t>
      </w:r>
      <w:r w:rsidR="000B56EF">
        <w:rPr>
          <w:rFonts w:eastAsia="Calibri"/>
          <w:sz w:val="23"/>
          <w:szCs w:val="23"/>
          <w:lang w:eastAsia="en-US"/>
        </w:rPr>
        <w:t>а</w:t>
      </w:r>
      <w:r w:rsidRPr="00177F2C">
        <w:rPr>
          <w:rFonts w:eastAsia="Calibri"/>
          <w:sz w:val="23"/>
          <w:szCs w:val="23"/>
          <w:lang w:eastAsia="en-US"/>
        </w:rPr>
        <w:t>, письменно уведомив об этом</w:t>
      </w:r>
      <w:r w:rsidR="00917638">
        <w:rPr>
          <w:rFonts w:eastAsia="Calibri"/>
          <w:sz w:val="23"/>
          <w:szCs w:val="23"/>
          <w:lang w:eastAsia="en-US"/>
        </w:rPr>
        <w:t xml:space="preserve"> </w:t>
      </w:r>
      <w:r w:rsidR="00917638">
        <w:rPr>
          <w:sz w:val="23"/>
          <w:szCs w:val="23"/>
        </w:rPr>
        <w:t>Подрядчика</w:t>
      </w:r>
      <w:r w:rsidRPr="00177F2C">
        <w:rPr>
          <w:rFonts w:eastAsia="Calibri"/>
          <w:sz w:val="23"/>
          <w:szCs w:val="23"/>
          <w:lang w:eastAsia="en-US"/>
        </w:rPr>
        <w:t>. Договор считается расторгнутым с момента получения уведомления</w:t>
      </w:r>
      <w:r w:rsidR="000B56EF">
        <w:rPr>
          <w:rFonts w:eastAsia="Calibri"/>
          <w:sz w:val="23"/>
          <w:szCs w:val="23"/>
          <w:lang w:eastAsia="en-US"/>
        </w:rPr>
        <w:t xml:space="preserve"> </w:t>
      </w:r>
      <w:r w:rsidR="00917638">
        <w:rPr>
          <w:sz w:val="23"/>
          <w:szCs w:val="23"/>
        </w:rPr>
        <w:t>Подрядчиком</w:t>
      </w:r>
      <w:r w:rsidRPr="00177F2C">
        <w:rPr>
          <w:rFonts w:eastAsia="Calibri"/>
          <w:sz w:val="23"/>
          <w:szCs w:val="23"/>
          <w:lang w:eastAsia="en-US"/>
        </w:rPr>
        <w:t>.</w:t>
      </w:r>
    </w:p>
    <w:p w14:paraId="207D8684" w14:textId="33558C52" w:rsidR="000B5148" w:rsidRPr="00177F2C" w:rsidRDefault="000B5148" w:rsidP="00390D54">
      <w:pPr>
        <w:tabs>
          <w:tab w:val="left" w:pos="426"/>
          <w:tab w:val="left" w:pos="567"/>
        </w:tabs>
        <w:spacing w:after="0"/>
        <w:ind w:right="-1" w:firstLine="567"/>
        <w:rPr>
          <w:rFonts w:eastAsia="Calibri"/>
          <w:sz w:val="23"/>
          <w:szCs w:val="23"/>
          <w:lang w:eastAsia="en-US"/>
        </w:rPr>
      </w:pPr>
      <w:r w:rsidRPr="00177F2C">
        <w:rPr>
          <w:rFonts w:eastAsia="Calibri"/>
          <w:sz w:val="23"/>
          <w:szCs w:val="23"/>
          <w:lang w:eastAsia="en-US"/>
        </w:rPr>
        <w:t>6.</w:t>
      </w:r>
      <w:r w:rsidR="00C8049A" w:rsidRPr="00177F2C">
        <w:rPr>
          <w:rFonts w:eastAsia="Calibri"/>
          <w:sz w:val="23"/>
          <w:szCs w:val="23"/>
          <w:lang w:eastAsia="en-US"/>
        </w:rPr>
        <w:t>3</w:t>
      </w:r>
      <w:r w:rsidRPr="00177F2C">
        <w:rPr>
          <w:rFonts w:eastAsia="Calibri"/>
          <w:sz w:val="23"/>
          <w:szCs w:val="23"/>
          <w:lang w:eastAsia="en-US"/>
        </w:rPr>
        <w:t xml:space="preserve">. При нарушении </w:t>
      </w:r>
      <w:r w:rsidR="000B56EF">
        <w:rPr>
          <w:sz w:val="23"/>
          <w:szCs w:val="23"/>
        </w:rPr>
        <w:t xml:space="preserve">Подрядчиком </w:t>
      </w:r>
      <w:r w:rsidRPr="00177F2C">
        <w:rPr>
          <w:rFonts w:eastAsia="Calibri"/>
          <w:sz w:val="23"/>
          <w:szCs w:val="23"/>
          <w:lang w:eastAsia="en-US"/>
        </w:rPr>
        <w:t>сроков</w:t>
      </w:r>
      <w:r w:rsidR="000B56EF">
        <w:rPr>
          <w:rFonts w:eastAsia="Calibri"/>
          <w:sz w:val="23"/>
          <w:szCs w:val="23"/>
          <w:lang w:eastAsia="en-US"/>
        </w:rPr>
        <w:t xml:space="preserve"> выполненных работ</w:t>
      </w:r>
      <w:r w:rsidRPr="00177F2C">
        <w:rPr>
          <w:rFonts w:eastAsia="Calibri"/>
          <w:sz w:val="23"/>
          <w:szCs w:val="23"/>
          <w:lang w:eastAsia="en-US"/>
        </w:rPr>
        <w:t>, предусмотренных настоящим Договором, Заказчик вправе требовать уплаты неустойки в размере 0,</w:t>
      </w:r>
      <w:r w:rsidR="00210371" w:rsidRPr="00177F2C">
        <w:rPr>
          <w:rFonts w:eastAsia="Calibri"/>
          <w:sz w:val="23"/>
          <w:szCs w:val="23"/>
          <w:lang w:eastAsia="en-US"/>
        </w:rPr>
        <w:t>0</w:t>
      </w:r>
      <w:r w:rsidRPr="00177F2C">
        <w:rPr>
          <w:rFonts w:eastAsia="Calibri"/>
          <w:sz w:val="23"/>
          <w:szCs w:val="23"/>
          <w:lang w:eastAsia="en-US"/>
        </w:rPr>
        <w:t xml:space="preserve">1% от </w:t>
      </w:r>
      <w:r w:rsidR="000B56EF">
        <w:rPr>
          <w:rFonts w:eastAsia="Calibri"/>
          <w:sz w:val="23"/>
          <w:szCs w:val="23"/>
          <w:lang w:eastAsia="en-US"/>
        </w:rPr>
        <w:t xml:space="preserve">общей </w:t>
      </w:r>
      <w:r w:rsidRPr="00177F2C">
        <w:rPr>
          <w:rFonts w:eastAsia="Calibri"/>
          <w:sz w:val="23"/>
          <w:szCs w:val="23"/>
          <w:lang w:eastAsia="en-US"/>
        </w:rPr>
        <w:t>суммы Договора за каждый день просрочки.</w:t>
      </w:r>
    </w:p>
    <w:p w14:paraId="0A9E290F" w14:textId="2206071A" w:rsidR="000B5148" w:rsidRPr="00177F2C" w:rsidRDefault="000B5148" w:rsidP="00390D54">
      <w:pPr>
        <w:tabs>
          <w:tab w:val="left" w:pos="426"/>
          <w:tab w:val="left" w:pos="567"/>
        </w:tabs>
        <w:spacing w:after="0"/>
        <w:ind w:right="-1" w:firstLine="567"/>
        <w:rPr>
          <w:sz w:val="23"/>
          <w:szCs w:val="23"/>
        </w:rPr>
      </w:pPr>
      <w:r w:rsidRPr="00177F2C">
        <w:rPr>
          <w:sz w:val="23"/>
          <w:szCs w:val="23"/>
        </w:rPr>
        <w:t>6.</w:t>
      </w:r>
      <w:r w:rsidR="00C8049A" w:rsidRPr="00177F2C">
        <w:rPr>
          <w:sz w:val="23"/>
          <w:szCs w:val="23"/>
        </w:rPr>
        <w:t>4</w:t>
      </w:r>
      <w:r w:rsidRPr="00177F2C">
        <w:rPr>
          <w:sz w:val="23"/>
          <w:szCs w:val="23"/>
        </w:rPr>
        <w:t xml:space="preserve">. За каждое иное нарушение </w:t>
      </w:r>
      <w:r w:rsidR="000B56EF">
        <w:rPr>
          <w:sz w:val="23"/>
          <w:szCs w:val="23"/>
        </w:rPr>
        <w:t xml:space="preserve">Подрядчиком </w:t>
      </w:r>
      <w:r w:rsidRPr="00177F2C">
        <w:rPr>
          <w:sz w:val="23"/>
          <w:szCs w:val="23"/>
        </w:rPr>
        <w:t xml:space="preserve">условий настоящего Договора Заказчик вправе требовать от </w:t>
      </w:r>
      <w:r w:rsidR="000B56EF">
        <w:rPr>
          <w:sz w:val="23"/>
          <w:szCs w:val="23"/>
        </w:rPr>
        <w:t xml:space="preserve">Подрядчика </w:t>
      </w:r>
      <w:r w:rsidRPr="00177F2C">
        <w:rPr>
          <w:sz w:val="23"/>
          <w:szCs w:val="23"/>
        </w:rPr>
        <w:t>уплаты штрафной неустойки в размере до 10% от суммы Договора на усмотрение Заказчика.</w:t>
      </w:r>
    </w:p>
    <w:p w14:paraId="7099D347" w14:textId="07020C51" w:rsidR="000B5148" w:rsidRPr="00177F2C" w:rsidRDefault="00701684" w:rsidP="00390D54">
      <w:pPr>
        <w:spacing w:after="0"/>
        <w:ind w:right="-1" w:firstLine="567"/>
        <w:rPr>
          <w:sz w:val="23"/>
          <w:szCs w:val="23"/>
        </w:rPr>
      </w:pPr>
      <w:r w:rsidRPr="00177F2C">
        <w:rPr>
          <w:sz w:val="23"/>
          <w:szCs w:val="23"/>
        </w:rPr>
        <w:t>6.</w:t>
      </w:r>
      <w:r w:rsidR="00C8049A" w:rsidRPr="00177F2C">
        <w:rPr>
          <w:sz w:val="23"/>
          <w:szCs w:val="23"/>
        </w:rPr>
        <w:t>5</w:t>
      </w:r>
      <w:r w:rsidR="000B5148" w:rsidRPr="00177F2C">
        <w:rPr>
          <w:sz w:val="23"/>
          <w:szCs w:val="23"/>
        </w:rPr>
        <w:t xml:space="preserve">. </w:t>
      </w:r>
      <w:r w:rsidR="00F625A0">
        <w:rPr>
          <w:sz w:val="23"/>
          <w:szCs w:val="23"/>
        </w:rPr>
        <w:t xml:space="preserve">Подрядчик </w:t>
      </w:r>
      <w:r w:rsidR="000B5148" w:rsidRPr="00177F2C">
        <w:rPr>
          <w:sz w:val="23"/>
          <w:szCs w:val="23"/>
        </w:rPr>
        <w:t>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84B38C9" w14:textId="56AD7D5F" w:rsidR="000B5148" w:rsidRPr="00177F2C" w:rsidRDefault="000B5148" w:rsidP="00390D54">
      <w:pPr>
        <w:spacing w:after="0"/>
        <w:ind w:right="-1" w:firstLine="567"/>
        <w:rPr>
          <w:sz w:val="23"/>
          <w:szCs w:val="23"/>
        </w:rPr>
      </w:pPr>
      <w:r w:rsidRPr="00177F2C">
        <w:rPr>
          <w:sz w:val="23"/>
          <w:szCs w:val="23"/>
        </w:rPr>
        <w:t xml:space="preserve">- неуплаты НДС в </w:t>
      </w:r>
      <w:r w:rsidR="0065498B" w:rsidRPr="00177F2C">
        <w:rPr>
          <w:sz w:val="23"/>
          <w:szCs w:val="23"/>
        </w:rPr>
        <w:t xml:space="preserve">бюджет </w:t>
      </w:r>
      <w:r w:rsidR="000B56EF">
        <w:rPr>
          <w:sz w:val="23"/>
          <w:szCs w:val="23"/>
        </w:rPr>
        <w:t xml:space="preserve">Подрядчиком </w:t>
      </w:r>
      <w:r w:rsidRPr="00177F2C">
        <w:rPr>
          <w:sz w:val="23"/>
          <w:szCs w:val="23"/>
        </w:rPr>
        <w:t xml:space="preserve">либо его </w:t>
      </w:r>
      <w:r w:rsidR="0065498B" w:rsidRPr="00177F2C">
        <w:rPr>
          <w:sz w:val="23"/>
          <w:szCs w:val="23"/>
        </w:rPr>
        <w:t>субподрядчиком</w:t>
      </w:r>
      <w:r w:rsidRPr="00177F2C">
        <w:rPr>
          <w:sz w:val="23"/>
          <w:szCs w:val="23"/>
        </w:rPr>
        <w:t xml:space="preserve"> по Договорам, связанным с исполнением настоящего Договора;</w:t>
      </w:r>
    </w:p>
    <w:p w14:paraId="58CE69BC" w14:textId="2357D6CE" w:rsidR="000B5148" w:rsidRPr="00177F2C" w:rsidRDefault="000B5148" w:rsidP="00390D54">
      <w:pPr>
        <w:spacing w:after="0"/>
        <w:ind w:right="-1" w:firstLine="567"/>
        <w:rPr>
          <w:sz w:val="23"/>
          <w:szCs w:val="23"/>
        </w:rPr>
      </w:pPr>
      <w:r w:rsidRPr="00177F2C">
        <w:rPr>
          <w:sz w:val="23"/>
          <w:szCs w:val="23"/>
        </w:rPr>
        <w:t xml:space="preserve">- допущения </w:t>
      </w:r>
      <w:r w:rsidR="000B56EF">
        <w:rPr>
          <w:sz w:val="23"/>
          <w:szCs w:val="23"/>
        </w:rPr>
        <w:t xml:space="preserve">Подрядчиком </w:t>
      </w:r>
      <w:r w:rsidRPr="00177F2C">
        <w:rPr>
          <w:sz w:val="23"/>
          <w:szCs w:val="23"/>
        </w:rPr>
        <w:t>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01BB2EA9" w14:textId="344C05EF" w:rsidR="000B5148" w:rsidRPr="00177F2C" w:rsidRDefault="000B5148" w:rsidP="00390D54">
      <w:pPr>
        <w:spacing w:after="0"/>
        <w:ind w:right="-1" w:firstLine="567"/>
        <w:rPr>
          <w:sz w:val="23"/>
          <w:szCs w:val="23"/>
        </w:rPr>
      </w:pPr>
      <w:r w:rsidRPr="00177F2C">
        <w:rPr>
          <w:sz w:val="23"/>
          <w:szCs w:val="23"/>
        </w:rPr>
        <w:t>- несоответствия наименования</w:t>
      </w:r>
      <w:r w:rsidR="000B56EF">
        <w:rPr>
          <w:sz w:val="23"/>
          <w:szCs w:val="23"/>
        </w:rPr>
        <w:t xml:space="preserve"> Подрядчика</w:t>
      </w:r>
      <w:r w:rsidRPr="00177F2C">
        <w:rPr>
          <w:sz w:val="23"/>
          <w:szCs w:val="23"/>
        </w:rPr>
        <w:t xml:space="preserve">, ИНН и КПП, указанных в </w:t>
      </w:r>
      <w:r w:rsidR="0065498B" w:rsidRPr="00177F2C">
        <w:rPr>
          <w:sz w:val="23"/>
          <w:szCs w:val="23"/>
        </w:rPr>
        <w:t>счет-фактуре</w:t>
      </w:r>
      <w:r w:rsidRPr="00177F2C">
        <w:rPr>
          <w:sz w:val="23"/>
          <w:szCs w:val="23"/>
        </w:rPr>
        <w:t xml:space="preserve"> либо в Договоре.</w:t>
      </w:r>
    </w:p>
    <w:p w14:paraId="04F9C950" w14:textId="77777777" w:rsidR="000B5148" w:rsidRPr="00177F2C" w:rsidRDefault="000B5148" w:rsidP="00390D54">
      <w:pPr>
        <w:spacing w:after="0"/>
        <w:ind w:right="-1" w:firstLine="567"/>
        <w:rPr>
          <w:sz w:val="23"/>
          <w:szCs w:val="23"/>
        </w:rPr>
      </w:pPr>
      <w:r w:rsidRPr="00177F2C">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7DACB337" w14:textId="77777777" w:rsidR="000B5148" w:rsidRPr="00177F2C" w:rsidRDefault="000B5148" w:rsidP="00390D54">
      <w:pPr>
        <w:spacing w:after="0"/>
        <w:ind w:right="-1" w:firstLine="567"/>
        <w:rPr>
          <w:sz w:val="23"/>
          <w:szCs w:val="23"/>
        </w:rPr>
      </w:pPr>
      <w:r w:rsidRPr="00177F2C">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5643BCE" w14:textId="77777777" w:rsidR="000B5148" w:rsidRPr="00177F2C" w:rsidRDefault="000B5148" w:rsidP="00390D54">
      <w:pPr>
        <w:spacing w:after="0"/>
        <w:ind w:right="-1" w:firstLine="567"/>
        <w:rPr>
          <w:sz w:val="23"/>
          <w:szCs w:val="23"/>
        </w:rPr>
      </w:pPr>
      <w:r w:rsidRPr="00177F2C">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157420D" w14:textId="2E9DADA5" w:rsidR="000B5148" w:rsidRPr="00177F2C" w:rsidRDefault="000B5148" w:rsidP="00390D54">
      <w:pPr>
        <w:spacing w:after="0"/>
        <w:ind w:right="-1" w:firstLine="567"/>
        <w:rPr>
          <w:sz w:val="23"/>
          <w:szCs w:val="23"/>
        </w:rPr>
      </w:pPr>
      <w:r w:rsidRPr="00177F2C">
        <w:rPr>
          <w:sz w:val="23"/>
          <w:szCs w:val="23"/>
        </w:rPr>
        <w:t>- заключение</w:t>
      </w:r>
      <w:r w:rsidR="00425C08" w:rsidRPr="00177F2C">
        <w:rPr>
          <w:sz w:val="23"/>
          <w:szCs w:val="23"/>
        </w:rPr>
        <w:t xml:space="preserve"> Сторонами или их Контрагентом Д</w:t>
      </w:r>
      <w:r w:rsidRPr="00177F2C">
        <w:rPr>
          <w:sz w:val="23"/>
          <w:szCs w:val="23"/>
        </w:rPr>
        <w:t>оговоров с основной целью неуплаты (неполной уплаты) налога;</w:t>
      </w:r>
    </w:p>
    <w:p w14:paraId="1B8DBC00" w14:textId="77777777" w:rsidR="000B5148" w:rsidRPr="00177F2C" w:rsidRDefault="000B5148" w:rsidP="00390D54">
      <w:pPr>
        <w:spacing w:after="0"/>
        <w:ind w:right="-1" w:firstLine="567"/>
        <w:rPr>
          <w:sz w:val="23"/>
          <w:szCs w:val="23"/>
        </w:rPr>
      </w:pPr>
      <w:r w:rsidRPr="00177F2C">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27720639" w14:textId="77777777" w:rsidR="000B5148" w:rsidRPr="00177F2C" w:rsidRDefault="000B5148" w:rsidP="00390D54">
      <w:pPr>
        <w:spacing w:after="0"/>
        <w:ind w:right="-1" w:firstLine="567"/>
        <w:rPr>
          <w:sz w:val="23"/>
          <w:szCs w:val="23"/>
        </w:rPr>
      </w:pPr>
      <w:r w:rsidRPr="00177F2C">
        <w:rPr>
          <w:sz w:val="23"/>
          <w:szCs w:val="23"/>
        </w:rPr>
        <w:lastRenderedPageBreak/>
        <w:t>- иного нарушения Сторонами или их Контрагентами законодательства о налогах и сборах.</w:t>
      </w:r>
    </w:p>
    <w:p w14:paraId="5C65715A" w14:textId="77777777" w:rsidR="000B5148" w:rsidRPr="00177F2C" w:rsidRDefault="000B5148" w:rsidP="00390D54">
      <w:pPr>
        <w:spacing w:after="0"/>
        <w:ind w:right="-1" w:firstLine="567"/>
        <w:rPr>
          <w:sz w:val="23"/>
          <w:szCs w:val="23"/>
        </w:rPr>
      </w:pPr>
      <w:r w:rsidRPr="00177F2C">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ABA6FD3" w14:textId="27D3F57A" w:rsidR="00962130" w:rsidRPr="00177F2C" w:rsidRDefault="00701684" w:rsidP="00390D54">
      <w:pPr>
        <w:spacing w:after="0"/>
        <w:ind w:right="-1" w:firstLine="567"/>
        <w:rPr>
          <w:sz w:val="23"/>
          <w:szCs w:val="23"/>
        </w:rPr>
      </w:pPr>
      <w:r w:rsidRPr="00177F2C">
        <w:rPr>
          <w:sz w:val="23"/>
          <w:szCs w:val="23"/>
        </w:rPr>
        <w:t>6.</w:t>
      </w:r>
      <w:r w:rsidR="00C8049A" w:rsidRPr="00177F2C">
        <w:rPr>
          <w:sz w:val="23"/>
          <w:szCs w:val="23"/>
        </w:rPr>
        <w:t>6</w:t>
      </w:r>
      <w:r w:rsidR="000B5148" w:rsidRPr="00177F2C">
        <w:rPr>
          <w:sz w:val="23"/>
          <w:szCs w:val="23"/>
        </w:rPr>
        <w:t xml:space="preserve">. Убытки, причиненные ненадлежащим исполнением либо неисполнением </w:t>
      </w:r>
      <w:r w:rsidR="00CA6F34">
        <w:rPr>
          <w:sz w:val="23"/>
          <w:szCs w:val="23"/>
        </w:rPr>
        <w:t>С</w:t>
      </w:r>
      <w:r w:rsidR="000B5148" w:rsidRPr="00177F2C">
        <w:rPr>
          <w:sz w:val="23"/>
          <w:szCs w:val="23"/>
        </w:rPr>
        <w:t>торонами своих обязательств, подлежат возмещению в полном объеме, сверх суммы неустойки.</w:t>
      </w:r>
    </w:p>
    <w:p w14:paraId="3947A514" w14:textId="77777777" w:rsidR="00656305" w:rsidRPr="00177F2C" w:rsidRDefault="00656305" w:rsidP="00390D54">
      <w:pPr>
        <w:spacing w:after="0"/>
        <w:ind w:right="-1"/>
        <w:rPr>
          <w:sz w:val="23"/>
          <w:szCs w:val="23"/>
        </w:rPr>
      </w:pPr>
    </w:p>
    <w:p w14:paraId="22FBAE83" w14:textId="77777777" w:rsidR="000B5148" w:rsidRPr="00177F2C" w:rsidRDefault="000B5148" w:rsidP="00390D54">
      <w:pPr>
        <w:spacing w:after="0"/>
        <w:ind w:right="-1" w:firstLine="567"/>
        <w:jc w:val="center"/>
        <w:rPr>
          <w:b/>
          <w:sz w:val="23"/>
          <w:szCs w:val="23"/>
        </w:rPr>
      </w:pPr>
      <w:r w:rsidRPr="00177F2C">
        <w:rPr>
          <w:b/>
          <w:sz w:val="23"/>
          <w:szCs w:val="23"/>
        </w:rPr>
        <w:t>7. АНТИКОРРУПЦИОННАЯ ОГОВОРКА</w:t>
      </w:r>
    </w:p>
    <w:p w14:paraId="2C629688" w14:textId="77777777" w:rsidR="0065498B" w:rsidRPr="00177F2C" w:rsidRDefault="0065498B" w:rsidP="00390D54">
      <w:pPr>
        <w:tabs>
          <w:tab w:val="left" w:pos="4678"/>
        </w:tabs>
        <w:spacing w:after="0"/>
        <w:ind w:firstLine="567"/>
        <w:rPr>
          <w:sz w:val="23"/>
          <w:szCs w:val="23"/>
        </w:rPr>
      </w:pPr>
      <w:r w:rsidRPr="00177F2C">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5D35A90F" w14:textId="77777777" w:rsidR="0065498B" w:rsidRPr="00177F2C" w:rsidRDefault="0065498B" w:rsidP="00390D54">
      <w:pPr>
        <w:spacing w:after="0"/>
        <w:ind w:firstLine="567"/>
        <w:rPr>
          <w:sz w:val="23"/>
          <w:szCs w:val="23"/>
        </w:rPr>
      </w:pPr>
      <w:r w:rsidRPr="00177F2C">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EA3937E" w14:textId="77777777" w:rsidR="0065498B" w:rsidRPr="00177F2C" w:rsidRDefault="0065498B" w:rsidP="00390D54">
      <w:pPr>
        <w:spacing w:after="0"/>
        <w:ind w:firstLine="567"/>
        <w:rPr>
          <w:sz w:val="23"/>
          <w:szCs w:val="23"/>
        </w:rPr>
      </w:pPr>
      <w:r w:rsidRPr="00177F2C">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45E29F5" w14:textId="77777777" w:rsidR="0065498B" w:rsidRPr="00177F2C" w:rsidRDefault="0065498B" w:rsidP="00390D54">
      <w:pPr>
        <w:spacing w:after="0"/>
        <w:ind w:firstLine="567"/>
        <w:rPr>
          <w:sz w:val="23"/>
          <w:szCs w:val="23"/>
        </w:rPr>
      </w:pPr>
      <w:r w:rsidRPr="00177F2C">
        <w:rPr>
          <w:sz w:val="23"/>
          <w:szCs w:val="23"/>
        </w:rPr>
        <w:t>7.1.3. при отгрузках и платежах не используют разные юрисдикции.</w:t>
      </w:r>
    </w:p>
    <w:p w14:paraId="7B7C661B" w14:textId="77777777" w:rsidR="0065498B" w:rsidRPr="00177F2C" w:rsidRDefault="0065498B" w:rsidP="00390D54">
      <w:pPr>
        <w:spacing w:after="0"/>
        <w:ind w:firstLine="567"/>
        <w:rPr>
          <w:sz w:val="23"/>
          <w:szCs w:val="23"/>
        </w:rPr>
      </w:pPr>
      <w:r w:rsidRPr="00177F2C">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E660C4C" w14:textId="77777777" w:rsidR="0065498B" w:rsidRPr="00177F2C" w:rsidRDefault="0065498B" w:rsidP="00390D54">
      <w:pPr>
        <w:spacing w:after="0"/>
        <w:ind w:firstLine="567"/>
        <w:rPr>
          <w:sz w:val="23"/>
          <w:szCs w:val="23"/>
        </w:rPr>
      </w:pPr>
      <w:r w:rsidRPr="00177F2C">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BF2AE6D" w14:textId="77777777" w:rsidR="0065498B" w:rsidRPr="00177F2C" w:rsidRDefault="0065498B" w:rsidP="00390D54">
      <w:pPr>
        <w:spacing w:after="0"/>
        <w:ind w:firstLine="567"/>
        <w:rPr>
          <w:sz w:val="23"/>
          <w:szCs w:val="23"/>
        </w:rPr>
      </w:pPr>
      <w:r w:rsidRPr="00177F2C">
        <w:rPr>
          <w:sz w:val="23"/>
          <w:szCs w:val="23"/>
        </w:rPr>
        <w:t>7.2.2. не зарегистрированы в оффшорной зоне;</w:t>
      </w:r>
    </w:p>
    <w:p w14:paraId="081A7E51" w14:textId="77777777" w:rsidR="0065498B" w:rsidRPr="00177F2C" w:rsidRDefault="0065498B" w:rsidP="00390D54">
      <w:pPr>
        <w:spacing w:after="0"/>
        <w:ind w:firstLine="567"/>
        <w:rPr>
          <w:sz w:val="23"/>
          <w:szCs w:val="23"/>
        </w:rPr>
      </w:pPr>
      <w:r w:rsidRPr="00177F2C">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B6CA06B" w14:textId="77777777" w:rsidR="0065498B" w:rsidRPr="00177F2C" w:rsidRDefault="0065498B" w:rsidP="00390D54">
      <w:pPr>
        <w:spacing w:after="0"/>
        <w:ind w:firstLine="567"/>
        <w:rPr>
          <w:sz w:val="23"/>
          <w:szCs w:val="23"/>
        </w:rPr>
      </w:pPr>
      <w:r w:rsidRPr="00177F2C">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038BA2E" w14:textId="69866569" w:rsidR="001D0282" w:rsidRPr="00177F2C" w:rsidRDefault="0065498B" w:rsidP="00390D54">
      <w:pPr>
        <w:spacing w:after="0"/>
        <w:ind w:firstLine="567"/>
        <w:rPr>
          <w:sz w:val="23"/>
          <w:szCs w:val="23"/>
        </w:rPr>
      </w:pPr>
      <w:r w:rsidRPr="00177F2C">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5AC06E0" w14:textId="77777777" w:rsidR="00656305" w:rsidRPr="00177F2C" w:rsidRDefault="00656305" w:rsidP="00390D54">
      <w:pPr>
        <w:spacing w:after="0"/>
        <w:ind w:right="-1"/>
        <w:rPr>
          <w:sz w:val="23"/>
          <w:szCs w:val="23"/>
        </w:rPr>
      </w:pPr>
    </w:p>
    <w:p w14:paraId="5B4B5D83" w14:textId="77777777" w:rsidR="000B5148" w:rsidRPr="00177F2C" w:rsidRDefault="000B5148" w:rsidP="00390D54">
      <w:pPr>
        <w:spacing w:after="0"/>
        <w:ind w:right="-1" w:firstLine="567"/>
        <w:jc w:val="center"/>
        <w:rPr>
          <w:b/>
          <w:sz w:val="23"/>
          <w:szCs w:val="23"/>
        </w:rPr>
      </w:pPr>
      <w:r w:rsidRPr="00177F2C">
        <w:rPr>
          <w:b/>
          <w:sz w:val="23"/>
          <w:szCs w:val="23"/>
        </w:rPr>
        <w:t>8. ЗАВЕРЕНИЯ ОБ ОБСТОЯТЕЛЬСТВАХ</w:t>
      </w:r>
    </w:p>
    <w:p w14:paraId="754F4C85" w14:textId="77777777" w:rsidR="000B5148" w:rsidRPr="00177F2C" w:rsidRDefault="000B5148" w:rsidP="00390D54">
      <w:pPr>
        <w:spacing w:after="0"/>
        <w:ind w:right="-1" w:firstLine="567"/>
        <w:rPr>
          <w:b/>
          <w:sz w:val="23"/>
          <w:szCs w:val="23"/>
        </w:rPr>
      </w:pPr>
      <w:r w:rsidRPr="00177F2C">
        <w:rPr>
          <w:sz w:val="23"/>
          <w:szCs w:val="23"/>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w:t>
      </w:r>
      <w:r w:rsidRPr="00177F2C">
        <w:rPr>
          <w:sz w:val="23"/>
          <w:szCs w:val="23"/>
        </w:rPr>
        <w:lastRenderedPageBreak/>
        <w:t>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7E3773AA" w14:textId="77777777" w:rsidR="000B5148" w:rsidRPr="00177F2C" w:rsidRDefault="000B5148" w:rsidP="00390D54">
      <w:pPr>
        <w:autoSpaceDE w:val="0"/>
        <w:autoSpaceDN w:val="0"/>
        <w:adjustRightInd w:val="0"/>
        <w:spacing w:after="0"/>
        <w:ind w:right="-1" w:firstLine="567"/>
        <w:rPr>
          <w:sz w:val="23"/>
          <w:szCs w:val="23"/>
        </w:rPr>
      </w:pPr>
      <w:r w:rsidRPr="00177F2C">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05D2995" w14:textId="77777777" w:rsidR="000B5148" w:rsidRPr="00177F2C" w:rsidRDefault="000B5148" w:rsidP="00390D54">
      <w:pPr>
        <w:autoSpaceDE w:val="0"/>
        <w:autoSpaceDN w:val="0"/>
        <w:adjustRightInd w:val="0"/>
        <w:spacing w:after="0"/>
        <w:ind w:right="-1" w:firstLine="567"/>
        <w:rPr>
          <w:sz w:val="23"/>
          <w:szCs w:val="23"/>
        </w:rPr>
      </w:pPr>
      <w:r w:rsidRPr="00177F2C">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01111778" w14:textId="7F5FE997" w:rsidR="00254436" w:rsidRPr="00177F2C" w:rsidRDefault="000B5148" w:rsidP="00390D54">
      <w:pPr>
        <w:autoSpaceDE w:val="0"/>
        <w:autoSpaceDN w:val="0"/>
        <w:adjustRightInd w:val="0"/>
        <w:spacing w:after="0"/>
        <w:ind w:right="-1" w:firstLine="567"/>
        <w:rPr>
          <w:sz w:val="23"/>
          <w:szCs w:val="23"/>
        </w:rPr>
      </w:pPr>
      <w:r w:rsidRPr="00177F2C">
        <w:rPr>
          <w:sz w:val="23"/>
          <w:szCs w:val="23"/>
        </w:rPr>
        <w:t>8.3. Последствия, предусмотренные пунктами 8.1 и 8.</w:t>
      </w:r>
      <w:hyperlink w:anchor="Par3" w:history="1">
        <w:r w:rsidRPr="00177F2C">
          <w:rPr>
            <w:sz w:val="23"/>
            <w:szCs w:val="23"/>
          </w:rPr>
          <w:t>2</w:t>
        </w:r>
      </w:hyperlink>
      <w:r w:rsidRPr="00177F2C">
        <w:rPr>
          <w:sz w:val="23"/>
          <w:szCs w:val="23"/>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w:t>
      </w:r>
      <w:r w:rsidR="00CA6F34">
        <w:rPr>
          <w:sz w:val="23"/>
          <w:szCs w:val="23"/>
        </w:rPr>
        <w:t>С</w:t>
      </w:r>
      <w:r w:rsidRPr="00177F2C">
        <w:rPr>
          <w:sz w:val="23"/>
          <w:szCs w:val="23"/>
        </w:rPr>
        <w:t xml:space="preserve">торона, предоставившая недостоверные заверения, знала, что другая </w:t>
      </w:r>
      <w:r w:rsidR="00CA6F34">
        <w:rPr>
          <w:sz w:val="23"/>
          <w:szCs w:val="23"/>
        </w:rPr>
        <w:t>С</w:t>
      </w:r>
      <w:r w:rsidRPr="00177F2C">
        <w:rPr>
          <w:sz w:val="23"/>
          <w:szCs w:val="23"/>
        </w:rPr>
        <w:t>торона будет полагаться на такие заверения.</w:t>
      </w:r>
    </w:p>
    <w:p w14:paraId="394C1AE5" w14:textId="77777777" w:rsidR="004F39F5" w:rsidRPr="00177F2C" w:rsidRDefault="004F39F5" w:rsidP="00390D54">
      <w:pPr>
        <w:spacing w:after="0"/>
        <w:ind w:firstLine="567"/>
        <w:rPr>
          <w:sz w:val="23"/>
          <w:szCs w:val="23"/>
        </w:rPr>
      </w:pPr>
      <w:r w:rsidRPr="00177F2C">
        <w:rPr>
          <w:sz w:val="23"/>
          <w:szCs w:val="23"/>
          <w:highlight w:val="yellow"/>
        </w:rPr>
        <w:t>8.4. Оговорка УСН (данный пункт включается если Победитель закупки находится на УСН:</w:t>
      </w:r>
    </w:p>
    <w:p w14:paraId="37B08A73" w14:textId="29700D6A" w:rsidR="004F39F5" w:rsidRPr="00177F2C" w:rsidRDefault="004F39F5" w:rsidP="00390D54">
      <w:pPr>
        <w:spacing w:after="0"/>
        <w:ind w:firstLine="567"/>
        <w:rPr>
          <w:sz w:val="23"/>
          <w:szCs w:val="23"/>
        </w:rPr>
      </w:pPr>
      <w:r w:rsidRPr="00177F2C">
        <w:rPr>
          <w:sz w:val="23"/>
          <w:szCs w:val="23"/>
        </w:rPr>
        <w:t>-</w:t>
      </w:r>
      <w:r w:rsidR="0058331E">
        <w:rPr>
          <w:sz w:val="23"/>
          <w:szCs w:val="23"/>
        </w:rPr>
        <w:t>Подрядчик</w:t>
      </w:r>
      <w:r w:rsidRPr="00177F2C">
        <w:rPr>
          <w:sz w:val="23"/>
          <w:szCs w:val="23"/>
        </w:rPr>
        <w:t>,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w:t>
      </w:r>
      <w:r w:rsidR="00390D54" w:rsidRPr="00177F2C">
        <w:rPr>
          <w:sz w:val="23"/>
          <w:szCs w:val="23"/>
        </w:rPr>
        <w:t xml:space="preserve"> </w:t>
      </w:r>
      <w:r w:rsidR="00DA4056">
        <w:rPr>
          <w:sz w:val="23"/>
          <w:szCs w:val="23"/>
        </w:rPr>
        <w:t>Подрядчика</w:t>
      </w:r>
      <w:r w:rsidR="00390D54" w:rsidRPr="00177F2C">
        <w:rPr>
          <w:sz w:val="23"/>
          <w:szCs w:val="23"/>
        </w:rPr>
        <w:t xml:space="preserve"> </w:t>
      </w:r>
      <w:r w:rsidRPr="00177F2C">
        <w:rPr>
          <w:sz w:val="23"/>
          <w:szCs w:val="23"/>
        </w:rPr>
        <w:t>обязанностей налогоплательщика налога на добавленную стоимость (НДС).</w:t>
      </w:r>
    </w:p>
    <w:p w14:paraId="0ABC2DA8" w14:textId="6F8BB273" w:rsidR="004F39F5" w:rsidRPr="00177F2C" w:rsidRDefault="004F39F5" w:rsidP="00390D54">
      <w:pPr>
        <w:spacing w:after="0"/>
        <w:ind w:firstLine="567"/>
        <w:rPr>
          <w:sz w:val="23"/>
          <w:szCs w:val="23"/>
        </w:rPr>
      </w:pPr>
      <w:r w:rsidRPr="00177F2C">
        <w:rPr>
          <w:sz w:val="23"/>
          <w:szCs w:val="23"/>
        </w:rPr>
        <w:t xml:space="preserve">- При возникновении и (или) изменении у </w:t>
      </w:r>
      <w:r w:rsidR="0058331E">
        <w:rPr>
          <w:sz w:val="23"/>
          <w:szCs w:val="23"/>
        </w:rPr>
        <w:t xml:space="preserve">Подрядчика </w:t>
      </w:r>
      <w:r w:rsidRPr="00177F2C">
        <w:rPr>
          <w:sz w:val="23"/>
          <w:szCs w:val="23"/>
        </w:rPr>
        <w:t xml:space="preserve">обязанностей налогоплательщика НДС он обязан: </w:t>
      </w:r>
    </w:p>
    <w:p w14:paraId="70302B45" w14:textId="77777777" w:rsidR="004F39F5" w:rsidRPr="00177F2C" w:rsidRDefault="004F39F5" w:rsidP="00390D54">
      <w:pPr>
        <w:spacing w:after="0"/>
        <w:ind w:firstLine="567"/>
        <w:rPr>
          <w:sz w:val="23"/>
          <w:szCs w:val="23"/>
        </w:rPr>
      </w:pPr>
      <w:r w:rsidRPr="00177F2C">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02F8DA79" w14:textId="75D91E7D" w:rsidR="004F39F5" w:rsidRPr="00177F2C" w:rsidRDefault="004F39F5" w:rsidP="00390D54">
      <w:pPr>
        <w:spacing w:after="0"/>
        <w:ind w:firstLine="567"/>
        <w:rPr>
          <w:sz w:val="23"/>
          <w:szCs w:val="23"/>
        </w:rPr>
      </w:pPr>
      <w:r w:rsidRPr="00177F2C">
        <w:rPr>
          <w:sz w:val="23"/>
          <w:szCs w:val="23"/>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DA4056">
        <w:rPr>
          <w:sz w:val="23"/>
          <w:szCs w:val="23"/>
        </w:rPr>
        <w:t>Подрядчику</w:t>
      </w:r>
      <w:r w:rsidRPr="00177F2C">
        <w:rPr>
          <w:sz w:val="23"/>
          <w:szCs w:val="23"/>
        </w:rPr>
        <w:t xml:space="preserve"> для исчисления НДС, подлежащего уплате в бюджет.</w:t>
      </w:r>
    </w:p>
    <w:p w14:paraId="1FE216B8" w14:textId="5F51C687" w:rsidR="004F39F5" w:rsidRPr="00177F2C" w:rsidRDefault="004F39F5" w:rsidP="00390D54">
      <w:pPr>
        <w:spacing w:after="0"/>
        <w:ind w:firstLine="567"/>
        <w:rPr>
          <w:sz w:val="23"/>
          <w:szCs w:val="23"/>
        </w:rPr>
      </w:pPr>
      <w:r w:rsidRPr="00177F2C">
        <w:rPr>
          <w:sz w:val="23"/>
          <w:szCs w:val="23"/>
        </w:rPr>
        <w:t>Стоимость единицы Товара, подлежащая оплате</w:t>
      </w:r>
      <w:r w:rsidR="0058331E">
        <w:rPr>
          <w:sz w:val="23"/>
          <w:szCs w:val="23"/>
        </w:rPr>
        <w:t xml:space="preserve"> Подрядчиком</w:t>
      </w:r>
      <w:r w:rsidRPr="00177F2C">
        <w:rPr>
          <w:sz w:val="23"/>
          <w:szCs w:val="23"/>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F8E649E" w14:textId="6B7CD315" w:rsidR="004F39F5" w:rsidRPr="00177F2C" w:rsidRDefault="0058331E" w:rsidP="00390D54">
      <w:pPr>
        <w:spacing w:after="0"/>
        <w:ind w:firstLine="567"/>
        <w:rPr>
          <w:sz w:val="23"/>
          <w:szCs w:val="23"/>
        </w:rPr>
      </w:pPr>
      <w:r>
        <w:rPr>
          <w:sz w:val="23"/>
          <w:szCs w:val="23"/>
        </w:rPr>
        <w:t xml:space="preserve">Подрядчик </w:t>
      </w:r>
      <w:r w:rsidR="004F39F5" w:rsidRPr="00177F2C">
        <w:rPr>
          <w:sz w:val="23"/>
          <w:szCs w:val="23"/>
        </w:rPr>
        <w:t>гарантирует возмещение в полном объеме имущественных потерь (ст. 406.1 ГК РФ)</w:t>
      </w:r>
      <w:r>
        <w:rPr>
          <w:sz w:val="23"/>
          <w:szCs w:val="23"/>
        </w:rPr>
        <w:t xml:space="preserve"> Подрядчика</w:t>
      </w:r>
      <w:r w:rsidR="004F39F5" w:rsidRPr="00177F2C">
        <w:rPr>
          <w:sz w:val="23"/>
          <w:szCs w:val="23"/>
        </w:rPr>
        <w:t>, возникших в результате отказа налогового органа в вычете сумм НДС, уплаченных Заказчиком</w:t>
      </w:r>
      <w:r>
        <w:rPr>
          <w:sz w:val="23"/>
          <w:szCs w:val="23"/>
        </w:rPr>
        <w:t xml:space="preserve"> Подрядчику</w:t>
      </w:r>
      <w:r w:rsidR="004F39F5" w:rsidRPr="00177F2C">
        <w:rPr>
          <w:sz w:val="23"/>
          <w:szCs w:val="23"/>
        </w:rPr>
        <w:t xml:space="preserve">, по причине отсутствия учета таких сумм НДС в декларациях по НДС, применения неверной ставки НДС, и (или) неуплаты НДС в бюджет </w:t>
      </w:r>
      <w:r w:rsidR="0076304E">
        <w:rPr>
          <w:sz w:val="23"/>
          <w:szCs w:val="23"/>
        </w:rPr>
        <w:t xml:space="preserve">Подрядчиком </w:t>
      </w:r>
      <w:r w:rsidR="004F39F5" w:rsidRPr="00177F2C">
        <w:rPr>
          <w:sz w:val="23"/>
          <w:szCs w:val="23"/>
        </w:rPr>
        <w:t>либо его суб</w:t>
      </w:r>
      <w:r w:rsidR="00DA4056">
        <w:rPr>
          <w:sz w:val="23"/>
          <w:szCs w:val="23"/>
        </w:rPr>
        <w:t>подрядчиками</w:t>
      </w:r>
      <w:r w:rsidR="004F39F5" w:rsidRPr="00177F2C">
        <w:rPr>
          <w:sz w:val="23"/>
          <w:szCs w:val="23"/>
        </w:rPr>
        <w:t xml:space="preserve"> по договорам, связанным с исполнением настоящего Договора.</w:t>
      </w:r>
    </w:p>
    <w:p w14:paraId="54B6CEB9" w14:textId="5EB35DAA" w:rsidR="004F39F5" w:rsidRPr="00177F2C" w:rsidRDefault="004F39F5" w:rsidP="00390D54">
      <w:pPr>
        <w:spacing w:after="0"/>
        <w:ind w:firstLine="567"/>
        <w:rPr>
          <w:sz w:val="23"/>
          <w:szCs w:val="23"/>
        </w:rPr>
      </w:pPr>
      <w:r w:rsidRPr="00177F2C">
        <w:rPr>
          <w:sz w:val="23"/>
          <w:szCs w:val="23"/>
        </w:rPr>
        <w:t xml:space="preserve">Имущественные потери возмещаются </w:t>
      </w:r>
      <w:r w:rsidR="0058331E">
        <w:rPr>
          <w:sz w:val="23"/>
          <w:szCs w:val="23"/>
        </w:rPr>
        <w:t xml:space="preserve">Подрядчиком </w:t>
      </w:r>
      <w:r w:rsidRPr="00177F2C">
        <w:rPr>
          <w:sz w:val="23"/>
          <w:szCs w:val="23"/>
        </w:rPr>
        <w:t xml:space="preserve">на основании письменного обращения Заказчика с приложением документов, подтверждающих размер имущественных потерь. </w:t>
      </w:r>
    </w:p>
    <w:p w14:paraId="3977301F" w14:textId="79A83E5F" w:rsidR="00656305" w:rsidRPr="00177F2C" w:rsidRDefault="004F39F5" w:rsidP="00390D54">
      <w:pPr>
        <w:spacing w:after="0"/>
        <w:ind w:firstLine="567"/>
        <w:rPr>
          <w:sz w:val="23"/>
          <w:szCs w:val="23"/>
        </w:rPr>
      </w:pPr>
      <w:r w:rsidRPr="00177F2C">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w:t>
      </w:r>
      <w:r w:rsidR="00390D54" w:rsidRPr="00177F2C">
        <w:rPr>
          <w:sz w:val="23"/>
          <w:szCs w:val="23"/>
        </w:rPr>
        <w:t xml:space="preserve"> </w:t>
      </w:r>
      <w:r w:rsidR="0058331E">
        <w:rPr>
          <w:sz w:val="23"/>
          <w:szCs w:val="23"/>
        </w:rPr>
        <w:t xml:space="preserve">Подрядчиком </w:t>
      </w:r>
      <w:r w:rsidRPr="00177F2C">
        <w:rPr>
          <w:sz w:val="23"/>
          <w:szCs w:val="23"/>
        </w:rPr>
        <w:t>в течение 10 (десяти) календарных дней с даты получения письменного обращения (заявления) Заказчика о возмещении имущественных потерь</w:t>
      </w:r>
      <w:r w:rsidR="00390D54" w:rsidRPr="00177F2C">
        <w:rPr>
          <w:sz w:val="23"/>
          <w:szCs w:val="23"/>
        </w:rPr>
        <w:t>.</w:t>
      </w:r>
    </w:p>
    <w:p w14:paraId="51866A65" w14:textId="77777777" w:rsidR="00390D54" w:rsidRPr="00177F2C" w:rsidRDefault="00390D54" w:rsidP="00390D54">
      <w:pPr>
        <w:spacing w:after="0"/>
        <w:rPr>
          <w:sz w:val="23"/>
          <w:szCs w:val="23"/>
        </w:rPr>
      </w:pPr>
    </w:p>
    <w:p w14:paraId="1EC65B09" w14:textId="77777777" w:rsidR="000B5148" w:rsidRPr="00177F2C" w:rsidRDefault="000B5148" w:rsidP="00390D54">
      <w:pPr>
        <w:tabs>
          <w:tab w:val="left" w:pos="426"/>
          <w:tab w:val="left" w:pos="709"/>
        </w:tabs>
        <w:autoSpaceDE w:val="0"/>
        <w:autoSpaceDN w:val="0"/>
        <w:adjustRightInd w:val="0"/>
        <w:spacing w:after="0"/>
        <w:ind w:right="-1" w:firstLine="567"/>
        <w:jc w:val="center"/>
        <w:rPr>
          <w:b/>
          <w:bCs/>
          <w:sz w:val="23"/>
          <w:szCs w:val="23"/>
        </w:rPr>
      </w:pPr>
      <w:r w:rsidRPr="00177F2C">
        <w:rPr>
          <w:b/>
          <w:bCs/>
          <w:sz w:val="23"/>
          <w:szCs w:val="23"/>
        </w:rPr>
        <w:t>9. ФОРС-МАЖОР</w:t>
      </w:r>
    </w:p>
    <w:p w14:paraId="3A9F321D"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8524975" w14:textId="0AAB36A6"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r w:rsidR="00095775">
        <w:rPr>
          <w:sz w:val="23"/>
          <w:szCs w:val="23"/>
        </w:rPr>
        <w:t xml:space="preserve"> </w:t>
      </w:r>
      <w:r w:rsidR="00095775" w:rsidRPr="00095775">
        <w:rPr>
          <w:sz w:val="23"/>
          <w:szCs w:val="23"/>
        </w:rPr>
        <w:t>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w:t>
      </w:r>
      <w:r w:rsidR="00095775">
        <w:rPr>
          <w:sz w:val="23"/>
          <w:szCs w:val="23"/>
        </w:rPr>
        <w:t>.</w:t>
      </w:r>
    </w:p>
    <w:p w14:paraId="57D8D13D"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73DAC62E" w14:textId="38849827" w:rsidR="00656305" w:rsidRPr="00177F2C" w:rsidRDefault="000B5148" w:rsidP="00390D54">
      <w:pPr>
        <w:tabs>
          <w:tab w:val="left" w:pos="284"/>
          <w:tab w:val="left" w:pos="426"/>
          <w:tab w:val="left" w:pos="709"/>
        </w:tabs>
        <w:autoSpaceDE w:val="0"/>
        <w:autoSpaceDN w:val="0"/>
        <w:adjustRightInd w:val="0"/>
        <w:spacing w:after="0"/>
        <w:ind w:right="-1" w:firstLine="567"/>
        <w:rPr>
          <w:sz w:val="23"/>
          <w:szCs w:val="23"/>
        </w:rPr>
      </w:pPr>
      <w:r w:rsidRPr="00177F2C">
        <w:rPr>
          <w:sz w:val="23"/>
          <w:szCs w:val="23"/>
        </w:rPr>
        <w:lastRenderedPageBreak/>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162D3B1C" w14:textId="77777777" w:rsidR="00656305" w:rsidRPr="00177F2C" w:rsidRDefault="00656305" w:rsidP="00390D54">
      <w:pPr>
        <w:tabs>
          <w:tab w:val="left" w:pos="284"/>
          <w:tab w:val="left" w:pos="426"/>
          <w:tab w:val="left" w:pos="709"/>
        </w:tabs>
        <w:autoSpaceDE w:val="0"/>
        <w:autoSpaceDN w:val="0"/>
        <w:adjustRightInd w:val="0"/>
        <w:spacing w:after="0"/>
        <w:ind w:right="-1" w:firstLine="567"/>
        <w:rPr>
          <w:sz w:val="23"/>
          <w:szCs w:val="23"/>
        </w:rPr>
      </w:pPr>
    </w:p>
    <w:p w14:paraId="02BE1482" w14:textId="77777777" w:rsidR="000B5148" w:rsidRPr="00177F2C" w:rsidRDefault="000B5148" w:rsidP="00390D54">
      <w:pPr>
        <w:spacing w:after="0"/>
        <w:ind w:firstLine="567"/>
        <w:jc w:val="center"/>
        <w:rPr>
          <w:rFonts w:eastAsia="Calibri"/>
          <w:b/>
          <w:bCs/>
          <w:sz w:val="23"/>
          <w:szCs w:val="23"/>
          <w:lang w:eastAsia="en-US"/>
        </w:rPr>
      </w:pPr>
      <w:r w:rsidRPr="00177F2C">
        <w:rPr>
          <w:rFonts w:eastAsia="Calibri"/>
          <w:b/>
          <w:bCs/>
          <w:sz w:val="23"/>
          <w:szCs w:val="23"/>
          <w:lang w:eastAsia="en-US"/>
        </w:rPr>
        <w:t>1</w:t>
      </w:r>
      <w:r w:rsidR="0065498B" w:rsidRPr="00177F2C">
        <w:rPr>
          <w:rFonts w:eastAsia="Calibri"/>
          <w:b/>
          <w:bCs/>
          <w:sz w:val="23"/>
          <w:szCs w:val="23"/>
          <w:lang w:eastAsia="en-US"/>
        </w:rPr>
        <w:t>0</w:t>
      </w:r>
      <w:r w:rsidRPr="00177F2C">
        <w:rPr>
          <w:rFonts w:eastAsia="Calibri"/>
          <w:b/>
          <w:bCs/>
          <w:sz w:val="23"/>
          <w:szCs w:val="23"/>
          <w:lang w:eastAsia="en-US"/>
        </w:rPr>
        <w:t>. СРОК ДЕЙСТВИЯ ДОГОВОРА</w:t>
      </w:r>
    </w:p>
    <w:p w14:paraId="512567B0" w14:textId="697E7C17" w:rsidR="000B5148" w:rsidRPr="00177F2C" w:rsidRDefault="000B5148" w:rsidP="00390D54">
      <w:pPr>
        <w:spacing w:after="0"/>
        <w:ind w:firstLine="567"/>
        <w:rPr>
          <w:rFonts w:eastAsia="Calibri"/>
          <w:sz w:val="23"/>
          <w:szCs w:val="23"/>
          <w:lang w:eastAsia="en-US"/>
        </w:rPr>
      </w:pPr>
      <w:r w:rsidRPr="00177F2C">
        <w:rPr>
          <w:rFonts w:eastAsia="Calibri"/>
          <w:sz w:val="23"/>
          <w:szCs w:val="23"/>
          <w:lang w:eastAsia="en-US"/>
        </w:rPr>
        <w:t>1</w:t>
      </w:r>
      <w:r w:rsidR="0065498B" w:rsidRPr="00177F2C">
        <w:rPr>
          <w:rFonts w:eastAsia="Calibri"/>
          <w:sz w:val="23"/>
          <w:szCs w:val="23"/>
          <w:lang w:eastAsia="en-US"/>
        </w:rPr>
        <w:t>0</w:t>
      </w:r>
      <w:r w:rsidRPr="00177F2C">
        <w:rPr>
          <w:rFonts w:eastAsia="Calibri"/>
          <w:sz w:val="23"/>
          <w:szCs w:val="23"/>
          <w:lang w:eastAsia="en-US"/>
        </w:rPr>
        <w:t xml:space="preserve">.1. Настоящий Договор вступает в силу с момента подписания и действует до полного исполнения </w:t>
      </w:r>
      <w:r w:rsidR="00CA6F34">
        <w:rPr>
          <w:rFonts w:eastAsia="Calibri"/>
          <w:sz w:val="23"/>
          <w:szCs w:val="23"/>
          <w:lang w:eastAsia="en-US"/>
        </w:rPr>
        <w:t>С</w:t>
      </w:r>
      <w:r w:rsidRPr="00177F2C">
        <w:rPr>
          <w:rFonts w:eastAsia="Calibri"/>
          <w:sz w:val="23"/>
          <w:szCs w:val="23"/>
          <w:lang w:eastAsia="en-US"/>
        </w:rPr>
        <w:t>торонами своих обязательств по Договору.</w:t>
      </w:r>
    </w:p>
    <w:p w14:paraId="2307A814" w14:textId="77777777" w:rsidR="000B5148" w:rsidRPr="00177F2C" w:rsidRDefault="000B5148" w:rsidP="00390D54">
      <w:pPr>
        <w:spacing w:after="0"/>
        <w:ind w:firstLine="567"/>
        <w:rPr>
          <w:rFonts w:eastAsia="Calibri"/>
          <w:sz w:val="23"/>
          <w:szCs w:val="23"/>
          <w:lang w:eastAsia="en-US"/>
        </w:rPr>
      </w:pPr>
      <w:r w:rsidRPr="00177F2C">
        <w:rPr>
          <w:rFonts w:eastAsia="Calibri"/>
          <w:sz w:val="23"/>
          <w:szCs w:val="23"/>
          <w:lang w:eastAsia="en-US"/>
        </w:rPr>
        <w:t>1</w:t>
      </w:r>
      <w:r w:rsidR="0065498B" w:rsidRPr="00177F2C">
        <w:rPr>
          <w:rFonts w:eastAsia="Calibri"/>
          <w:sz w:val="23"/>
          <w:szCs w:val="23"/>
          <w:lang w:eastAsia="en-US"/>
        </w:rPr>
        <w:t>0</w:t>
      </w:r>
      <w:r w:rsidRPr="00177F2C">
        <w:rPr>
          <w:rFonts w:eastAsia="Calibri"/>
          <w:sz w:val="23"/>
          <w:szCs w:val="23"/>
          <w:lang w:eastAsia="en-US"/>
        </w:rPr>
        <w:t>.2. Настоящий Договор может быть расторгнут досрочно:</w:t>
      </w:r>
    </w:p>
    <w:p w14:paraId="77C7C946" w14:textId="188A40A7" w:rsidR="000B5148" w:rsidRPr="00177F2C" w:rsidRDefault="000B5148" w:rsidP="00390D54">
      <w:pPr>
        <w:spacing w:after="0"/>
        <w:ind w:firstLine="567"/>
        <w:rPr>
          <w:rFonts w:eastAsia="Calibri"/>
          <w:sz w:val="23"/>
          <w:szCs w:val="23"/>
          <w:lang w:eastAsia="en-US"/>
        </w:rPr>
      </w:pPr>
      <w:r w:rsidRPr="00177F2C">
        <w:rPr>
          <w:rFonts w:eastAsia="Calibri"/>
          <w:sz w:val="23"/>
          <w:szCs w:val="23"/>
          <w:lang w:eastAsia="en-US"/>
        </w:rPr>
        <w:t>1</w:t>
      </w:r>
      <w:r w:rsidR="0065498B" w:rsidRPr="00177F2C">
        <w:rPr>
          <w:rFonts w:eastAsia="Calibri"/>
          <w:sz w:val="23"/>
          <w:szCs w:val="23"/>
          <w:lang w:eastAsia="en-US"/>
        </w:rPr>
        <w:t>0</w:t>
      </w:r>
      <w:r w:rsidRPr="00177F2C">
        <w:rPr>
          <w:rFonts w:eastAsia="Calibri"/>
          <w:sz w:val="23"/>
          <w:szCs w:val="23"/>
          <w:lang w:eastAsia="en-US"/>
        </w:rPr>
        <w:t xml:space="preserve">.2.1. по письменному соглашению </w:t>
      </w:r>
      <w:r w:rsidR="00CA6F34">
        <w:rPr>
          <w:rFonts w:eastAsia="Calibri"/>
          <w:sz w:val="23"/>
          <w:szCs w:val="23"/>
          <w:lang w:eastAsia="en-US"/>
        </w:rPr>
        <w:t>С</w:t>
      </w:r>
      <w:r w:rsidRPr="00177F2C">
        <w:rPr>
          <w:rFonts w:eastAsia="Calibri"/>
          <w:sz w:val="23"/>
          <w:szCs w:val="23"/>
          <w:lang w:eastAsia="en-US"/>
        </w:rPr>
        <w:t>торон.</w:t>
      </w:r>
    </w:p>
    <w:p w14:paraId="4681839B" w14:textId="0E8683F3" w:rsidR="000B5148" w:rsidRPr="00177F2C" w:rsidRDefault="000B5148" w:rsidP="00390D54">
      <w:pPr>
        <w:spacing w:after="0"/>
        <w:ind w:firstLine="567"/>
        <w:rPr>
          <w:rFonts w:eastAsia="Calibri"/>
          <w:sz w:val="23"/>
          <w:szCs w:val="23"/>
          <w:lang w:eastAsia="en-US"/>
        </w:rPr>
      </w:pPr>
      <w:r w:rsidRPr="00177F2C">
        <w:rPr>
          <w:rFonts w:eastAsia="Calibri"/>
          <w:sz w:val="23"/>
          <w:szCs w:val="23"/>
          <w:lang w:eastAsia="en-US"/>
        </w:rPr>
        <w:t>1</w:t>
      </w:r>
      <w:r w:rsidR="0065498B" w:rsidRPr="00177F2C">
        <w:rPr>
          <w:rFonts w:eastAsia="Calibri"/>
          <w:sz w:val="23"/>
          <w:szCs w:val="23"/>
          <w:lang w:eastAsia="en-US"/>
        </w:rPr>
        <w:t>0</w:t>
      </w:r>
      <w:r w:rsidRPr="00177F2C">
        <w:rPr>
          <w:rFonts w:eastAsia="Calibri"/>
          <w:sz w:val="23"/>
          <w:szCs w:val="23"/>
          <w:lang w:eastAsia="en-US"/>
        </w:rPr>
        <w:t>.2.2. в одностороннем порядке при отказе</w:t>
      </w:r>
      <w:r w:rsidR="00676F92" w:rsidRPr="00177F2C">
        <w:rPr>
          <w:rFonts w:eastAsia="Calibri"/>
          <w:sz w:val="23"/>
          <w:szCs w:val="23"/>
          <w:lang w:eastAsia="en-US"/>
        </w:rPr>
        <w:t xml:space="preserve"> одной из </w:t>
      </w:r>
      <w:r w:rsidR="00CA6F34">
        <w:rPr>
          <w:rFonts w:eastAsia="Calibri"/>
          <w:sz w:val="23"/>
          <w:szCs w:val="23"/>
          <w:lang w:eastAsia="en-US"/>
        </w:rPr>
        <w:t>С</w:t>
      </w:r>
      <w:r w:rsidR="00676F92" w:rsidRPr="00177F2C">
        <w:rPr>
          <w:rFonts w:eastAsia="Calibri"/>
          <w:sz w:val="23"/>
          <w:szCs w:val="23"/>
          <w:lang w:eastAsia="en-US"/>
        </w:rPr>
        <w:t>торон от настоящего Д</w:t>
      </w:r>
      <w:r w:rsidRPr="00177F2C">
        <w:rPr>
          <w:rFonts w:eastAsia="Calibri"/>
          <w:sz w:val="23"/>
          <w:szCs w:val="23"/>
          <w:lang w:eastAsia="en-US"/>
        </w:rPr>
        <w:t>оговора в случаях, когда возможность такого отказа предусмотрена законом или настоящим Договором.</w:t>
      </w:r>
    </w:p>
    <w:p w14:paraId="73C43C39" w14:textId="29B5F204" w:rsidR="00656305" w:rsidRPr="00177F2C" w:rsidRDefault="000B5148" w:rsidP="00390D54">
      <w:pPr>
        <w:spacing w:after="0"/>
        <w:ind w:firstLine="567"/>
        <w:rPr>
          <w:rFonts w:eastAsia="Calibri"/>
          <w:sz w:val="23"/>
          <w:szCs w:val="23"/>
          <w:lang w:eastAsia="en-US"/>
        </w:rPr>
      </w:pPr>
      <w:r w:rsidRPr="00177F2C">
        <w:rPr>
          <w:rFonts w:eastAsia="Calibri"/>
          <w:sz w:val="23"/>
          <w:szCs w:val="23"/>
          <w:lang w:eastAsia="en-US"/>
        </w:rPr>
        <w:t>1</w:t>
      </w:r>
      <w:r w:rsidR="0065498B" w:rsidRPr="00177F2C">
        <w:rPr>
          <w:rFonts w:eastAsia="Calibri"/>
          <w:sz w:val="23"/>
          <w:szCs w:val="23"/>
          <w:lang w:eastAsia="en-US"/>
        </w:rPr>
        <w:t>0</w:t>
      </w:r>
      <w:r w:rsidRPr="00177F2C">
        <w:rPr>
          <w:rFonts w:eastAsia="Calibri"/>
          <w:sz w:val="23"/>
          <w:szCs w:val="23"/>
          <w:lang w:eastAsia="en-US"/>
        </w:rPr>
        <w:t xml:space="preserve">.2.3. в иных случаях, предусмотренных законом или соглашением </w:t>
      </w:r>
      <w:r w:rsidR="00CA6F34">
        <w:rPr>
          <w:rFonts w:eastAsia="Calibri"/>
          <w:sz w:val="23"/>
          <w:szCs w:val="23"/>
          <w:lang w:eastAsia="en-US"/>
        </w:rPr>
        <w:t>С</w:t>
      </w:r>
      <w:r w:rsidRPr="00177F2C">
        <w:rPr>
          <w:rFonts w:eastAsia="Calibri"/>
          <w:sz w:val="23"/>
          <w:szCs w:val="23"/>
          <w:lang w:eastAsia="en-US"/>
        </w:rPr>
        <w:t>торон.</w:t>
      </w:r>
    </w:p>
    <w:p w14:paraId="2BE41127" w14:textId="77777777" w:rsidR="00656305" w:rsidRPr="00177F2C" w:rsidRDefault="00656305" w:rsidP="00390D54">
      <w:pPr>
        <w:spacing w:after="0"/>
        <w:ind w:firstLine="567"/>
        <w:rPr>
          <w:rFonts w:eastAsia="Calibri"/>
          <w:sz w:val="23"/>
          <w:szCs w:val="23"/>
          <w:lang w:eastAsia="en-US"/>
        </w:rPr>
      </w:pPr>
    </w:p>
    <w:p w14:paraId="53296B8D" w14:textId="77777777" w:rsidR="009D7179" w:rsidRPr="00177F2C" w:rsidRDefault="009D7179" w:rsidP="00390D54">
      <w:pPr>
        <w:spacing w:after="0"/>
        <w:ind w:firstLine="567"/>
        <w:jc w:val="center"/>
        <w:rPr>
          <w:rFonts w:eastAsia="Calibri"/>
          <w:sz w:val="23"/>
          <w:szCs w:val="23"/>
          <w:lang w:eastAsia="en-US"/>
        </w:rPr>
      </w:pPr>
      <w:r w:rsidRPr="00177F2C">
        <w:rPr>
          <w:b/>
          <w:bCs/>
          <w:sz w:val="23"/>
          <w:szCs w:val="23"/>
        </w:rPr>
        <w:t>11. ОСОБЫЕ УСЛОВИЯ</w:t>
      </w:r>
    </w:p>
    <w:p w14:paraId="770FD27E" w14:textId="4EBDD286" w:rsidR="009D7179" w:rsidRPr="00177F2C" w:rsidRDefault="009D7179" w:rsidP="00390D54">
      <w:pPr>
        <w:tabs>
          <w:tab w:val="left" w:pos="709"/>
        </w:tabs>
        <w:suppressAutoHyphens/>
        <w:spacing w:after="0"/>
        <w:ind w:right="-1" w:firstLine="567"/>
        <w:rPr>
          <w:sz w:val="23"/>
          <w:szCs w:val="23"/>
        </w:rPr>
      </w:pPr>
      <w:r w:rsidRPr="00177F2C">
        <w:rPr>
          <w:sz w:val="23"/>
          <w:szCs w:val="23"/>
        </w:rPr>
        <w:t xml:space="preserve">11.1. В целях обеспечения безопасности пассажиров и членов экипажей воздушных судов сотрудники </w:t>
      </w:r>
      <w:r w:rsidR="0058331E">
        <w:rPr>
          <w:sz w:val="23"/>
          <w:szCs w:val="23"/>
        </w:rPr>
        <w:t xml:space="preserve">Подрядчика </w:t>
      </w:r>
      <w:r w:rsidRPr="00177F2C">
        <w:rPr>
          <w:sz w:val="23"/>
          <w:szCs w:val="23"/>
        </w:rPr>
        <w:t>перед допуском их в контролируемую зону аэропорта в обязательном порядке проходят досмотр с применением технических средств досмотра.</w:t>
      </w:r>
    </w:p>
    <w:p w14:paraId="350B168C" w14:textId="3BDB327D" w:rsidR="009D7179" w:rsidRPr="00177F2C" w:rsidRDefault="009D7179" w:rsidP="00390D54">
      <w:pPr>
        <w:tabs>
          <w:tab w:val="left" w:pos="426"/>
          <w:tab w:val="left" w:pos="709"/>
          <w:tab w:val="num" w:pos="5337"/>
        </w:tabs>
        <w:suppressAutoHyphens/>
        <w:spacing w:after="0"/>
        <w:ind w:right="-1" w:firstLine="567"/>
        <w:rPr>
          <w:sz w:val="23"/>
          <w:szCs w:val="23"/>
        </w:rPr>
      </w:pPr>
      <w:r w:rsidRPr="00177F2C">
        <w:rPr>
          <w:sz w:val="23"/>
          <w:szCs w:val="23"/>
        </w:rPr>
        <w:t xml:space="preserve">11.2. Досмотру подлежат личные вещи, находящиеся при них, транспортные средства. Досмотр осуществляется работниками службы авиационной безопасности (ПТБ) Заказчика. В случае отказа от прохождения досмотра в контролируемую зону аэропорта сотрудник </w:t>
      </w:r>
      <w:r w:rsidR="0058331E">
        <w:rPr>
          <w:sz w:val="23"/>
          <w:szCs w:val="23"/>
        </w:rPr>
        <w:t xml:space="preserve">Подрядчика </w:t>
      </w:r>
      <w:r w:rsidRPr="00177F2C">
        <w:rPr>
          <w:sz w:val="23"/>
          <w:szCs w:val="23"/>
        </w:rPr>
        <w:t xml:space="preserve">не допускается. </w:t>
      </w:r>
    </w:p>
    <w:p w14:paraId="056CCC8F" w14:textId="3F5F6A03" w:rsidR="009D7179" w:rsidRPr="00177F2C" w:rsidRDefault="009D7179" w:rsidP="00390D54">
      <w:pPr>
        <w:tabs>
          <w:tab w:val="left" w:pos="426"/>
          <w:tab w:val="left" w:pos="709"/>
        </w:tabs>
        <w:suppressAutoHyphens/>
        <w:spacing w:after="0"/>
        <w:ind w:right="-1" w:firstLine="567"/>
        <w:rPr>
          <w:sz w:val="23"/>
          <w:szCs w:val="23"/>
        </w:rPr>
      </w:pPr>
      <w:r w:rsidRPr="00177F2C">
        <w:rPr>
          <w:sz w:val="23"/>
          <w:szCs w:val="23"/>
        </w:rPr>
        <w:t xml:space="preserve">11.3. Представитель </w:t>
      </w:r>
      <w:r w:rsidR="0058331E">
        <w:rPr>
          <w:sz w:val="23"/>
          <w:szCs w:val="23"/>
        </w:rPr>
        <w:t xml:space="preserve">Подрядчика </w:t>
      </w:r>
      <w:r w:rsidRPr="00177F2C">
        <w:rPr>
          <w:sz w:val="23"/>
          <w:szCs w:val="23"/>
        </w:rPr>
        <w:t>при выходе с контролируемой зоны через КПП обязан по требованию САБ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39F0394E" w14:textId="29CE88D6" w:rsidR="009D7179" w:rsidRPr="00177F2C" w:rsidRDefault="009D7179" w:rsidP="00390D54">
      <w:pPr>
        <w:tabs>
          <w:tab w:val="left" w:pos="426"/>
          <w:tab w:val="left" w:pos="709"/>
        </w:tabs>
        <w:suppressAutoHyphens/>
        <w:spacing w:after="0"/>
        <w:ind w:right="-1" w:firstLine="567"/>
        <w:rPr>
          <w:sz w:val="23"/>
          <w:szCs w:val="23"/>
        </w:rPr>
      </w:pPr>
      <w:r w:rsidRPr="00177F2C">
        <w:rPr>
          <w:sz w:val="23"/>
          <w:szCs w:val="23"/>
        </w:rPr>
        <w:t>11.4. Работники</w:t>
      </w:r>
      <w:r w:rsidR="0058331E">
        <w:rPr>
          <w:sz w:val="23"/>
          <w:szCs w:val="23"/>
        </w:rPr>
        <w:t xml:space="preserve"> Подрядчика</w:t>
      </w:r>
      <w:r w:rsidRPr="00177F2C">
        <w:rPr>
          <w:sz w:val="23"/>
          <w:szCs w:val="23"/>
        </w:rPr>
        <w:t xml:space="preserve">, находясь на контролируемой территории аэропорта г. </w:t>
      </w:r>
      <w:r w:rsidR="00D21969" w:rsidRPr="00177F2C">
        <w:rPr>
          <w:sz w:val="23"/>
          <w:szCs w:val="23"/>
        </w:rPr>
        <w:t xml:space="preserve">Сургут </w:t>
      </w:r>
      <w:r w:rsidRPr="00177F2C">
        <w:rPr>
          <w:sz w:val="23"/>
          <w:szCs w:val="23"/>
        </w:rPr>
        <w:t xml:space="preserve">обязаны носить пропуск на верхней одежде и по требованию сотрудника службы авиационной безопасности (ПТБ) предоставлять его для сличения личности, а также объяснять цель нахождения в той или иной зоне. </w:t>
      </w:r>
    </w:p>
    <w:p w14:paraId="4FD33762" w14:textId="6955417C" w:rsidR="009D7179" w:rsidRPr="00177F2C" w:rsidRDefault="009D7179" w:rsidP="00390D54">
      <w:pPr>
        <w:tabs>
          <w:tab w:val="left" w:pos="426"/>
          <w:tab w:val="left" w:pos="709"/>
          <w:tab w:val="num" w:pos="5337"/>
        </w:tabs>
        <w:suppressAutoHyphens/>
        <w:spacing w:after="0"/>
        <w:ind w:right="-1" w:firstLine="567"/>
        <w:rPr>
          <w:sz w:val="23"/>
          <w:szCs w:val="23"/>
        </w:rPr>
      </w:pPr>
      <w:r w:rsidRPr="00177F2C">
        <w:rPr>
          <w:sz w:val="23"/>
          <w:szCs w:val="23"/>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w:t>
      </w:r>
      <w:r w:rsidR="0058331E">
        <w:rPr>
          <w:sz w:val="23"/>
          <w:szCs w:val="23"/>
        </w:rPr>
        <w:t xml:space="preserve"> Подрядчика</w:t>
      </w:r>
      <w:r w:rsidRPr="00177F2C">
        <w:rPr>
          <w:sz w:val="23"/>
          <w:szCs w:val="23"/>
        </w:rPr>
        <w:t>. В выдаче пропуска может быть отказано без объяснения причин.</w:t>
      </w:r>
    </w:p>
    <w:p w14:paraId="2F4D5B94" w14:textId="0F1FFECD" w:rsidR="000B5148" w:rsidRPr="00177F2C" w:rsidRDefault="009D7179" w:rsidP="00390D54">
      <w:pPr>
        <w:tabs>
          <w:tab w:val="left" w:pos="426"/>
          <w:tab w:val="left" w:pos="709"/>
          <w:tab w:val="num" w:pos="5337"/>
        </w:tabs>
        <w:suppressAutoHyphens/>
        <w:spacing w:after="0"/>
        <w:ind w:right="-1" w:firstLine="567"/>
        <w:rPr>
          <w:sz w:val="23"/>
          <w:szCs w:val="23"/>
        </w:rPr>
      </w:pPr>
      <w:r w:rsidRPr="00177F2C">
        <w:rPr>
          <w:sz w:val="23"/>
          <w:szCs w:val="23"/>
        </w:rPr>
        <w:t xml:space="preserve">11.6. При выявлении фактов нарушения представителями </w:t>
      </w:r>
      <w:r w:rsidR="0058331E">
        <w:rPr>
          <w:sz w:val="23"/>
          <w:szCs w:val="23"/>
        </w:rPr>
        <w:t xml:space="preserve">Подрядчика </w:t>
      </w:r>
      <w:r w:rsidRPr="00177F2C">
        <w:rPr>
          <w:sz w:val="23"/>
          <w:szCs w:val="23"/>
        </w:rPr>
        <w:t>Положения (Инструкции) Заказчик имеет право изымать пропуска и выдворять нарушителей с контролируемой территории.</w:t>
      </w:r>
    </w:p>
    <w:p w14:paraId="31C4F171" w14:textId="77777777" w:rsidR="00656305" w:rsidRPr="00177F2C" w:rsidRDefault="00656305" w:rsidP="00390D54">
      <w:pPr>
        <w:spacing w:after="0"/>
        <w:rPr>
          <w:rFonts w:eastAsia="Calibri"/>
          <w:sz w:val="23"/>
          <w:szCs w:val="23"/>
          <w:lang w:eastAsia="en-US"/>
        </w:rPr>
      </w:pPr>
    </w:p>
    <w:p w14:paraId="45BF0A77" w14:textId="77777777" w:rsidR="000B5148" w:rsidRPr="00177F2C" w:rsidRDefault="000B5148" w:rsidP="00390D54">
      <w:pPr>
        <w:tabs>
          <w:tab w:val="left" w:pos="426"/>
          <w:tab w:val="left" w:pos="709"/>
        </w:tabs>
        <w:autoSpaceDE w:val="0"/>
        <w:autoSpaceDN w:val="0"/>
        <w:adjustRightInd w:val="0"/>
        <w:spacing w:after="0"/>
        <w:ind w:right="-1" w:firstLine="567"/>
        <w:jc w:val="center"/>
        <w:rPr>
          <w:b/>
          <w:bCs/>
          <w:sz w:val="23"/>
          <w:szCs w:val="23"/>
        </w:rPr>
      </w:pPr>
      <w:r w:rsidRPr="00177F2C">
        <w:rPr>
          <w:b/>
          <w:bCs/>
          <w:sz w:val="23"/>
          <w:szCs w:val="23"/>
        </w:rPr>
        <w:t>1</w:t>
      </w:r>
      <w:r w:rsidR="009D7179" w:rsidRPr="00177F2C">
        <w:rPr>
          <w:b/>
          <w:bCs/>
          <w:sz w:val="23"/>
          <w:szCs w:val="23"/>
        </w:rPr>
        <w:t>2</w:t>
      </w:r>
      <w:r w:rsidRPr="00177F2C">
        <w:rPr>
          <w:b/>
          <w:bCs/>
          <w:sz w:val="23"/>
          <w:szCs w:val="23"/>
        </w:rPr>
        <w:t>. ПРОЧИЕ УСЛОВИЯ</w:t>
      </w:r>
    </w:p>
    <w:p w14:paraId="4D015EEE" w14:textId="626CB8BC"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.1. Настоящий Договор подписан в 2 (двух) экземплярах: один для</w:t>
      </w:r>
      <w:r w:rsidR="0076304E">
        <w:rPr>
          <w:sz w:val="23"/>
          <w:szCs w:val="23"/>
        </w:rPr>
        <w:t xml:space="preserve"> Подрядчика</w:t>
      </w:r>
      <w:r w:rsidRPr="00177F2C">
        <w:rPr>
          <w:sz w:val="23"/>
          <w:szCs w:val="23"/>
        </w:rPr>
        <w:t>, другой для Заказчика, имеющих одинаковую юридическую силу.</w:t>
      </w:r>
    </w:p>
    <w:p w14:paraId="48A3B949"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4C0803C7" w14:textId="39838335"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 xml:space="preserve">.3.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w:t>
      </w:r>
      <w:r w:rsidR="00CA6F34">
        <w:rPr>
          <w:sz w:val="23"/>
          <w:szCs w:val="23"/>
        </w:rPr>
        <w:t>С</w:t>
      </w:r>
      <w:r w:rsidRPr="00177F2C">
        <w:rPr>
          <w:sz w:val="23"/>
          <w:szCs w:val="23"/>
        </w:rPr>
        <w:t>торон.</w:t>
      </w:r>
    </w:p>
    <w:p w14:paraId="6A85D676"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w:t>
      </w:r>
      <w:r w:rsidR="00C8049A" w:rsidRPr="00177F2C">
        <w:rPr>
          <w:sz w:val="23"/>
          <w:szCs w:val="23"/>
        </w:rPr>
        <w:t>4</w:t>
      </w:r>
      <w:r w:rsidRPr="00177F2C">
        <w:rPr>
          <w:sz w:val="23"/>
          <w:szCs w:val="23"/>
        </w:rPr>
        <w:t>.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2B815FA9" w14:textId="77777777" w:rsidR="000575F0" w:rsidRPr="00177F2C" w:rsidRDefault="000575F0" w:rsidP="00390D54">
      <w:pPr>
        <w:tabs>
          <w:tab w:val="left" w:pos="426"/>
          <w:tab w:val="left" w:pos="709"/>
        </w:tabs>
        <w:autoSpaceDE w:val="0"/>
        <w:autoSpaceDN w:val="0"/>
        <w:adjustRightInd w:val="0"/>
        <w:spacing w:after="0"/>
        <w:ind w:right="-1" w:firstLine="567"/>
        <w:rPr>
          <w:sz w:val="23"/>
          <w:szCs w:val="23"/>
        </w:rPr>
      </w:pPr>
      <w:r w:rsidRPr="00177F2C">
        <w:rPr>
          <w:sz w:val="23"/>
          <w:szCs w:val="23"/>
        </w:rPr>
        <w:t xml:space="preserve">В случае направления уведомлений с использованием почты уведомления считаются полученными Стороной в день фактической доставки по адресу, указанному в разделе 13 настоящего Договора. </w:t>
      </w:r>
    </w:p>
    <w:p w14:paraId="1D3F945D" w14:textId="77777777" w:rsidR="000575F0" w:rsidRPr="00177F2C" w:rsidRDefault="000575F0" w:rsidP="00390D54">
      <w:pPr>
        <w:tabs>
          <w:tab w:val="left" w:pos="426"/>
          <w:tab w:val="left" w:pos="709"/>
        </w:tabs>
        <w:autoSpaceDE w:val="0"/>
        <w:autoSpaceDN w:val="0"/>
        <w:adjustRightInd w:val="0"/>
        <w:spacing w:after="0"/>
        <w:ind w:right="-1" w:firstLine="567"/>
        <w:rPr>
          <w:sz w:val="23"/>
          <w:szCs w:val="23"/>
        </w:rPr>
      </w:pPr>
      <w:r w:rsidRPr="00177F2C">
        <w:rPr>
          <w:sz w:val="23"/>
          <w:szCs w:val="23"/>
        </w:rPr>
        <w:t>В случае отправления уведомлений посредством электронной почты уведомления считаются полученными Стороной вдень их отправки. Все документы, направленные в электронном виде по средствам электронной почты действительны до получения оригиналов.</w:t>
      </w:r>
    </w:p>
    <w:p w14:paraId="2B2B6F94" w14:textId="53455C43"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w:t>
      </w:r>
      <w:r w:rsidR="00C8049A" w:rsidRPr="00177F2C">
        <w:rPr>
          <w:sz w:val="23"/>
          <w:szCs w:val="23"/>
        </w:rPr>
        <w:t>5</w:t>
      </w:r>
      <w:r w:rsidRPr="00177F2C">
        <w:rPr>
          <w:sz w:val="23"/>
          <w:szCs w:val="23"/>
        </w:rPr>
        <w:t xml:space="preserve">. Настоящий Договор, включая приложения и дополнения к нему, составляет один единый Договор между </w:t>
      </w:r>
      <w:r w:rsidR="0058331E">
        <w:rPr>
          <w:sz w:val="23"/>
          <w:szCs w:val="23"/>
        </w:rPr>
        <w:t xml:space="preserve">Подрядчиком </w:t>
      </w:r>
      <w:r w:rsidRPr="00177F2C">
        <w:rPr>
          <w:sz w:val="23"/>
          <w:szCs w:val="23"/>
        </w:rPr>
        <w:t xml:space="preserve">и Заказчиком, который заменяет все другие предварительные </w:t>
      </w:r>
      <w:r w:rsidRPr="00177F2C">
        <w:rPr>
          <w:sz w:val="23"/>
          <w:szCs w:val="23"/>
        </w:rPr>
        <w:lastRenderedPageBreak/>
        <w:t>соглашения, договоренности и другие отношения, письменные или устные, между Сторонами, имеющие отношение к предмету настоящего Договора.</w:t>
      </w:r>
    </w:p>
    <w:p w14:paraId="3C6458A8"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Pr="00177F2C">
        <w:rPr>
          <w:sz w:val="23"/>
          <w:szCs w:val="23"/>
        </w:rPr>
        <w:t>.</w:t>
      </w:r>
      <w:r w:rsidR="00C8049A" w:rsidRPr="00177F2C">
        <w:rPr>
          <w:sz w:val="23"/>
          <w:szCs w:val="23"/>
        </w:rPr>
        <w:t>6</w:t>
      </w:r>
      <w:r w:rsidRPr="00177F2C">
        <w:rPr>
          <w:sz w:val="23"/>
          <w:szCs w:val="23"/>
        </w:rPr>
        <w:t>.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0AA0157" w14:textId="05B31925" w:rsidR="000575F0" w:rsidRPr="00177F2C" w:rsidRDefault="000575F0" w:rsidP="00390D54">
      <w:pPr>
        <w:spacing w:after="0"/>
        <w:ind w:firstLine="567"/>
        <w:rPr>
          <w:snapToGrid w:val="0"/>
          <w:sz w:val="23"/>
          <w:szCs w:val="23"/>
        </w:rPr>
      </w:pPr>
      <w:r w:rsidRPr="00177F2C">
        <w:rPr>
          <w:snapToGrid w:val="0"/>
          <w:sz w:val="23"/>
          <w:szCs w:val="23"/>
        </w:rPr>
        <w:t>12.</w:t>
      </w:r>
      <w:r w:rsidR="00210371" w:rsidRPr="00177F2C">
        <w:rPr>
          <w:snapToGrid w:val="0"/>
          <w:sz w:val="23"/>
          <w:szCs w:val="23"/>
        </w:rPr>
        <w:t>7</w:t>
      </w:r>
      <w:r w:rsidRPr="00177F2C">
        <w:rPr>
          <w:snapToGrid w:val="0"/>
          <w:sz w:val="23"/>
          <w:szCs w:val="23"/>
        </w:rPr>
        <w:t xml:space="preserve">. Все уведомления Сторон, связанные с исполнением настоящего Договора, направляются в письменной форме по почте заказным письмом по адресу Стороны, указанному в разделе 13 настоящего Договора «Реквизиты и подписи </w:t>
      </w:r>
      <w:r w:rsidR="00CA6F34">
        <w:rPr>
          <w:snapToGrid w:val="0"/>
          <w:sz w:val="23"/>
          <w:szCs w:val="23"/>
        </w:rPr>
        <w:t>С</w:t>
      </w:r>
      <w:r w:rsidRPr="00177F2C">
        <w:rPr>
          <w:snapToGrid w:val="0"/>
          <w:sz w:val="23"/>
          <w:szCs w:val="23"/>
        </w:rPr>
        <w:t>торон», или с использованием электронной почты с последующим представлением в течение 5 (пяти) рабочих дней оригинала.</w:t>
      </w:r>
    </w:p>
    <w:p w14:paraId="45025E6A" w14:textId="77777777" w:rsidR="002C7EAD" w:rsidRPr="00177F2C" w:rsidRDefault="002C7EAD" w:rsidP="00390D54">
      <w:pPr>
        <w:spacing w:after="0"/>
        <w:ind w:firstLine="567"/>
        <w:rPr>
          <w:snapToGrid w:val="0"/>
          <w:sz w:val="23"/>
          <w:szCs w:val="23"/>
        </w:rPr>
      </w:pPr>
      <w:r w:rsidRPr="00177F2C">
        <w:rPr>
          <w:snapToGrid w:val="0"/>
          <w:sz w:val="23"/>
          <w:szCs w:val="23"/>
        </w:rPr>
        <w:t>12.</w:t>
      </w:r>
      <w:r w:rsidR="00210371" w:rsidRPr="00177F2C">
        <w:rPr>
          <w:snapToGrid w:val="0"/>
          <w:sz w:val="23"/>
          <w:szCs w:val="23"/>
        </w:rPr>
        <w:t>8</w:t>
      </w:r>
      <w:r w:rsidRPr="00177F2C">
        <w:rPr>
          <w:snapToGrid w:val="0"/>
          <w:sz w:val="23"/>
          <w:szCs w:val="23"/>
        </w:rPr>
        <w:t>. В случае изменения у одной из Сторон местонахождения юридического лица и (или) почтового адреса, банковских иных реквизитов, такая Сторона обязана в течение 3 (трех) дней с момента вышеуказанных изменений письменно известить об этом другую Сторону. Изменение банковских реквизитов Сторон оформляется дополнительным соглашением к Договору.</w:t>
      </w:r>
    </w:p>
    <w:p w14:paraId="06ECF36F" w14:textId="77777777" w:rsidR="002C7EAD" w:rsidRPr="00177F2C" w:rsidRDefault="002C7EAD" w:rsidP="00390D54">
      <w:pPr>
        <w:spacing w:after="0"/>
        <w:ind w:firstLine="567"/>
        <w:rPr>
          <w:snapToGrid w:val="0"/>
          <w:sz w:val="23"/>
          <w:szCs w:val="23"/>
        </w:rPr>
      </w:pPr>
      <w:r w:rsidRPr="00177F2C">
        <w:rPr>
          <w:snapToGrid w:val="0"/>
          <w:sz w:val="23"/>
          <w:szCs w:val="23"/>
        </w:rPr>
        <w:t>12.</w:t>
      </w:r>
      <w:r w:rsidR="00210371" w:rsidRPr="00177F2C">
        <w:rPr>
          <w:snapToGrid w:val="0"/>
          <w:sz w:val="23"/>
          <w:szCs w:val="23"/>
        </w:rPr>
        <w:t>9</w:t>
      </w:r>
      <w:r w:rsidRPr="00177F2C">
        <w:rPr>
          <w:snapToGrid w:val="0"/>
          <w:sz w:val="23"/>
          <w:szCs w:val="23"/>
        </w:rPr>
        <w:t>. При выполнении Договора во всем, что не предусмотрено его условиями, Стороны руководствуются законодательством Российской Федерации».</w:t>
      </w:r>
    </w:p>
    <w:p w14:paraId="4B43A484" w14:textId="0D1FE77E" w:rsidR="00571B4A" w:rsidRPr="00177F2C" w:rsidRDefault="002C7EAD" w:rsidP="00390D54">
      <w:pPr>
        <w:spacing w:after="0"/>
        <w:ind w:firstLine="567"/>
        <w:rPr>
          <w:snapToGrid w:val="0"/>
          <w:sz w:val="23"/>
          <w:szCs w:val="23"/>
        </w:rPr>
      </w:pPr>
      <w:r w:rsidRPr="00177F2C">
        <w:rPr>
          <w:snapToGrid w:val="0"/>
          <w:sz w:val="23"/>
          <w:szCs w:val="23"/>
        </w:rPr>
        <w:t>12.1</w:t>
      </w:r>
      <w:r w:rsidR="00210371" w:rsidRPr="00177F2C">
        <w:rPr>
          <w:snapToGrid w:val="0"/>
          <w:sz w:val="23"/>
          <w:szCs w:val="23"/>
        </w:rPr>
        <w:t>0</w:t>
      </w:r>
      <w:r w:rsidR="00447F44" w:rsidRPr="00177F2C">
        <w:rPr>
          <w:snapToGrid w:val="0"/>
          <w:sz w:val="23"/>
          <w:szCs w:val="23"/>
        </w:rPr>
        <w:t xml:space="preserve">. Гарантийные обязательства </w:t>
      </w:r>
      <w:r w:rsidR="0058331E">
        <w:rPr>
          <w:snapToGrid w:val="0"/>
          <w:sz w:val="23"/>
          <w:szCs w:val="23"/>
        </w:rPr>
        <w:t xml:space="preserve">Подрядчика </w:t>
      </w:r>
      <w:r w:rsidRPr="00177F2C">
        <w:rPr>
          <w:snapToGrid w:val="0"/>
          <w:sz w:val="23"/>
          <w:szCs w:val="23"/>
        </w:rPr>
        <w:t xml:space="preserve">на </w:t>
      </w:r>
      <w:r w:rsidR="0058331E">
        <w:rPr>
          <w:snapToGrid w:val="0"/>
          <w:sz w:val="23"/>
          <w:szCs w:val="23"/>
        </w:rPr>
        <w:t xml:space="preserve">выполненные работы </w:t>
      </w:r>
      <w:r w:rsidRPr="00177F2C">
        <w:rPr>
          <w:snapToGrid w:val="0"/>
          <w:sz w:val="23"/>
          <w:szCs w:val="23"/>
        </w:rPr>
        <w:t>устанавливаются в соответствии с законодательством Российской Федерации»</w:t>
      </w:r>
    </w:p>
    <w:p w14:paraId="7D0B48D2" w14:textId="77777777"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1</w:t>
      </w:r>
      <w:r w:rsidR="009D7179" w:rsidRPr="00177F2C">
        <w:rPr>
          <w:sz w:val="23"/>
          <w:szCs w:val="23"/>
        </w:rPr>
        <w:t>2</w:t>
      </w:r>
      <w:r w:rsidR="002C7EAD" w:rsidRPr="00177F2C">
        <w:rPr>
          <w:sz w:val="23"/>
          <w:szCs w:val="23"/>
        </w:rPr>
        <w:t>.1</w:t>
      </w:r>
      <w:r w:rsidR="00210371" w:rsidRPr="00177F2C">
        <w:rPr>
          <w:sz w:val="23"/>
          <w:szCs w:val="23"/>
        </w:rPr>
        <w:t>1</w:t>
      </w:r>
      <w:r w:rsidRPr="00177F2C">
        <w:rPr>
          <w:sz w:val="23"/>
          <w:szCs w:val="23"/>
        </w:rPr>
        <w:t>. Ответственным представителем Сторон по настоящему Договору являются:</w:t>
      </w:r>
    </w:p>
    <w:p w14:paraId="34F59D92" w14:textId="568CB854" w:rsidR="000B5148" w:rsidRPr="00177F2C" w:rsidRDefault="000B5148" w:rsidP="00390D54">
      <w:pPr>
        <w:tabs>
          <w:tab w:val="left" w:pos="426"/>
          <w:tab w:val="left" w:pos="709"/>
        </w:tabs>
        <w:autoSpaceDE w:val="0"/>
        <w:autoSpaceDN w:val="0"/>
        <w:adjustRightInd w:val="0"/>
        <w:spacing w:after="0"/>
        <w:ind w:right="-1" w:firstLine="567"/>
        <w:rPr>
          <w:sz w:val="23"/>
          <w:szCs w:val="23"/>
        </w:rPr>
      </w:pPr>
      <w:r w:rsidRPr="00177F2C">
        <w:rPr>
          <w:sz w:val="23"/>
          <w:szCs w:val="23"/>
        </w:rPr>
        <w:t>- от</w:t>
      </w:r>
      <w:r w:rsidR="00447F44" w:rsidRPr="00177F2C">
        <w:rPr>
          <w:sz w:val="23"/>
          <w:szCs w:val="23"/>
        </w:rPr>
        <w:t xml:space="preserve"> </w:t>
      </w:r>
      <w:r w:rsidR="00716AFC">
        <w:rPr>
          <w:sz w:val="23"/>
          <w:szCs w:val="23"/>
        </w:rPr>
        <w:t>Подрядчика</w:t>
      </w:r>
      <w:r w:rsidRPr="00177F2C">
        <w:rPr>
          <w:sz w:val="23"/>
          <w:szCs w:val="23"/>
        </w:rPr>
        <w:t xml:space="preserve">: _____________________ </w:t>
      </w:r>
      <w:r w:rsidRPr="00177F2C">
        <w:rPr>
          <w:i/>
          <w:sz w:val="23"/>
          <w:szCs w:val="23"/>
        </w:rPr>
        <w:t>(Ф.И.О., должность)</w:t>
      </w:r>
      <w:r w:rsidRPr="00177F2C">
        <w:rPr>
          <w:sz w:val="23"/>
          <w:szCs w:val="23"/>
        </w:rPr>
        <w:t>, тел.:____________</w:t>
      </w:r>
    </w:p>
    <w:p w14:paraId="55B4531D" w14:textId="77777777" w:rsidR="00E93A1E" w:rsidRPr="00177F2C" w:rsidRDefault="000B5148" w:rsidP="00390D54">
      <w:pPr>
        <w:spacing w:after="0"/>
        <w:ind w:right="-142" w:firstLine="567"/>
        <w:rPr>
          <w:bCs/>
          <w:sz w:val="23"/>
          <w:szCs w:val="23"/>
        </w:rPr>
      </w:pPr>
      <w:r w:rsidRPr="00177F2C">
        <w:rPr>
          <w:sz w:val="23"/>
          <w:szCs w:val="23"/>
        </w:rPr>
        <w:t>- от Заказчика:</w:t>
      </w:r>
      <w:r w:rsidR="00254436" w:rsidRPr="00177F2C">
        <w:rPr>
          <w:sz w:val="23"/>
          <w:szCs w:val="23"/>
        </w:rPr>
        <w:t xml:space="preserve"> </w:t>
      </w:r>
      <w:r w:rsidR="00210371" w:rsidRPr="00177F2C">
        <w:rPr>
          <w:bCs/>
          <w:sz w:val="23"/>
          <w:szCs w:val="23"/>
        </w:rPr>
        <w:t xml:space="preserve">Карачёв Владимир Анатольевич, начальник отдела связи АО «Аэропорт Сургут», </w:t>
      </w:r>
    </w:p>
    <w:p w14:paraId="4DAAB87D" w14:textId="70645F99" w:rsidR="00210371" w:rsidRPr="00177F2C" w:rsidRDefault="00210371" w:rsidP="00390D54">
      <w:pPr>
        <w:spacing w:after="0"/>
        <w:ind w:right="-142"/>
        <w:rPr>
          <w:sz w:val="23"/>
          <w:szCs w:val="23"/>
        </w:rPr>
      </w:pPr>
      <w:r w:rsidRPr="00177F2C">
        <w:rPr>
          <w:bCs/>
          <w:sz w:val="23"/>
          <w:szCs w:val="23"/>
        </w:rPr>
        <w:t>8 (3462) 770–000, ats@airsurgut.ru.</w:t>
      </w:r>
    </w:p>
    <w:p w14:paraId="29747412" w14:textId="77777777" w:rsidR="000B5148" w:rsidRPr="00177F2C" w:rsidRDefault="000B5148" w:rsidP="00390D54">
      <w:pPr>
        <w:spacing w:after="0"/>
        <w:ind w:right="-142" w:firstLine="567"/>
        <w:rPr>
          <w:sz w:val="23"/>
          <w:szCs w:val="23"/>
        </w:rPr>
      </w:pPr>
      <w:r w:rsidRPr="00177F2C">
        <w:rPr>
          <w:sz w:val="23"/>
          <w:szCs w:val="23"/>
        </w:rPr>
        <w:t>К настоящему Договору прилагаются и являются его неотъемлемой частью:</w:t>
      </w:r>
    </w:p>
    <w:p w14:paraId="73959626" w14:textId="28042E0B" w:rsidR="000B5148" w:rsidRPr="00177F2C" w:rsidRDefault="001D0282" w:rsidP="00390D54">
      <w:pPr>
        <w:tabs>
          <w:tab w:val="left" w:pos="426"/>
          <w:tab w:val="left" w:pos="709"/>
        </w:tabs>
        <w:spacing w:after="0"/>
        <w:ind w:right="-1"/>
        <w:rPr>
          <w:sz w:val="23"/>
          <w:szCs w:val="23"/>
        </w:rPr>
      </w:pPr>
      <w:r w:rsidRPr="00177F2C">
        <w:rPr>
          <w:sz w:val="23"/>
          <w:szCs w:val="23"/>
        </w:rPr>
        <w:t xml:space="preserve">Приложение №1 – </w:t>
      </w:r>
      <w:r w:rsidR="00210371" w:rsidRPr="00177F2C">
        <w:rPr>
          <w:sz w:val="23"/>
          <w:szCs w:val="23"/>
        </w:rPr>
        <w:t>«</w:t>
      </w:r>
      <w:r w:rsidR="00C00BFE" w:rsidRPr="00177F2C">
        <w:rPr>
          <w:sz w:val="23"/>
          <w:szCs w:val="23"/>
        </w:rPr>
        <w:t>Расчет стоимости</w:t>
      </w:r>
      <w:r w:rsidR="00210371" w:rsidRPr="00177F2C">
        <w:rPr>
          <w:sz w:val="23"/>
          <w:szCs w:val="23"/>
        </w:rPr>
        <w:t>»</w:t>
      </w:r>
      <w:r w:rsidR="000B5148" w:rsidRPr="00177F2C">
        <w:rPr>
          <w:sz w:val="23"/>
          <w:szCs w:val="23"/>
        </w:rPr>
        <w:t>;</w:t>
      </w:r>
    </w:p>
    <w:p w14:paraId="164B758B" w14:textId="25CB90C0" w:rsidR="003C5A61" w:rsidRPr="00177F2C" w:rsidRDefault="001D0282" w:rsidP="00390D54">
      <w:pPr>
        <w:tabs>
          <w:tab w:val="left" w:pos="426"/>
          <w:tab w:val="left" w:pos="709"/>
        </w:tabs>
        <w:spacing w:after="0"/>
        <w:ind w:right="-1"/>
        <w:rPr>
          <w:sz w:val="23"/>
          <w:szCs w:val="23"/>
        </w:rPr>
      </w:pPr>
      <w:r w:rsidRPr="00177F2C">
        <w:rPr>
          <w:sz w:val="23"/>
          <w:szCs w:val="23"/>
        </w:rPr>
        <w:t>Приложение №</w:t>
      </w:r>
      <w:r w:rsidR="0065498B" w:rsidRPr="00177F2C">
        <w:rPr>
          <w:sz w:val="23"/>
          <w:szCs w:val="23"/>
        </w:rPr>
        <w:t>2</w:t>
      </w:r>
      <w:r w:rsidR="000B5148" w:rsidRPr="00177F2C">
        <w:rPr>
          <w:sz w:val="23"/>
          <w:szCs w:val="23"/>
        </w:rPr>
        <w:t xml:space="preserve"> </w:t>
      </w:r>
      <w:r w:rsidRPr="00177F2C">
        <w:rPr>
          <w:sz w:val="23"/>
          <w:szCs w:val="23"/>
        </w:rPr>
        <w:t>–</w:t>
      </w:r>
      <w:r w:rsidR="0065498B" w:rsidRPr="00177F2C">
        <w:rPr>
          <w:sz w:val="23"/>
          <w:szCs w:val="23"/>
        </w:rPr>
        <w:t xml:space="preserve"> </w:t>
      </w:r>
      <w:r w:rsidR="00210371" w:rsidRPr="00177F2C">
        <w:rPr>
          <w:sz w:val="23"/>
          <w:szCs w:val="23"/>
        </w:rPr>
        <w:t>«</w:t>
      </w:r>
      <w:r w:rsidR="000B5148" w:rsidRPr="00177F2C">
        <w:rPr>
          <w:sz w:val="23"/>
          <w:szCs w:val="23"/>
        </w:rPr>
        <w:t>Техническое</w:t>
      </w:r>
      <w:r w:rsidRPr="00177F2C">
        <w:rPr>
          <w:sz w:val="23"/>
          <w:szCs w:val="23"/>
        </w:rPr>
        <w:t xml:space="preserve"> задание</w:t>
      </w:r>
      <w:r w:rsidR="00210371" w:rsidRPr="00177F2C">
        <w:rPr>
          <w:sz w:val="23"/>
          <w:szCs w:val="23"/>
        </w:rPr>
        <w:t>»</w:t>
      </w:r>
      <w:r w:rsidR="003C5A61">
        <w:rPr>
          <w:sz w:val="23"/>
          <w:szCs w:val="23"/>
        </w:rPr>
        <w:t>, в том числе Приложение № 1 к техническому заданию: «________________»</w:t>
      </w:r>
      <w:r w:rsidR="000B5148" w:rsidRPr="00177F2C">
        <w:rPr>
          <w:sz w:val="23"/>
          <w:szCs w:val="23"/>
        </w:rPr>
        <w:t>;</w:t>
      </w:r>
      <w:r w:rsidR="003C5A61">
        <w:rPr>
          <w:sz w:val="23"/>
          <w:szCs w:val="23"/>
        </w:rPr>
        <w:t xml:space="preserve"> приложение № 2 к Техническому заданию: «________________»; приложение № 3 к Техническому заданию: « ________________»;</w:t>
      </w:r>
    </w:p>
    <w:p w14:paraId="52ADE04D" w14:textId="66DA632F" w:rsidR="001D0282" w:rsidRPr="00177F2C" w:rsidRDefault="001D0282" w:rsidP="00390D54">
      <w:pPr>
        <w:tabs>
          <w:tab w:val="left" w:pos="426"/>
          <w:tab w:val="left" w:pos="709"/>
        </w:tabs>
        <w:spacing w:after="0"/>
        <w:ind w:right="-1"/>
        <w:rPr>
          <w:sz w:val="23"/>
          <w:szCs w:val="23"/>
        </w:rPr>
      </w:pPr>
      <w:r w:rsidRPr="00177F2C">
        <w:rPr>
          <w:sz w:val="23"/>
          <w:szCs w:val="23"/>
        </w:rPr>
        <w:t xml:space="preserve">Приложение №3 – </w:t>
      </w:r>
      <w:r w:rsidR="00210371" w:rsidRPr="00177F2C">
        <w:rPr>
          <w:sz w:val="23"/>
          <w:szCs w:val="23"/>
        </w:rPr>
        <w:t>«</w:t>
      </w:r>
      <w:r w:rsidRPr="00177F2C">
        <w:rPr>
          <w:sz w:val="23"/>
          <w:szCs w:val="23"/>
        </w:rPr>
        <w:t>Прейскурант на бюро пропусков</w:t>
      </w:r>
      <w:r w:rsidR="00210371" w:rsidRPr="00177F2C">
        <w:rPr>
          <w:sz w:val="23"/>
          <w:szCs w:val="23"/>
        </w:rPr>
        <w:t>»</w:t>
      </w:r>
      <w:r w:rsidR="00750C9E" w:rsidRPr="00177F2C">
        <w:rPr>
          <w:sz w:val="23"/>
          <w:szCs w:val="23"/>
        </w:rPr>
        <w:t>;</w:t>
      </w:r>
    </w:p>
    <w:p w14:paraId="00EB5E8D" w14:textId="0E66488F" w:rsidR="00656305" w:rsidRPr="00814FF5" w:rsidRDefault="00750C9E" w:rsidP="00814FF5">
      <w:pPr>
        <w:spacing w:after="0"/>
        <w:rPr>
          <w:rFonts w:eastAsia="Calibri"/>
          <w:b/>
          <w:bCs/>
          <w:sz w:val="23"/>
          <w:szCs w:val="23"/>
          <w:lang w:eastAsia="en-US"/>
        </w:rPr>
      </w:pPr>
      <w:r w:rsidRPr="00177F2C">
        <w:rPr>
          <w:sz w:val="23"/>
          <w:szCs w:val="23"/>
        </w:rPr>
        <w:t>Приложение №4 – «</w:t>
      </w:r>
      <w:r w:rsidR="00D6579F" w:rsidRPr="00177F2C">
        <w:rPr>
          <w:snapToGrid w:val="0"/>
          <w:sz w:val="23"/>
          <w:szCs w:val="23"/>
        </w:rPr>
        <w:t>Акт сдачи – приемки выполненных работ».</w:t>
      </w:r>
    </w:p>
    <w:p w14:paraId="7C39E1BD" w14:textId="77777777" w:rsidR="000B5148" w:rsidRPr="00390D54" w:rsidRDefault="000B5148" w:rsidP="00390D54">
      <w:pPr>
        <w:tabs>
          <w:tab w:val="left" w:pos="426"/>
          <w:tab w:val="left" w:pos="709"/>
        </w:tabs>
        <w:spacing w:after="0"/>
        <w:ind w:right="-1" w:firstLine="567"/>
        <w:jc w:val="center"/>
        <w:rPr>
          <w:b/>
          <w:bCs/>
          <w:sz w:val="22"/>
          <w:szCs w:val="22"/>
        </w:rPr>
      </w:pPr>
      <w:r w:rsidRPr="00390D54">
        <w:rPr>
          <w:b/>
          <w:bCs/>
          <w:sz w:val="22"/>
          <w:szCs w:val="22"/>
        </w:rPr>
        <w:t>13. РЕКВИЗИТЫ И ПОДПИСИ СТОРОН.</w:t>
      </w:r>
    </w:p>
    <w:tbl>
      <w:tblPr>
        <w:tblW w:w="9781" w:type="dxa"/>
        <w:jc w:val="center"/>
        <w:tblLook w:val="01E0" w:firstRow="1" w:lastRow="1" w:firstColumn="1" w:lastColumn="1" w:noHBand="0" w:noVBand="0"/>
      </w:tblPr>
      <w:tblGrid>
        <w:gridCol w:w="3969"/>
        <w:gridCol w:w="5812"/>
      </w:tblGrid>
      <w:tr w:rsidR="000B5148" w:rsidRPr="00390D54" w14:paraId="0D167C11" w14:textId="77777777" w:rsidTr="00390D54">
        <w:trPr>
          <w:trHeight w:val="4427"/>
          <w:jc w:val="center"/>
        </w:trPr>
        <w:tc>
          <w:tcPr>
            <w:tcW w:w="3969" w:type="dxa"/>
          </w:tcPr>
          <w:p w14:paraId="539601A0" w14:textId="77BB8D7E" w:rsidR="000B5148" w:rsidRPr="00390D54" w:rsidRDefault="00BF1AC6" w:rsidP="00390D54">
            <w:pPr>
              <w:tabs>
                <w:tab w:val="left" w:pos="426"/>
                <w:tab w:val="left" w:pos="709"/>
              </w:tabs>
              <w:spacing w:after="0"/>
              <w:rPr>
                <w:sz w:val="22"/>
                <w:szCs w:val="22"/>
              </w:rPr>
            </w:pPr>
            <w:r>
              <w:rPr>
                <w:sz w:val="22"/>
                <w:szCs w:val="22"/>
              </w:rPr>
              <w:t>Подрядчик</w:t>
            </w:r>
            <w:r w:rsidR="000B5148" w:rsidRPr="00390D54">
              <w:rPr>
                <w:sz w:val="22"/>
                <w:szCs w:val="22"/>
              </w:rPr>
              <w:t>:</w:t>
            </w:r>
          </w:p>
          <w:p w14:paraId="3CC93B9B" w14:textId="77777777" w:rsidR="000B5148" w:rsidRPr="00390D54" w:rsidRDefault="000B5148" w:rsidP="00390D54">
            <w:pPr>
              <w:tabs>
                <w:tab w:val="left" w:pos="426"/>
                <w:tab w:val="left" w:pos="709"/>
              </w:tabs>
              <w:spacing w:after="0"/>
              <w:ind w:firstLine="567"/>
              <w:rPr>
                <w:sz w:val="22"/>
                <w:szCs w:val="22"/>
              </w:rPr>
            </w:pPr>
          </w:p>
          <w:p w14:paraId="0F00730B" w14:textId="77777777" w:rsidR="000B5148" w:rsidRPr="00390D54" w:rsidRDefault="000B5148" w:rsidP="00390D54">
            <w:pPr>
              <w:tabs>
                <w:tab w:val="left" w:pos="0"/>
              </w:tabs>
              <w:spacing w:after="0"/>
              <w:rPr>
                <w:sz w:val="22"/>
                <w:szCs w:val="22"/>
              </w:rPr>
            </w:pPr>
          </w:p>
          <w:p w14:paraId="1F4A1649" w14:textId="77777777" w:rsidR="000B5148" w:rsidRPr="00390D54" w:rsidRDefault="000B5148" w:rsidP="00390D54">
            <w:pPr>
              <w:tabs>
                <w:tab w:val="left" w:pos="0"/>
              </w:tabs>
              <w:spacing w:after="0"/>
              <w:rPr>
                <w:sz w:val="22"/>
                <w:szCs w:val="22"/>
              </w:rPr>
            </w:pPr>
          </w:p>
          <w:p w14:paraId="7845A537" w14:textId="77777777" w:rsidR="000B5148" w:rsidRPr="00390D54" w:rsidRDefault="000B5148" w:rsidP="00390D54">
            <w:pPr>
              <w:tabs>
                <w:tab w:val="left" w:pos="0"/>
              </w:tabs>
              <w:spacing w:after="0"/>
              <w:rPr>
                <w:sz w:val="22"/>
                <w:szCs w:val="22"/>
              </w:rPr>
            </w:pPr>
          </w:p>
          <w:p w14:paraId="22E01FC0" w14:textId="77777777" w:rsidR="000B5148" w:rsidRPr="00390D54" w:rsidRDefault="000B5148" w:rsidP="00390D54">
            <w:pPr>
              <w:tabs>
                <w:tab w:val="left" w:pos="0"/>
              </w:tabs>
              <w:spacing w:after="0"/>
              <w:rPr>
                <w:sz w:val="22"/>
                <w:szCs w:val="22"/>
              </w:rPr>
            </w:pPr>
          </w:p>
          <w:p w14:paraId="0B2ECA77" w14:textId="77777777" w:rsidR="000B5148" w:rsidRPr="00390D54" w:rsidRDefault="000B5148" w:rsidP="00390D54">
            <w:pPr>
              <w:tabs>
                <w:tab w:val="left" w:pos="0"/>
              </w:tabs>
              <w:spacing w:after="0"/>
              <w:rPr>
                <w:sz w:val="22"/>
                <w:szCs w:val="22"/>
              </w:rPr>
            </w:pPr>
          </w:p>
          <w:p w14:paraId="1D19F62C" w14:textId="77777777" w:rsidR="000B5148" w:rsidRPr="00390D54" w:rsidRDefault="000B5148" w:rsidP="00390D54">
            <w:pPr>
              <w:tabs>
                <w:tab w:val="left" w:pos="0"/>
              </w:tabs>
              <w:spacing w:after="0"/>
              <w:rPr>
                <w:sz w:val="22"/>
                <w:szCs w:val="22"/>
              </w:rPr>
            </w:pPr>
          </w:p>
          <w:p w14:paraId="0805BFA5" w14:textId="77777777" w:rsidR="000B5148" w:rsidRPr="00390D54" w:rsidRDefault="000B5148" w:rsidP="00390D54">
            <w:pPr>
              <w:tabs>
                <w:tab w:val="left" w:pos="0"/>
              </w:tabs>
              <w:spacing w:after="0"/>
              <w:rPr>
                <w:sz w:val="22"/>
                <w:szCs w:val="22"/>
              </w:rPr>
            </w:pPr>
          </w:p>
          <w:p w14:paraId="5F95BF42" w14:textId="77777777" w:rsidR="000B5148" w:rsidRPr="00390D54" w:rsidRDefault="000B5148" w:rsidP="00390D54">
            <w:pPr>
              <w:tabs>
                <w:tab w:val="left" w:pos="0"/>
              </w:tabs>
              <w:spacing w:after="0"/>
              <w:rPr>
                <w:sz w:val="22"/>
                <w:szCs w:val="22"/>
              </w:rPr>
            </w:pPr>
          </w:p>
          <w:p w14:paraId="0ED72829" w14:textId="77777777" w:rsidR="000B5148" w:rsidRPr="00390D54" w:rsidRDefault="000B5148" w:rsidP="00390D54">
            <w:pPr>
              <w:tabs>
                <w:tab w:val="left" w:pos="0"/>
              </w:tabs>
              <w:spacing w:after="0"/>
              <w:rPr>
                <w:sz w:val="22"/>
                <w:szCs w:val="22"/>
              </w:rPr>
            </w:pPr>
          </w:p>
          <w:p w14:paraId="6F2C76EC" w14:textId="77777777" w:rsidR="000B5148" w:rsidRPr="00390D54" w:rsidRDefault="000B5148" w:rsidP="00390D54">
            <w:pPr>
              <w:tabs>
                <w:tab w:val="left" w:pos="0"/>
              </w:tabs>
              <w:spacing w:after="0"/>
              <w:rPr>
                <w:sz w:val="22"/>
                <w:szCs w:val="22"/>
              </w:rPr>
            </w:pPr>
          </w:p>
          <w:p w14:paraId="17DB2742" w14:textId="77777777" w:rsidR="000B5148" w:rsidRPr="00390D54" w:rsidRDefault="000B5148" w:rsidP="00390D54">
            <w:pPr>
              <w:tabs>
                <w:tab w:val="left" w:pos="0"/>
              </w:tabs>
              <w:spacing w:after="0"/>
              <w:rPr>
                <w:sz w:val="22"/>
                <w:szCs w:val="22"/>
              </w:rPr>
            </w:pPr>
          </w:p>
          <w:p w14:paraId="4D7DDBA1" w14:textId="77777777" w:rsidR="000B5148" w:rsidRPr="00390D54" w:rsidRDefault="000B5148" w:rsidP="00390D54">
            <w:pPr>
              <w:tabs>
                <w:tab w:val="left" w:pos="0"/>
              </w:tabs>
              <w:spacing w:after="0"/>
              <w:rPr>
                <w:sz w:val="22"/>
                <w:szCs w:val="22"/>
              </w:rPr>
            </w:pPr>
          </w:p>
          <w:p w14:paraId="705F825B" w14:textId="77777777" w:rsidR="000B5148" w:rsidRPr="00390D54" w:rsidRDefault="000B5148" w:rsidP="00390D54">
            <w:pPr>
              <w:tabs>
                <w:tab w:val="left" w:pos="0"/>
              </w:tabs>
              <w:spacing w:after="0"/>
              <w:rPr>
                <w:sz w:val="22"/>
                <w:szCs w:val="22"/>
              </w:rPr>
            </w:pPr>
          </w:p>
          <w:p w14:paraId="1B18D938" w14:textId="77777777" w:rsidR="000B5148" w:rsidRPr="00390D54" w:rsidRDefault="000B5148" w:rsidP="00390D54">
            <w:pPr>
              <w:tabs>
                <w:tab w:val="left" w:pos="0"/>
              </w:tabs>
              <w:spacing w:after="0"/>
              <w:rPr>
                <w:sz w:val="22"/>
                <w:szCs w:val="22"/>
              </w:rPr>
            </w:pPr>
            <w:r w:rsidRPr="00390D54">
              <w:rPr>
                <w:sz w:val="22"/>
                <w:szCs w:val="22"/>
              </w:rPr>
              <w:t>___________________/________/</w:t>
            </w:r>
          </w:p>
        </w:tc>
        <w:tc>
          <w:tcPr>
            <w:tcW w:w="5812" w:type="dxa"/>
          </w:tcPr>
          <w:p w14:paraId="2351EC13" w14:textId="77777777" w:rsidR="000B5148" w:rsidRPr="00390D54" w:rsidRDefault="000B5148" w:rsidP="00390D54">
            <w:pPr>
              <w:tabs>
                <w:tab w:val="left" w:pos="426"/>
                <w:tab w:val="left" w:pos="709"/>
              </w:tabs>
              <w:spacing w:after="0"/>
              <w:ind w:hanging="16"/>
              <w:rPr>
                <w:sz w:val="22"/>
                <w:szCs w:val="22"/>
              </w:rPr>
            </w:pPr>
            <w:r w:rsidRPr="00390D54">
              <w:rPr>
                <w:sz w:val="22"/>
                <w:szCs w:val="22"/>
              </w:rPr>
              <w:t>Заказчик:</w:t>
            </w:r>
          </w:p>
          <w:p w14:paraId="18DA4742" w14:textId="77777777" w:rsidR="00BA12E9" w:rsidRPr="00390D54" w:rsidRDefault="00BA12E9" w:rsidP="00390D54">
            <w:pPr>
              <w:tabs>
                <w:tab w:val="left" w:pos="426"/>
                <w:tab w:val="left" w:pos="709"/>
              </w:tabs>
              <w:spacing w:after="0"/>
              <w:ind w:hanging="16"/>
              <w:rPr>
                <w:sz w:val="22"/>
                <w:szCs w:val="22"/>
              </w:rPr>
            </w:pPr>
            <w:r w:rsidRPr="00390D54">
              <w:rPr>
                <w:sz w:val="22"/>
                <w:szCs w:val="22"/>
              </w:rPr>
              <w:t>Акционерное общество «Аэропорт Сургут»</w:t>
            </w:r>
          </w:p>
          <w:p w14:paraId="08EC64DB" w14:textId="77777777" w:rsidR="00BA12E9" w:rsidRPr="00390D54" w:rsidRDefault="00BA12E9" w:rsidP="00390D54">
            <w:pPr>
              <w:tabs>
                <w:tab w:val="left" w:pos="426"/>
                <w:tab w:val="left" w:pos="709"/>
              </w:tabs>
              <w:spacing w:after="0"/>
              <w:ind w:hanging="16"/>
              <w:rPr>
                <w:sz w:val="22"/>
                <w:szCs w:val="22"/>
              </w:rPr>
            </w:pPr>
            <w:r w:rsidRPr="00390D54">
              <w:rPr>
                <w:sz w:val="22"/>
                <w:szCs w:val="22"/>
              </w:rPr>
              <w:t>Сокращённое наименование -   АО «Аэропорт Сургут»</w:t>
            </w:r>
          </w:p>
          <w:p w14:paraId="6FE5C9AC" w14:textId="77777777" w:rsidR="00BA12E9" w:rsidRPr="00390D54" w:rsidRDefault="00BA12E9" w:rsidP="00390D54">
            <w:pPr>
              <w:tabs>
                <w:tab w:val="left" w:pos="426"/>
                <w:tab w:val="left" w:pos="709"/>
              </w:tabs>
              <w:spacing w:after="0"/>
              <w:ind w:hanging="16"/>
              <w:rPr>
                <w:sz w:val="22"/>
                <w:szCs w:val="22"/>
              </w:rPr>
            </w:pPr>
            <w:r w:rsidRPr="00390D54">
              <w:rPr>
                <w:sz w:val="22"/>
                <w:szCs w:val="22"/>
              </w:rPr>
              <w:t>ИНН/КПП – 8602060523/860201001</w:t>
            </w:r>
          </w:p>
          <w:p w14:paraId="5D76BA74" w14:textId="77777777" w:rsidR="00BA12E9" w:rsidRPr="00390D54" w:rsidRDefault="00BA12E9" w:rsidP="00390D54">
            <w:pPr>
              <w:tabs>
                <w:tab w:val="left" w:pos="426"/>
                <w:tab w:val="left" w:pos="709"/>
              </w:tabs>
              <w:spacing w:after="0"/>
              <w:ind w:hanging="16"/>
              <w:rPr>
                <w:sz w:val="22"/>
                <w:szCs w:val="22"/>
              </w:rPr>
            </w:pPr>
            <w:r w:rsidRPr="00390D54">
              <w:rPr>
                <w:sz w:val="22"/>
                <w:szCs w:val="22"/>
              </w:rPr>
              <w:t>ОГРН 1028600603998</w:t>
            </w:r>
          </w:p>
          <w:p w14:paraId="2EDBCE6E" w14:textId="2E023EBF" w:rsidR="00BA12E9" w:rsidRPr="00390D54" w:rsidRDefault="00BA12E9" w:rsidP="00390D54">
            <w:pPr>
              <w:tabs>
                <w:tab w:val="left" w:pos="426"/>
                <w:tab w:val="left" w:pos="709"/>
              </w:tabs>
              <w:spacing w:after="0"/>
              <w:ind w:hanging="16"/>
              <w:rPr>
                <w:sz w:val="22"/>
                <w:szCs w:val="22"/>
              </w:rPr>
            </w:pPr>
            <w:r w:rsidRPr="00390D54">
              <w:rPr>
                <w:sz w:val="22"/>
                <w:szCs w:val="22"/>
              </w:rPr>
              <w:t>Место нахождения (по Уставу): РФ, ХМАО-Югра, г.</w:t>
            </w:r>
            <w:r w:rsidR="00177F2C">
              <w:rPr>
                <w:sz w:val="22"/>
                <w:szCs w:val="22"/>
              </w:rPr>
              <w:t xml:space="preserve"> </w:t>
            </w:r>
            <w:r w:rsidRPr="00390D54">
              <w:rPr>
                <w:sz w:val="22"/>
                <w:szCs w:val="22"/>
              </w:rPr>
              <w:t>Сургут.</w:t>
            </w:r>
          </w:p>
          <w:p w14:paraId="418B2714" w14:textId="77777777" w:rsidR="00BA12E9" w:rsidRPr="00390D54" w:rsidRDefault="00BA12E9" w:rsidP="00390D54">
            <w:pPr>
              <w:tabs>
                <w:tab w:val="left" w:pos="426"/>
                <w:tab w:val="left" w:pos="709"/>
              </w:tabs>
              <w:spacing w:after="0"/>
              <w:ind w:hanging="16"/>
              <w:rPr>
                <w:sz w:val="22"/>
                <w:szCs w:val="22"/>
              </w:rPr>
            </w:pPr>
            <w:r w:rsidRPr="00390D54">
              <w:rPr>
                <w:sz w:val="22"/>
                <w:szCs w:val="22"/>
              </w:rPr>
              <w:t xml:space="preserve">Адрес юридического лица (по сведениям ЕГРЮЛ):  </w:t>
            </w:r>
          </w:p>
          <w:p w14:paraId="1267114C" w14:textId="77777777" w:rsidR="00BA12E9" w:rsidRPr="00390D54" w:rsidRDefault="00BA12E9" w:rsidP="00390D54">
            <w:pPr>
              <w:tabs>
                <w:tab w:val="left" w:pos="426"/>
                <w:tab w:val="left" w:pos="709"/>
              </w:tabs>
              <w:spacing w:after="0"/>
              <w:ind w:hanging="16"/>
              <w:rPr>
                <w:sz w:val="22"/>
                <w:szCs w:val="22"/>
              </w:rPr>
            </w:pPr>
            <w:r w:rsidRPr="00390D54">
              <w:rPr>
                <w:sz w:val="22"/>
                <w:szCs w:val="22"/>
              </w:rPr>
              <w:t>628422, ХМАО – Югра,</w:t>
            </w:r>
          </w:p>
          <w:p w14:paraId="170F3AB9" w14:textId="77777777" w:rsidR="00BA12E9" w:rsidRPr="00390D54" w:rsidRDefault="00BA12E9" w:rsidP="00390D54">
            <w:pPr>
              <w:tabs>
                <w:tab w:val="left" w:pos="426"/>
                <w:tab w:val="left" w:pos="709"/>
              </w:tabs>
              <w:spacing w:after="0"/>
              <w:ind w:hanging="16"/>
              <w:rPr>
                <w:sz w:val="22"/>
                <w:szCs w:val="22"/>
              </w:rPr>
            </w:pPr>
            <w:r w:rsidRPr="00390D54">
              <w:rPr>
                <w:sz w:val="22"/>
                <w:szCs w:val="22"/>
              </w:rPr>
              <w:t>г. Сургут, улица Аэрофлотская д49/1</w:t>
            </w:r>
          </w:p>
          <w:p w14:paraId="181D8BD1" w14:textId="12284596" w:rsidR="00BA12E9" w:rsidRPr="00390D54" w:rsidRDefault="00BA12E9" w:rsidP="00177F2C">
            <w:pPr>
              <w:tabs>
                <w:tab w:val="left" w:pos="426"/>
                <w:tab w:val="left" w:pos="709"/>
              </w:tabs>
              <w:spacing w:after="0"/>
              <w:ind w:hanging="16"/>
              <w:rPr>
                <w:sz w:val="22"/>
                <w:szCs w:val="22"/>
              </w:rPr>
            </w:pPr>
            <w:r w:rsidRPr="00390D54">
              <w:rPr>
                <w:sz w:val="22"/>
                <w:szCs w:val="22"/>
              </w:rPr>
              <w:t>Почтовый адрес (адрес для направления корреспонденции): 628408, Россия, ХМАО – Югра,</w:t>
            </w:r>
            <w:r w:rsidR="00177F2C">
              <w:rPr>
                <w:sz w:val="22"/>
                <w:szCs w:val="22"/>
              </w:rPr>
              <w:t xml:space="preserve"> </w:t>
            </w:r>
            <w:r w:rsidRPr="00390D54">
              <w:rPr>
                <w:sz w:val="22"/>
                <w:szCs w:val="22"/>
              </w:rPr>
              <w:t>г. Сургут, а/я Бокс №11.</w:t>
            </w:r>
          </w:p>
          <w:p w14:paraId="408996AF" w14:textId="77777777" w:rsidR="00BA12E9" w:rsidRPr="00390D54" w:rsidRDefault="00BA12E9" w:rsidP="00390D54">
            <w:pPr>
              <w:tabs>
                <w:tab w:val="left" w:pos="426"/>
                <w:tab w:val="left" w:pos="709"/>
              </w:tabs>
              <w:spacing w:after="0"/>
              <w:ind w:hanging="16"/>
              <w:rPr>
                <w:sz w:val="22"/>
                <w:szCs w:val="22"/>
              </w:rPr>
            </w:pPr>
            <w:r w:rsidRPr="00390D54">
              <w:rPr>
                <w:sz w:val="22"/>
                <w:szCs w:val="22"/>
              </w:rPr>
              <w:t>Телефон: 8(3462)770-276</w:t>
            </w:r>
          </w:p>
          <w:p w14:paraId="79669588" w14:textId="272DE228" w:rsidR="00BA12E9" w:rsidRPr="00390D54" w:rsidRDefault="00BA12E9" w:rsidP="00390D54">
            <w:pPr>
              <w:tabs>
                <w:tab w:val="left" w:pos="426"/>
                <w:tab w:val="left" w:pos="709"/>
              </w:tabs>
              <w:spacing w:after="0"/>
              <w:ind w:hanging="16"/>
              <w:rPr>
                <w:sz w:val="22"/>
                <w:szCs w:val="22"/>
              </w:rPr>
            </w:pPr>
            <w:r w:rsidRPr="00390D54">
              <w:rPr>
                <w:sz w:val="22"/>
                <w:szCs w:val="22"/>
              </w:rPr>
              <w:t>Е</w:t>
            </w:r>
            <w:r w:rsidR="00177F2C">
              <w:rPr>
                <w:sz w:val="22"/>
                <w:szCs w:val="22"/>
              </w:rPr>
              <w:t>-</w:t>
            </w:r>
            <w:r w:rsidRPr="00390D54">
              <w:rPr>
                <w:sz w:val="22"/>
                <w:szCs w:val="22"/>
              </w:rPr>
              <w:t>mail: office@airsurgut.ru</w:t>
            </w:r>
          </w:p>
          <w:p w14:paraId="21EEBB2A" w14:textId="79ED45D5" w:rsidR="00BA12E9" w:rsidRPr="00390D54" w:rsidRDefault="00BA12E9" w:rsidP="00177F2C">
            <w:pPr>
              <w:tabs>
                <w:tab w:val="left" w:pos="426"/>
                <w:tab w:val="left" w:pos="709"/>
              </w:tabs>
              <w:spacing w:after="0"/>
              <w:ind w:hanging="16"/>
              <w:rPr>
                <w:sz w:val="22"/>
                <w:szCs w:val="22"/>
              </w:rPr>
            </w:pPr>
            <w:r w:rsidRPr="00390D54">
              <w:rPr>
                <w:sz w:val="22"/>
                <w:szCs w:val="22"/>
              </w:rPr>
              <w:t>Банковские реквизиты:</w:t>
            </w:r>
            <w:r w:rsidR="00177F2C">
              <w:rPr>
                <w:sz w:val="22"/>
                <w:szCs w:val="22"/>
              </w:rPr>
              <w:t xml:space="preserve"> </w:t>
            </w:r>
            <w:r w:rsidRPr="00390D54">
              <w:rPr>
                <w:sz w:val="22"/>
                <w:szCs w:val="22"/>
              </w:rPr>
              <w:t>Наименование Банка: Ф-Л ЗАПАДНО-СИБИРСКОЕ отделение №8647</w:t>
            </w:r>
          </w:p>
          <w:p w14:paraId="5E8EFDC4" w14:textId="77777777" w:rsidR="00BA12E9" w:rsidRPr="00390D54" w:rsidRDefault="00BA12E9" w:rsidP="00390D54">
            <w:pPr>
              <w:tabs>
                <w:tab w:val="left" w:pos="426"/>
                <w:tab w:val="left" w:pos="709"/>
              </w:tabs>
              <w:spacing w:after="0"/>
              <w:ind w:hanging="16"/>
              <w:rPr>
                <w:sz w:val="22"/>
                <w:szCs w:val="22"/>
              </w:rPr>
            </w:pPr>
            <w:r w:rsidRPr="00390D54">
              <w:rPr>
                <w:sz w:val="22"/>
                <w:szCs w:val="22"/>
              </w:rPr>
              <w:t>ПАО Сбербанк России</w:t>
            </w:r>
          </w:p>
          <w:p w14:paraId="2EAA3B4B" w14:textId="77777777" w:rsidR="00BA12E9" w:rsidRPr="00390D54" w:rsidRDefault="00BA12E9" w:rsidP="00390D54">
            <w:pPr>
              <w:tabs>
                <w:tab w:val="left" w:pos="426"/>
                <w:tab w:val="left" w:pos="709"/>
              </w:tabs>
              <w:spacing w:after="0"/>
              <w:ind w:hanging="16"/>
              <w:rPr>
                <w:sz w:val="22"/>
                <w:szCs w:val="22"/>
              </w:rPr>
            </w:pPr>
            <w:r w:rsidRPr="00390D54">
              <w:rPr>
                <w:sz w:val="22"/>
                <w:szCs w:val="22"/>
              </w:rPr>
              <w:t>ИНН/КПП – 860202001/7707083893</w:t>
            </w:r>
          </w:p>
          <w:p w14:paraId="53B18616" w14:textId="77777777" w:rsidR="00BA12E9" w:rsidRPr="00390D54" w:rsidRDefault="00BA12E9" w:rsidP="00390D54">
            <w:pPr>
              <w:tabs>
                <w:tab w:val="left" w:pos="426"/>
                <w:tab w:val="left" w:pos="709"/>
              </w:tabs>
              <w:spacing w:after="0"/>
              <w:ind w:hanging="16"/>
              <w:rPr>
                <w:sz w:val="22"/>
                <w:szCs w:val="22"/>
              </w:rPr>
            </w:pPr>
            <w:r w:rsidRPr="00390D54">
              <w:rPr>
                <w:sz w:val="22"/>
                <w:szCs w:val="22"/>
              </w:rPr>
              <w:t>БИК - 047102651</w:t>
            </w:r>
          </w:p>
          <w:p w14:paraId="5C71CBAA" w14:textId="77777777" w:rsidR="00BA12E9" w:rsidRPr="00390D54" w:rsidRDefault="00BA12E9" w:rsidP="00390D54">
            <w:pPr>
              <w:tabs>
                <w:tab w:val="left" w:pos="426"/>
                <w:tab w:val="left" w:pos="709"/>
              </w:tabs>
              <w:spacing w:after="0"/>
              <w:ind w:hanging="16"/>
              <w:rPr>
                <w:sz w:val="22"/>
                <w:szCs w:val="22"/>
              </w:rPr>
            </w:pPr>
            <w:r w:rsidRPr="00390D54">
              <w:rPr>
                <w:sz w:val="22"/>
                <w:szCs w:val="22"/>
              </w:rPr>
              <w:t>К/счёт - 301018108000000000651</w:t>
            </w:r>
          </w:p>
          <w:p w14:paraId="149F1226" w14:textId="77777777" w:rsidR="00BA12E9" w:rsidRPr="00390D54" w:rsidRDefault="00BA12E9" w:rsidP="00390D54">
            <w:pPr>
              <w:tabs>
                <w:tab w:val="left" w:pos="426"/>
                <w:tab w:val="left" w:pos="709"/>
              </w:tabs>
              <w:spacing w:after="0"/>
              <w:ind w:hanging="16"/>
              <w:rPr>
                <w:sz w:val="22"/>
                <w:szCs w:val="22"/>
              </w:rPr>
            </w:pPr>
            <w:r w:rsidRPr="00390D54">
              <w:rPr>
                <w:sz w:val="22"/>
                <w:szCs w:val="22"/>
              </w:rPr>
              <w:t>Р/счёт - 40702810567170100601</w:t>
            </w:r>
          </w:p>
          <w:p w14:paraId="070B97E2" w14:textId="77777777" w:rsidR="00177F2C" w:rsidRDefault="00177F2C" w:rsidP="00177F2C">
            <w:pPr>
              <w:tabs>
                <w:tab w:val="left" w:pos="426"/>
                <w:tab w:val="left" w:pos="709"/>
              </w:tabs>
              <w:spacing w:after="0"/>
              <w:rPr>
                <w:sz w:val="22"/>
                <w:szCs w:val="22"/>
              </w:rPr>
            </w:pPr>
          </w:p>
          <w:p w14:paraId="3EF5A0A9" w14:textId="1E9CF910" w:rsidR="00BA12E9" w:rsidRPr="00390D54" w:rsidRDefault="00BA12E9" w:rsidP="00177F2C">
            <w:pPr>
              <w:tabs>
                <w:tab w:val="left" w:pos="426"/>
                <w:tab w:val="left" w:pos="709"/>
              </w:tabs>
              <w:spacing w:after="0"/>
              <w:rPr>
                <w:sz w:val="22"/>
                <w:szCs w:val="22"/>
              </w:rPr>
            </w:pPr>
            <w:r w:rsidRPr="00390D54">
              <w:rPr>
                <w:sz w:val="22"/>
                <w:szCs w:val="22"/>
              </w:rPr>
              <w:t xml:space="preserve">Директор по производству – первый заместитель генерального директора </w:t>
            </w:r>
          </w:p>
          <w:p w14:paraId="70213F5F" w14:textId="77777777" w:rsidR="00BA12E9" w:rsidRPr="00390D54" w:rsidRDefault="00BA12E9" w:rsidP="00390D54">
            <w:pPr>
              <w:tabs>
                <w:tab w:val="left" w:pos="426"/>
                <w:tab w:val="left" w:pos="709"/>
              </w:tabs>
              <w:spacing w:after="0"/>
              <w:ind w:hanging="16"/>
              <w:rPr>
                <w:sz w:val="22"/>
                <w:szCs w:val="22"/>
              </w:rPr>
            </w:pPr>
          </w:p>
          <w:p w14:paraId="46890065" w14:textId="77777777" w:rsidR="00BA12E9" w:rsidRPr="00390D54" w:rsidRDefault="00BA12E9" w:rsidP="00390D54">
            <w:pPr>
              <w:tabs>
                <w:tab w:val="left" w:pos="426"/>
                <w:tab w:val="left" w:pos="709"/>
              </w:tabs>
              <w:spacing w:after="0"/>
              <w:ind w:hanging="16"/>
              <w:rPr>
                <w:sz w:val="22"/>
                <w:szCs w:val="22"/>
              </w:rPr>
            </w:pPr>
            <w:r w:rsidRPr="00390D54">
              <w:rPr>
                <w:sz w:val="22"/>
                <w:szCs w:val="22"/>
              </w:rPr>
              <w:t xml:space="preserve">___________________ С.В. Прийма </w:t>
            </w:r>
          </w:p>
          <w:p w14:paraId="217B8822" w14:textId="77777777" w:rsidR="00BA12E9" w:rsidRPr="00390D54" w:rsidRDefault="00BA12E9" w:rsidP="00390D54">
            <w:pPr>
              <w:tabs>
                <w:tab w:val="left" w:pos="426"/>
                <w:tab w:val="left" w:pos="709"/>
              </w:tabs>
              <w:spacing w:after="0"/>
              <w:ind w:hanging="16"/>
              <w:rPr>
                <w:sz w:val="22"/>
                <w:szCs w:val="22"/>
              </w:rPr>
            </w:pPr>
            <w:r w:rsidRPr="00390D54">
              <w:rPr>
                <w:sz w:val="22"/>
                <w:szCs w:val="22"/>
              </w:rPr>
              <w:t>Дата подписания договора</w:t>
            </w:r>
          </w:p>
          <w:p w14:paraId="1B224750" w14:textId="63ED471F" w:rsidR="000B5148" w:rsidRPr="00390D54" w:rsidRDefault="00E93A1E" w:rsidP="00390D54">
            <w:pPr>
              <w:tabs>
                <w:tab w:val="left" w:pos="426"/>
                <w:tab w:val="left" w:pos="709"/>
              </w:tabs>
              <w:spacing w:after="0"/>
              <w:ind w:hanging="16"/>
              <w:rPr>
                <w:sz w:val="22"/>
                <w:szCs w:val="22"/>
              </w:rPr>
            </w:pPr>
            <w:r w:rsidRPr="00390D54">
              <w:rPr>
                <w:sz w:val="22"/>
                <w:szCs w:val="22"/>
              </w:rPr>
              <w:t>___ ___________ 2025</w:t>
            </w:r>
          </w:p>
        </w:tc>
      </w:tr>
    </w:tbl>
    <w:p w14:paraId="5711924D" w14:textId="77777777" w:rsidR="00656305" w:rsidRDefault="00656305" w:rsidP="00814FF5">
      <w:pPr>
        <w:spacing w:after="0"/>
        <w:rPr>
          <w:sz w:val="22"/>
          <w:szCs w:val="22"/>
        </w:rPr>
      </w:pPr>
    </w:p>
    <w:p w14:paraId="24CE53E9" w14:textId="77777777" w:rsidR="00656305" w:rsidRDefault="00656305" w:rsidP="00177F2C">
      <w:pPr>
        <w:spacing w:after="0"/>
        <w:rPr>
          <w:sz w:val="22"/>
          <w:szCs w:val="22"/>
        </w:rPr>
      </w:pPr>
    </w:p>
    <w:p w14:paraId="39F99240" w14:textId="33DD3088" w:rsidR="000B5148" w:rsidRPr="003810C5" w:rsidRDefault="001D0282" w:rsidP="000B5148">
      <w:pPr>
        <w:spacing w:after="0"/>
        <w:ind w:firstLine="5812"/>
        <w:rPr>
          <w:sz w:val="22"/>
          <w:szCs w:val="22"/>
        </w:rPr>
      </w:pPr>
      <w:r w:rsidRPr="003810C5">
        <w:rPr>
          <w:sz w:val="22"/>
          <w:szCs w:val="22"/>
        </w:rPr>
        <w:t>Приложение №</w:t>
      </w:r>
      <w:r w:rsidR="000B5148" w:rsidRPr="003810C5">
        <w:rPr>
          <w:sz w:val="22"/>
          <w:szCs w:val="22"/>
        </w:rPr>
        <w:t>1</w:t>
      </w:r>
    </w:p>
    <w:p w14:paraId="366C6E6D" w14:textId="77777777" w:rsidR="000B5148" w:rsidRPr="003810C5" w:rsidRDefault="000B5148" w:rsidP="000B5148">
      <w:pPr>
        <w:spacing w:after="0"/>
        <w:ind w:left="6096" w:hanging="283"/>
        <w:rPr>
          <w:sz w:val="22"/>
          <w:szCs w:val="22"/>
        </w:rPr>
      </w:pPr>
      <w:r w:rsidRPr="003810C5">
        <w:rPr>
          <w:sz w:val="22"/>
          <w:szCs w:val="22"/>
        </w:rPr>
        <w:t xml:space="preserve">к Договору </w:t>
      </w:r>
      <w:r w:rsidR="00962130" w:rsidRPr="003810C5">
        <w:rPr>
          <w:sz w:val="22"/>
          <w:szCs w:val="22"/>
        </w:rPr>
        <w:t>от _</w:t>
      </w:r>
      <w:r w:rsidRPr="003810C5">
        <w:rPr>
          <w:sz w:val="22"/>
          <w:szCs w:val="22"/>
        </w:rPr>
        <w:t>______№____________</w:t>
      </w:r>
    </w:p>
    <w:p w14:paraId="78D528E1" w14:textId="77777777" w:rsidR="000B5148" w:rsidRPr="003810C5" w:rsidRDefault="000B5148" w:rsidP="000B5148">
      <w:pPr>
        <w:spacing w:after="0"/>
        <w:ind w:left="6379"/>
        <w:rPr>
          <w:b/>
          <w:sz w:val="22"/>
          <w:szCs w:val="22"/>
        </w:rPr>
      </w:pPr>
      <w:r w:rsidRPr="003810C5">
        <w:rPr>
          <w:b/>
          <w:sz w:val="22"/>
          <w:szCs w:val="22"/>
        </w:rPr>
        <w:t xml:space="preserve">                  </w:t>
      </w:r>
    </w:p>
    <w:p w14:paraId="248E456A" w14:textId="77777777" w:rsidR="000B5148" w:rsidRPr="003810C5" w:rsidRDefault="000B5148" w:rsidP="000B5148">
      <w:pPr>
        <w:spacing w:after="0"/>
        <w:ind w:left="6379"/>
        <w:rPr>
          <w:b/>
          <w:sz w:val="22"/>
          <w:szCs w:val="22"/>
        </w:rPr>
      </w:pPr>
    </w:p>
    <w:p w14:paraId="0109A8C9" w14:textId="691D40B8" w:rsidR="000B5148" w:rsidRDefault="000B5148" w:rsidP="000B5148">
      <w:pPr>
        <w:spacing w:after="0"/>
        <w:ind w:left="6379"/>
        <w:rPr>
          <w:b/>
          <w:sz w:val="22"/>
          <w:szCs w:val="22"/>
        </w:rPr>
      </w:pPr>
    </w:p>
    <w:p w14:paraId="2248B0BB" w14:textId="77777777" w:rsidR="00E93A1E" w:rsidRDefault="00E93A1E" w:rsidP="000B5148">
      <w:pPr>
        <w:spacing w:after="0"/>
        <w:ind w:left="6379"/>
        <w:rPr>
          <w:b/>
          <w:sz w:val="22"/>
          <w:szCs w:val="22"/>
        </w:rPr>
      </w:pPr>
    </w:p>
    <w:p w14:paraId="36A0D3BD" w14:textId="77777777" w:rsidR="00656305" w:rsidRDefault="00656305" w:rsidP="000B5148">
      <w:pPr>
        <w:spacing w:after="0"/>
        <w:ind w:left="6379"/>
        <w:rPr>
          <w:b/>
          <w:sz w:val="22"/>
          <w:szCs w:val="22"/>
        </w:rPr>
      </w:pPr>
    </w:p>
    <w:p w14:paraId="06BAEEE6" w14:textId="77777777" w:rsidR="00656305" w:rsidRDefault="00656305" w:rsidP="00177F2C">
      <w:pPr>
        <w:spacing w:after="0"/>
        <w:rPr>
          <w:b/>
          <w:sz w:val="22"/>
          <w:szCs w:val="22"/>
        </w:rPr>
      </w:pPr>
    </w:p>
    <w:p w14:paraId="23A96BA9" w14:textId="77777777" w:rsidR="00656305" w:rsidRPr="003810C5" w:rsidRDefault="00656305" w:rsidP="000B5148">
      <w:pPr>
        <w:spacing w:after="0"/>
        <w:ind w:left="6379"/>
        <w:rPr>
          <w:b/>
          <w:sz w:val="22"/>
          <w:szCs w:val="22"/>
        </w:rPr>
      </w:pPr>
    </w:p>
    <w:p w14:paraId="6A9CE01D" w14:textId="1BF62BA1" w:rsidR="000B5148" w:rsidRDefault="00C00BFE" w:rsidP="000B5148">
      <w:pPr>
        <w:tabs>
          <w:tab w:val="left" w:pos="426"/>
          <w:tab w:val="left" w:pos="709"/>
          <w:tab w:val="left" w:pos="3510"/>
        </w:tabs>
        <w:spacing w:after="0"/>
        <w:jc w:val="center"/>
        <w:rPr>
          <w:rFonts w:eastAsia="Calibri"/>
          <w:b/>
          <w:sz w:val="22"/>
          <w:szCs w:val="22"/>
          <w:lang w:eastAsia="en-US"/>
        </w:rPr>
      </w:pPr>
      <w:r w:rsidRPr="003810C5">
        <w:rPr>
          <w:rFonts w:eastAsia="Calibri"/>
          <w:b/>
          <w:sz w:val="22"/>
          <w:szCs w:val="22"/>
          <w:lang w:eastAsia="en-US"/>
        </w:rPr>
        <w:t>Расчет стоимости</w:t>
      </w:r>
    </w:p>
    <w:p w14:paraId="1C1406CA" w14:textId="77777777" w:rsidR="00177F2C" w:rsidRDefault="00177F2C" w:rsidP="000B5148">
      <w:pPr>
        <w:tabs>
          <w:tab w:val="left" w:pos="426"/>
          <w:tab w:val="left" w:pos="709"/>
          <w:tab w:val="left" w:pos="3510"/>
        </w:tabs>
        <w:spacing w:after="0"/>
        <w:jc w:val="center"/>
        <w:rPr>
          <w:rFonts w:eastAsia="Calibri"/>
          <w:b/>
          <w:sz w:val="22"/>
          <w:szCs w:val="22"/>
          <w:lang w:eastAsia="en-US"/>
        </w:rPr>
      </w:pPr>
    </w:p>
    <w:p w14:paraId="29D48B2E" w14:textId="77777777" w:rsidR="00177F2C" w:rsidRPr="003810C5" w:rsidRDefault="00177F2C" w:rsidP="000B5148">
      <w:pPr>
        <w:tabs>
          <w:tab w:val="left" w:pos="426"/>
          <w:tab w:val="left" w:pos="709"/>
          <w:tab w:val="left" w:pos="3510"/>
        </w:tabs>
        <w:spacing w:after="0"/>
        <w:jc w:val="center"/>
        <w:rPr>
          <w:rFonts w:eastAsia="Calibri"/>
          <w:b/>
          <w:sz w:val="22"/>
          <w:szCs w:val="22"/>
          <w:lang w:eastAsia="en-US"/>
        </w:rPr>
      </w:pPr>
    </w:p>
    <w:p w14:paraId="3D0EE27C" w14:textId="2A6526A5" w:rsidR="00E642F5" w:rsidRPr="003810C5" w:rsidRDefault="00E642F5" w:rsidP="00E642F5">
      <w:pPr>
        <w:tabs>
          <w:tab w:val="left" w:pos="426"/>
          <w:tab w:val="left" w:pos="709"/>
          <w:tab w:val="left" w:pos="3510"/>
        </w:tabs>
        <w:spacing w:after="0" w:line="276" w:lineRule="auto"/>
        <w:jc w:val="center"/>
        <w:rPr>
          <w:b/>
          <w:color w:val="FF0000"/>
          <w:sz w:val="22"/>
          <w:szCs w:val="22"/>
        </w:rPr>
      </w:pPr>
      <w:r w:rsidRPr="003810C5">
        <w:rPr>
          <w:b/>
          <w:color w:val="FF0000"/>
          <w:sz w:val="22"/>
          <w:szCs w:val="22"/>
        </w:rPr>
        <w:t xml:space="preserve">    предоставляется Победителем закупки в соответствии с заявкой на участие в закупке</w:t>
      </w:r>
      <w:r w:rsidR="003C5A61">
        <w:rPr>
          <w:b/>
          <w:color w:val="FF0000"/>
          <w:sz w:val="22"/>
          <w:szCs w:val="22"/>
        </w:rPr>
        <w:t xml:space="preserve"> с указанием стоимости работ в месяц и в год</w:t>
      </w:r>
    </w:p>
    <w:p w14:paraId="6CEB27FA" w14:textId="77777777" w:rsidR="000B5148" w:rsidRPr="003810C5" w:rsidRDefault="000B5148" w:rsidP="000B5148">
      <w:pPr>
        <w:tabs>
          <w:tab w:val="left" w:pos="426"/>
          <w:tab w:val="left" w:pos="709"/>
          <w:tab w:val="left" w:pos="3510"/>
        </w:tabs>
        <w:spacing w:after="0"/>
        <w:rPr>
          <w:sz w:val="22"/>
          <w:szCs w:val="22"/>
        </w:rPr>
      </w:pPr>
    </w:p>
    <w:p w14:paraId="14698BB2" w14:textId="77777777" w:rsidR="000B5148" w:rsidRPr="003810C5" w:rsidRDefault="000B5148" w:rsidP="000B5148">
      <w:pPr>
        <w:tabs>
          <w:tab w:val="left" w:pos="426"/>
          <w:tab w:val="left" w:pos="709"/>
          <w:tab w:val="left" w:pos="3510"/>
        </w:tabs>
        <w:spacing w:after="0"/>
        <w:rPr>
          <w:sz w:val="22"/>
          <w:szCs w:val="22"/>
        </w:rPr>
      </w:pPr>
    </w:p>
    <w:p w14:paraId="3020F878" w14:textId="77777777" w:rsidR="000B5148" w:rsidRPr="003810C5" w:rsidRDefault="000B5148" w:rsidP="000B5148">
      <w:pPr>
        <w:tabs>
          <w:tab w:val="left" w:pos="426"/>
          <w:tab w:val="left" w:pos="709"/>
          <w:tab w:val="left" w:pos="3510"/>
        </w:tabs>
        <w:spacing w:after="0"/>
        <w:rPr>
          <w:sz w:val="22"/>
          <w:szCs w:val="22"/>
        </w:rPr>
      </w:pPr>
    </w:p>
    <w:p w14:paraId="7BE8CE09" w14:textId="77777777" w:rsidR="000B5148" w:rsidRPr="003810C5" w:rsidRDefault="000B5148" w:rsidP="000B5148">
      <w:pPr>
        <w:tabs>
          <w:tab w:val="left" w:pos="426"/>
          <w:tab w:val="left" w:pos="709"/>
          <w:tab w:val="left" w:pos="3510"/>
        </w:tabs>
        <w:spacing w:after="0"/>
        <w:rPr>
          <w:sz w:val="22"/>
          <w:szCs w:val="22"/>
        </w:rPr>
      </w:pPr>
    </w:p>
    <w:p w14:paraId="2D35232F" w14:textId="77777777" w:rsidR="000B5148" w:rsidRPr="003810C5" w:rsidRDefault="000B5148" w:rsidP="000B5148">
      <w:pPr>
        <w:tabs>
          <w:tab w:val="left" w:pos="426"/>
          <w:tab w:val="left" w:pos="709"/>
          <w:tab w:val="left" w:pos="3510"/>
        </w:tabs>
        <w:spacing w:after="0"/>
        <w:rPr>
          <w:sz w:val="22"/>
          <w:szCs w:val="22"/>
        </w:rPr>
      </w:pPr>
    </w:p>
    <w:p w14:paraId="6A939BE9" w14:textId="77777777" w:rsidR="000B5148" w:rsidRPr="003810C5" w:rsidRDefault="000B5148" w:rsidP="000B5148">
      <w:pPr>
        <w:tabs>
          <w:tab w:val="left" w:pos="426"/>
          <w:tab w:val="left" w:pos="709"/>
          <w:tab w:val="left" w:pos="3510"/>
        </w:tabs>
        <w:spacing w:after="0"/>
        <w:rPr>
          <w:sz w:val="22"/>
          <w:szCs w:val="22"/>
        </w:rPr>
      </w:pPr>
    </w:p>
    <w:p w14:paraId="3BD131AE" w14:textId="77777777" w:rsidR="000B5148" w:rsidRPr="003810C5" w:rsidRDefault="000B5148" w:rsidP="000B5148">
      <w:pPr>
        <w:tabs>
          <w:tab w:val="left" w:pos="426"/>
          <w:tab w:val="left" w:pos="709"/>
          <w:tab w:val="left" w:pos="3510"/>
        </w:tabs>
        <w:spacing w:after="0"/>
        <w:rPr>
          <w:sz w:val="22"/>
          <w:szCs w:val="22"/>
        </w:rPr>
      </w:pPr>
    </w:p>
    <w:p w14:paraId="636BB999" w14:textId="77777777" w:rsidR="000B5148" w:rsidRPr="003810C5" w:rsidRDefault="000B5148" w:rsidP="000B5148">
      <w:pPr>
        <w:spacing w:after="0"/>
        <w:ind w:firstLine="567"/>
        <w:contextualSpacing/>
        <w:rPr>
          <w:color w:val="000000"/>
          <w:sz w:val="22"/>
          <w:szCs w:val="22"/>
          <w:lang w:eastAsia="en-US"/>
        </w:rPr>
      </w:pPr>
    </w:p>
    <w:p w14:paraId="36BC172C" w14:textId="77777777" w:rsidR="000B5148" w:rsidRPr="003810C5" w:rsidRDefault="000B5148" w:rsidP="00BA12E9">
      <w:pPr>
        <w:jc w:val="center"/>
        <w:rPr>
          <w:b/>
          <w:sz w:val="22"/>
          <w:szCs w:val="22"/>
        </w:rPr>
      </w:pPr>
      <w:r w:rsidRPr="003810C5">
        <w:rPr>
          <w:b/>
          <w:sz w:val="22"/>
          <w:szCs w:val="22"/>
        </w:rPr>
        <w:t>ПОДПИСИ СТОРОН:</w:t>
      </w:r>
    </w:p>
    <w:p w14:paraId="68D1BEBC" w14:textId="77777777" w:rsidR="000B5148" w:rsidRPr="003810C5"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3810C5" w14:paraId="65332F46" w14:textId="77777777" w:rsidTr="000F05DD">
        <w:tc>
          <w:tcPr>
            <w:tcW w:w="4998" w:type="dxa"/>
            <w:shd w:val="clear" w:color="auto" w:fill="auto"/>
          </w:tcPr>
          <w:p w14:paraId="518F24A3" w14:textId="1CCBEE69" w:rsidR="000B5148" w:rsidRPr="003810C5" w:rsidRDefault="00BF1AC6" w:rsidP="000F05DD">
            <w:pPr>
              <w:spacing w:after="0"/>
              <w:contextualSpacing/>
              <w:rPr>
                <w:sz w:val="22"/>
                <w:szCs w:val="22"/>
              </w:rPr>
            </w:pPr>
            <w:r>
              <w:rPr>
                <w:b/>
                <w:sz w:val="22"/>
                <w:szCs w:val="22"/>
              </w:rPr>
              <w:t>Подрядчик</w:t>
            </w:r>
            <w:r w:rsidR="000B5148" w:rsidRPr="003810C5">
              <w:rPr>
                <w:b/>
                <w:sz w:val="22"/>
                <w:szCs w:val="22"/>
              </w:rPr>
              <w:t>:</w:t>
            </w:r>
          </w:p>
          <w:p w14:paraId="7B7D6218" w14:textId="77777777" w:rsidR="000B5148" w:rsidRPr="003810C5" w:rsidRDefault="000B5148" w:rsidP="000F05DD">
            <w:pPr>
              <w:spacing w:after="0"/>
              <w:contextualSpacing/>
              <w:rPr>
                <w:sz w:val="22"/>
                <w:szCs w:val="22"/>
              </w:rPr>
            </w:pPr>
          </w:p>
          <w:p w14:paraId="14292D9B" w14:textId="77777777" w:rsidR="000B5148" w:rsidRPr="003810C5" w:rsidRDefault="000B5148" w:rsidP="000F05DD">
            <w:pPr>
              <w:spacing w:after="0"/>
              <w:contextualSpacing/>
              <w:rPr>
                <w:sz w:val="22"/>
                <w:szCs w:val="22"/>
              </w:rPr>
            </w:pPr>
          </w:p>
          <w:p w14:paraId="0AC74298" w14:textId="77777777" w:rsidR="000B5148" w:rsidRPr="003810C5" w:rsidRDefault="000B5148" w:rsidP="000F05DD">
            <w:pPr>
              <w:spacing w:after="0"/>
              <w:contextualSpacing/>
              <w:rPr>
                <w:sz w:val="22"/>
                <w:szCs w:val="22"/>
              </w:rPr>
            </w:pPr>
            <w:r w:rsidRPr="003810C5">
              <w:rPr>
                <w:sz w:val="22"/>
                <w:szCs w:val="22"/>
              </w:rPr>
              <w:t xml:space="preserve">______________ /___________/  </w:t>
            </w:r>
          </w:p>
          <w:p w14:paraId="195265F0" w14:textId="3A966430" w:rsidR="000B5148" w:rsidRPr="003810C5" w:rsidRDefault="00E93A1E" w:rsidP="000F05DD">
            <w:pPr>
              <w:spacing w:after="0"/>
              <w:contextualSpacing/>
              <w:rPr>
                <w:rFonts w:eastAsia="Calibri"/>
                <w:sz w:val="22"/>
                <w:szCs w:val="22"/>
                <w:lang w:eastAsia="en-US"/>
              </w:rPr>
            </w:pPr>
            <w:r>
              <w:rPr>
                <w:sz w:val="22"/>
                <w:szCs w:val="22"/>
              </w:rPr>
              <w:t>М.П</w:t>
            </w:r>
            <w:r w:rsidR="000B5148" w:rsidRPr="003810C5">
              <w:rPr>
                <w:sz w:val="22"/>
                <w:szCs w:val="22"/>
              </w:rPr>
              <w:t>.</w:t>
            </w:r>
          </w:p>
        </w:tc>
        <w:tc>
          <w:tcPr>
            <w:tcW w:w="4998" w:type="dxa"/>
            <w:shd w:val="clear" w:color="auto" w:fill="auto"/>
          </w:tcPr>
          <w:p w14:paraId="091D5BD1" w14:textId="77777777" w:rsidR="000B5148" w:rsidRPr="003810C5" w:rsidRDefault="000B5148" w:rsidP="000F05DD">
            <w:pPr>
              <w:spacing w:after="0"/>
              <w:contextualSpacing/>
              <w:rPr>
                <w:b/>
                <w:sz w:val="22"/>
                <w:szCs w:val="22"/>
              </w:rPr>
            </w:pPr>
            <w:r w:rsidRPr="003810C5">
              <w:rPr>
                <w:b/>
                <w:sz w:val="22"/>
                <w:szCs w:val="22"/>
              </w:rPr>
              <w:t>Заказчик:</w:t>
            </w:r>
          </w:p>
          <w:p w14:paraId="46581A2C" w14:textId="77777777" w:rsidR="000B5148" w:rsidRPr="003810C5" w:rsidRDefault="000B5148" w:rsidP="000F05DD">
            <w:pPr>
              <w:spacing w:after="0"/>
              <w:contextualSpacing/>
              <w:rPr>
                <w:sz w:val="22"/>
                <w:szCs w:val="22"/>
              </w:rPr>
            </w:pPr>
          </w:p>
          <w:p w14:paraId="3CF0DB22" w14:textId="77777777" w:rsidR="000B5148" w:rsidRPr="003810C5" w:rsidRDefault="000B5148" w:rsidP="000F05DD">
            <w:pPr>
              <w:spacing w:after="0"/>
              <w:contextualSpacing/>
              <w:rPr>
                <w:sz w:val="22"/>
                <w:szCs w:val="22"/>
              </w:rPr>
            </w:pPr>
          </w:p>
          <w:p w14:paraId="7F137653" w14:textId="77777777" w:rsidR="000B5148" w:rsidRPr="003810C5" w:rsidRDefault="000B5148" w:rsidP="000F05DD">
            <w:pPr>
              <w:spacing w:after="0"/>
              <w:contextualSpacing/>
              <w:rPr>
                <w:sz w:val="22"/>
                <w:szCs w:val="22"/>
              </w:rPr>
            </w:pPr>
            <w:r w:rsidRPr="003810C5">
              <w:rPr>
                <w:sz w:val="22"/>
                <w:szCs w:val="22"/>
              </w:rPr>
              <w:t>______________ С.В. Прийма</w:t>
            </w:r>
          </w:p>
          <w:p w14:paraId="28AF393A" w14:textId="7E8AC4F7" w:rsidR="000B5148" w:rsidRPr="003810C5" w:rsidRDefault="00E93A1E" w:rsidP="000F05DD">
            <w:pPr>
              <w:spacing w:after="0"/>
              <w:contextualSpacing/>
              <w:rPr>
                <w:rFonts w:eastAsia="Calibri"/>
                <w:sz w:val="22"/>
                <w:szCs w:val="22"/>
                <w:lang w:eastAsia="en-US"/>
              </w:rPr>
            </w:pPr>
            <w:r>
              <w:rPr>
                <w:sz w:val="22"/>
                <w:szCs w:val="22"/>
              </w:rPr>
              <w:t>М.П</w:t>
            </w:r>
            <w:r w:rsidR="000B5148" w:rsidRPr="003810C5">
              <w:rPr>
                <w:sz w:val="22"/>
                <w:szCs w:val="22"/>
              </w:rPr>
              <w:t>.</w:t>
            </w:r>
          </w:p>
        </w:tc>
      </w:tr>
    </w:tbl>
    <w:p w14:paraId="77A97C06" w14:textId="77777777" w:rsidR="000B5148" w:rsidRPr="003810C5" w:rsidRDefault="000B5148" w:rsidP="000B5148">
      <w:pPr>
        <w:autoSpaceDE w:val="0"/>
        <w:autoSpaceDN w:val="0"/>
        <w:adjustRightInd w:val="0"/>
        <w:spacing w:after="0"/>
        <w:rPr>
          <w:b/>
          <w:sz w:val="22"/>
          <w:szCs w:val="22"/>
        </w:rPr>
      </w:pPr>
    </w:p>
    <w:p w14:paraId="3C07EC17" w14:textId="77777777" w:rsidR="000B5148" w:rsidRPr="003810C5" w:rsidRDefault="000B5148" w:rsidP="000B5148">
      <w:pPr>
        <w:autoSpaceDE w:val="0"/>
        <w:autoSpaceDN w:val="0"/>
        <w:adjustRightInd w:val="0"/>
        <w:spacing w:after="0"/>
        <w:rPr>
          <w:b/>
          <w:sz w:val="22"/>
          <w:szCs w:val="22"/>
        </w:rPr>
      </w:pPr>
    </w:p>
    <w:p w14:paraId="16F8F637" w14:textId="77777777" w:rsidR="000B5148" w:rsidRPr="003810C5" w:rsidRDefault="000B5148" w:rsidP="000B5148">
      <w:pPr>
        <w:autoSpaceDE w:val="0"/>
        <w:autoSpaceDN w:val="0"/>
        <w:adjustRightInd w:val="0"/>
        <w:spacing w:after="0"/>
        <w:rPr>
          <w:b/>
          <w:sz w:val="22"/>
          <w:szCs w:val="22"/>
        </w:rPr>
      </w:pPr>
    </w:p>
    <w:p w14:paraId="680A56DF" w14:textId="77777777" w:rsidR="000B5148" w:rsidRPr="003810C5" w:rsidRDefault="000B5148" w:rsidP="000B5148">
      <w:pPr>
        <w:autoSpaceDE w:val="0"/>
        <w:autoSpaceDN w:val="0"/>
        <w:adjustRightInd w:val="0"/>
        <w:spacing w:after="0"/>
        <w:rPr>
          <w:b/>
          <w:sz w:val="22"/>
          <w:szCs w:val="22"/>
        </w:rPr>
      </w:pPr>
    </w:p>
    <w:p w14:paraId="6FB3A05F" w14:textId="77777777" w:rsidR="000B5148" w:rsidRPr="003810C5" w:rsidRDefault="000B5148" w:rsidP="000B5148">
      <w:pPr>
        <w:autoSpaceDE w:val="0"/>
        <w:autoSpaceDN w:val="0"/>
        <w:adjustRightInd w:val="0"/>
        <w:spacing w:after="0"/>
        <w:rPr>
          <w:b/>
          <w:sz w:val="22"/>
          <w:szCs w:val="22"/>
        </w:rPr>
      </w:pPr>
    </w:p>
    <w:p w14:paraId="591C43E9" w14:textId="77777777" w:rsidR="000B5148" w:rsidRPr="003810C5" w:rsidRDefault="000B5148" w:rsidP="000B5148">
      <w:pPr>
        <w:autoSpaceDE w:val="0"/>
        <w:autoSpaceDN w:val="0"/>
        <w:adjustRightInd w:val="0"/>
        <w:spacing w:after="0"/>
        <w:rPr>
          <w:b/>
          <w:sz w:val="22"/>
          <w:szCs w:val="22"/>
        </w:rPr>
      </w:pPr>
    </w:p>
    <w:p w14:paraId="2C6634F6" w14:textId="77777777" w:rsidR="000B5148" w:rsidRPr="003810C5" w:rsidRDefault="000B5148" w:rsidP="000B5148">
      <w:pPr>
        <w:autoSpaceDE w:val="0"/>
        <w:autoSpaceDN w:val="0"/>
        <w:adjustRightInd w:val="0"/>
        <w:spacing w:after="0"/>
        <w:rPr>
          <w:b/>
          <w:sz w:val="22"/>
          <w:szCs w:val="22"/>
        </w:rPr>
      </w:pPr>
    </w:p>
    <w:p w14:paraId="680A89BF" w14:textId="77777777" w:rsidR="000B5148" w:rsidRPr="003810C5" w:rsidRDefault="000B5148" w:rsidP="000B5148">
      <w:pPr>
        <w:autoSpaceDE w:val="0"/>
        <w:autoSpaceDN w:val="0"/>
        <w:adjustRightInd w:val="0"/>
        <w:spacing w:after="0"/>
        <w:rPr>
          <w:b/>
          <w:sz w:val="22"/>
          <w:szCs w:val="22"/>
        </w:rPr>
      </w:pPr>
    </w:p>
    <w:p w14:paraId="7753500E" w14:textId="77777777" w:rsidR="000B5148" w:rsidRPr="003810C5" w:rsidRDefault="000B5148" w:rsidP="000B5148">
      <w:pPr>
        <w:autoSpaceDE w:val="0"/>
        <w:autoSpaceDN w:val="0"/>
        <w:adjustRightInd w:val="0"/>
        <w:spacing w:after="0"/>
        <w:rPr>
          <w:b/>
          <w:sz w:val="22"/>
          <w:szCs w:val="22"/>
        </w:rPr>
      </w:pPr>
    </w:p>
    <w:p w14:paraId="523329F6" w14:textId="77777777" w:rsidR="000B5148" w:rsidRPr="003810C5" w:rsidRDefault="000B5148" w:rsidP="000B5148">
      <w:pPr>
        <w:autoSpaceDE w:val="0"/>
        <w:autoSpaceDN w:val="0"/>
        <w:adjustRightInd w:val="0"/>
        <w:spacing w:after="0"/>
        <w:rPr>
          <w:b/>
          <w:sz w:val="22"/>
          <w:szCs w:val="22"/>
        </w:rPr>
      </w:pPr>
    </w:p>
    <w:p w14:paraId="0FDDAC65" w14:textId="77777777" w:rsidR="000B5148" w:rsidRPr="003810C5" w:rsidRDefault="000B5148" w:rsidP="000B5148">
      <w:pPr>
        <w:autoSpaceDE w:val="0"/>
        <w:autoSpaceDN w:val="0"/>
        <w:adjustRightInd w:val="0"/>
        <w:spacing w:after="0"/>
        <w:rPr>
          <w:b/>
          <w:sz w:val="22"/>
          <w:szCs w:val="22"/>
        </w:rPr>
      </w:pPr>
    </w:p>
    <w:p w14:paraId="462B52FE" w14:textId="77777777" w:rsidR="000B5148" w:rsidRPr="003810C5" w:rsidRDefault="000B5148" w:rsidP="000B5148">
      <w:pPr>
        <w:autoSpaceDE w:val="0"/>
        <w:autoSpaceDN w:val="0"/>
        <w:adjustRightInd w:val="0"/>
        <w:spacing w:after="0"/>
        <w:rPr>
          <w:b/>
          <w:sz w:val="22"/>
          <w:szCs w:val="22"/>
        </w:rPr>
      </w:pPr>
    </w:p>
    <w:p w14:paraId="199D6478" w14:textId="77777777" w:rsidR="001350CD" w:rsidRPr="003810C5" w:rsidRDefault="001350CD" w:rsidP="000B5148">
      <w:pPr>
        <w:autoSpaceDE w:val="0"/>
        <w:autoSpaceDN w:val="0"/>
        <w:adjustRightInd w:val="0"/>
        <w:spacing w:after="0"/>
        <w:rPr>
          <w:b/>
          <w:sz w:val="22"/>
          <w:szCs w:val="22"/>
        </w:rPr>
      </w:pPr>
    </w:p>
    <w:p w14:paraId="6E5D1DCB" w14:textId="77777777" w:rsidR="001350CD" w:rsidRPr="003810C5" w:rsidRDefault="001350CD" w:rsidP="000B5148">
      <w:pPr>
        <w:autoSpaceDE w:val="0"/>
        <w:autoSpaceDN w:val="0"/>
        <w:adjustRightInd w:val="0"/>
        <w:spacing w:after="0"/>
        <w:rPr>
          <w:b/>
          <w:sz w:val="22"/>
          <w:szCs w:val="22"/>
        </w:rPr>
      </w:pPr>
    </w:p>
    <w:p w14:paraId="752716F8" w14:textId="77777777" w:rsidR="001350CD" w:rsidRPr="003810C5" w:rsidRDefault="001350CD" w:rsidP="000B5148">
      <w:pPr>
        <w:autoSpaceDE w:val="0"/>
        <w:autoSpaceDN w:val="0"/>
        <w:adjustRightInd w:val="0"/>
        <w:spacing w:after="0"/>
        <w:rPr>
          <w:b/>
          <w:sz w:val="22"/>
          <w:szCs w:val="22"/>
        </w:rPr>
      </w:pPr>
    </w:p>
    <w:p w14:paraId="2D79346F" w14:textId="77777777" w:rsidR="001350CD" w:rsidRPr="003810C5" w:rsidRDefault="001350CD" w:rsidP="000B5148">
      <w:pPr>
        <w:autoSpaceDE w:val="0"/>
        <w:autoSpaceDN w:val="0"/>
        <w:adjustRightInd w:val="0"/>
        <w:spacing w:after="0"/>
        <w:rPr>
          <w:b/>
          <w:sz w:val="22"/>
          <w:szCs w:val="22"/>
        </w:rPr>
      </w:pPr>
    </w:p>
    <w:p w14:paraId="4C4130A9" w14:textId="77777777" w:rsidR="001350CD" w:rsidRPr="003810C5" w:rsidRDefault="001350CD" w:rsidP="000B5148">
      <w:pPr>
        <w:autoSpaceDE w:val="0"/>
        <w:autoSpaceDN w:val="0"/>
        <w:adjustRightInd w:val="0"/>
        <w:spacing w:after="0"/>
        <w:rPr>
          <w:b/>
          <w:sz w:val="22"/>
          <w:szCs w:val="22"/>
        </w:rPr>
      </w:pPr>
    </w:p>
    <w:p w14:paraId="6EEFE0AB" w14:textId="77777777" w:rsidR="000B5148" w:rsidRPr="003810C5" w:rsidRDefault="000B5148" w:rsidP="000B5148">
      <w:pPr>
        <w:autoSpaceDE w:val="0"/>
        <w:autoSpaceDN w:val="0"/>
        <w:adjustRightInd w:val="0"/>
        <w:spacing w:after="0"/>
        <w:rPr>
          <w:b/>
          <w:sz w:val="22"/>
          <w:szCs w:val="22"/>
        </w:rPr>
      </w:pPr>
    </w:p>
    <w:p w14:paraId="77E00BA7" w14:textId="2133877A" w:rsidR="00E642F5" w:rsidRDefault="00E642F5" w:rsidP="000B5148">
      <w:pPr>
        <w:autoSpaceDE w:val="0"/>
        <w:autoSpaceDN w:val="0"/>
        <w:adjustRightInd w:val="0"/>
        <w:spacing w:after="0"/>
        <w:rPr>
          <w:b/>
          <w:sz w:val="22"/>
          <w:szCs w:val="22"/>
        </w:rPr>
      </w:pPr>
    </w:p>
    <w:p w14:paraId="50E105D2" w14:textId="47CC4FC7" w:rsidR="00BA22E7" w:rsidRDefault="00BA22E7" w:rsidP="000B5148">
      <w:pPr>
        <w:autoSpaceDE w:val="0"/>
        <w:autoSpaceDN w:val="0"/>
        <w:adjustRightInd w:val="0"/>
        <w:spacing w:after="0"/>
        <w:rPr>
          <w:b/>
          <w:sz w:val="22"/>
          <w:szCs w:val="22"/>
        </w:rPr>
      </w:pPr>
    </w:p>
    <w:p w14:paraId="041D6161" w14:textId="6F7E0C68" w:rsidR="00BA22E7" w:rsidRDefault="00BA22E7" w:rsidP="000B5148">
      <w:pPr>
        <w:autoSpaceDE w:val="0"/>
        <w:autoSpaceDN w:val="0"/>
        <w:adjustRightInd w:val="0"/>
        <w:spacing w:after="0"/>
        <w:rPr>
          <w:b/>
          <w:sz w:val="22"/>
          <w:szCs w:val="22"/>
        </w:rPr>
      </w:pPr>
    </w:p>
    <w:p w14:paraId="51AEE89E" w14:textId="6A9CDB9F" w:rsidR="00A13655" w:rsidRDefault="00A13655" w:rsidP="000B5148">
      <w:pPr>
        <w:autoSpaceDE w:val="0"/>
        <w:autoSpaceDN w:val="0"/>
        <w:adjustRightInd w:val="0"/>
        <w:spacing w:after="0"/>
        <w:rPr>
          <w:b/>
          <w:sz w:val="22"/>
          <w:szCs w:val="22"/>
        </w:rPr>
      </w:pPr>
    </w:p>
    <w:p w14:paraId="1EA264D7" w14:textId="6FE6A594" w:rsidR="00A13655" w:rsidRDefault="00A13655" w:rsidP="000B5148">
      <w:pPr>
        <w:autoSpaceDE w:val="0"/>
        <w:autoSpaceDN w:val="0"/>
        <w:adjustRightInd w:val="0"/>
        <w:spacing w:after="0"/>
        <w:rPr>
          <w:b/>
          <w:sz w:val="22"/>
          <w:szCs w:val="22"/>
        </w:rPr>
      </w:pPr>
    </w:p>
    <w:p w14:paraId="7E6B1E4A" w14:textId="4A38494A" w:rsidR="00A13655" w:rsidRDefault="00A13655" w:rsidP="000B5148">
      <w:pPr>
        <w:autoSpaceDE w:val="0"/>
        <w:autoSpaceDN w:val="0"/>
        <w:adjustRightInd w:val="0"/>
        <w:spacing w:after="0"/>
        <w:rPr>
          <w:b/>
          <w:sz w:val="22"/>
          <w:szCs w:val="22"/>
        </w:rPr>
      </w:pPr>
    </w:p>
    <w:p w14:paraId="6C608A79" w14:textId="4C4C1140" w:rsidR="00A13655" w:rsidRDefault="00A13655" w:rsidP="000B5148">
      <w:pPr>
        <w:autoSpaceDE w:val="0"/>
        <w:autoSpaceDN w:val="0"/>
        <w:adjustRightInd w:val="0"/>
        <w:spacing w:after="0"/>
        <w:rPr>
          <w:b/>
          <w:sz w:val="22"/>
          <w:szCs w:val="22"/>
        </w:rPr>
      </w:pPr>
    </w:p>
    <w:p w14:paraId="1D3E9301" w14:textId="0CC70099" w:rsidR="00A13655" w:rsidRDefault="00A13655" w:rsidP="000B5148">
      <w:pPr>
        <w:autoSpaceDE w:val="0"/>
        <w:autoSpaceDN w:val="0"/>
        <w:adjustRightInd w:val="0"/>
        <w:spacing w:after="0"/>
        <w:rPr>
          <w:b/>
          <w:sz w:val="22"/>
          <w:szCs w:val="22"/>
        </w:rPr>
      </w:pPr>
    </w:p>
    <w:p w14:paraId="496EA58E" w14:textId="6999DF3C" w:rsidR="00A13655" w:rsidRDefault="00A13655" w:rsidP="000B5148">
      <w:pPr>
        <w:autoSpaceDE w:val="0"/>
        <w:autoSpaceDN w:val="0"/>
        <w:adjustRightInd w:val="0"/>
        <w:spacing w:after="0"/>
        <w:rPr>
          <w:b/>
          <w:sz w:val="22"/>
          <w:szCs w:val="22"/>
        </w:rPr>
      </w:pPr>
    </w:p>
    <w:p w14:paraId="5524F15D" w14:textId="77777777" w:rsidR="00177F2C" w:rsidRDefault="00177F2C" w:rsidP="000B5148">
      <w:pPr>
        <w:autoSpaceDE w:val="0"/>
        <w:autoSpaceDN w:val="0"/>
        <w:adjustRightInd w:val="0"/>
        <w:spacing w:after="0"/>
        <w:rPr>
          <w:b/>
          <w:sz w:val="22"/>
          <w:szCs w:val="22"/>
        </w:rPr>
      </w:pPr>
    </w:p>
    <w:p w14:paraId="5E628D72" w14:textId="075D611F" w:rsidR="00A13655" w:rsidRDefault="00A13655" w:rsidP="000B5148">
      <w:pPr>
        <w:autoSpaceDE w:val="0"/>
        <w:autoSpaceDN w:val="0"/>
        <w:adjustRightInd w:val="0"/>
        <w:spacing w:after="0"/>
        <w:rPr>
          <w:b/>
          <w:sz w:val="22"/>
          <w:szCs w:val="22"/>
        </w:rPr>
      </w:pPr>
    </w:p>
    <w:p w14:paraId="038AF1DE" w14:textId="77777777" w:rsidR="000B5148" w:rsidRPr="003810C5" w:rsidRDefault="000B5148" w:rsidP="000B5148">
      <w:pPr>
        <w:spacing w:after="0" w:line="276" w:lineRule="auto"/>
        <w:ind w:left="5670"/>
        <w:rPr>
          <w:b/>
          <w:sz w:val="22"/>
          <w:szCs w:val="22"/>
        </w:rPr>
      </w:pPr>
      <w:r w:rsidRPr="003810C5">
        <w:rPr>
          <w:sz w:val="22"/>
          <w:szCs w:val="22"/>
        </w:rPr>
        <w:t>Приложение №</w:t>
      </w:r>
      <w:r w:rsidR="00647CAA" w:rsidRPr="003810C5">
        <w:rPr>
          <w:sz w:val="22"/>
          <w:szCs w:val="22"/>
        </w:rPr>
        <w:t>2</w:t>
      </w:r>
    </w:p>
    <w:p w14:paraId="046D7AF0" w14:textId="77777777" w:rsidR="000B5148" w:rsidRPr="003810C5" w:rsidRDefault="000B5148" w:rsidP="000B5148">
      <w:pPr>
        <w:spacing w:after="0" w:line="276" w:lineRule="auto"/>
        <w:ind w:left="5670"/>
        <w:rPr>
          <w:sz w:val="22"/>
          <w:szCs w:val="22"/>
        </w:rPr>
      </w:pPr>
      <w:r w:rsidRPr="003810C5">
        <w:rPr>
          <w:sz w:val="22"/>
          <w:szCs w:val="22"/>
        </w:rPr>
        <w:t>к Договору от _______№____________</w:t>
      </w:r>
    </w:p>
    <w:p w14:paraId="7711FFE2" w14:textId="77777777" w:rsidR="000B5148" w:rsidRDefault="000B5148" w:rsidP="000B5148">
      <w:pPr>
        <w:spacing w:after="0" w:line="276" w:lineRule="auto"/>
        <w:jc w:val="right"/>
        <w:rPr>
          <w:sz w:val="22"/>
          <w:szCs w:val="22"/>
        </w:rPr>
      </w:pPr>
    </w:p>
    <w:p w14:paraId="6E192667" w14:textId="77777777" w:rsidR="00656305" w:rsidRPr="003810C5" w:rsidRDefault="00656305" w:rsidP="000B5148">
      <w:pPr>
        <w:spacing w:after="0" w:line="276" w:lineRule="auto"/>
        <w:jc w:val="right"/>
        <w:rPr>
          <w:sz w:val="22"/>
          <w:szCs w:val="22"/>
        </w:rPr>
      </w:pPr>
    </w:p>
    <w:p w14:paraId="089271DF" w14:textId="77777777" w:rsidR="000B5148" w:rsidRPr="003810C5" w:rsidRDefault="000B5148" w:rsidP="001D0282">
      <w:pPr>
        <w:spacing w:after="0" w:line="276" w:lineRule="auto"/>
        <w:rPr>
          <w:b/>
          <w:sz w:val="22"/>
          <w:szCs w:val="22"/>
        </w:rPr>
      </w:pPr>
    </w:p>
    <w:p w14:paraId="752739B9" w14:textId="77777777" w:rsidR="000B5148" w:rsidRPr="003810C5" w:rsidRDefault="000B5148" w:rsidP="000B5148">
      <w:pPr>
        <w:spacing w:after="0" w:line="276" w:lineRule="auto"/>
        <w:jc w:val="center"/>
        <w:rPr>
          <w:b/>
          <w:sz w:val="22"/>
          <w:szCs w:val="22"/>
        </w:rPr>
      </w:pPr>
      <w:r w:rsidRPr="003810C5">
        <w:rPr>
          <w:b/>
          <w:sz w:val="22"/>
          <w:szCs w:val="22"/>
        </w:rPr>
        <w:t>Техническое задание</w:t>
      </w:r>
    </w:p>
    <w:p w14:paraId="7CDE5382" w14:textId="77777777" w:rsidR="000B5148" w:rsidRPr="003810C5" w:rsidRDefault="000B5148" w:rsidP="000B5148">
      <w:pPr>
        <w:autoSpaceDE w:val="0"/>
        <w:autoSpaceDN w:val="0"/>
        <w:adjustRightInd w:val="0"/>
        <w:spacing w:after="0" w:line="276" w:lineRule="auto"/>
        <w:jc w:val="center"/>
        <w:rPr>
          <w:b/>
          <w:sz w:val="22"/>
          <w:szCs w:val="22"/>
        </w:rPr>
      </w:pPr>
    </w:p>
    <w:p w14:paraId="7836923E" w14:textId="77777777" w:rsidR="000B5148" w:rsidRPr="003810C5" w:rsidRDefault="000B5148" w:rsidP="000B5148">
      <w:pPr>
        <w:autoSpaceDE w:val="0"/>
        <w:autoSpaceDN w:val="0"/>
        <w:adjustRightInd w:val="0"/>
        <w:spacing w:after="0" w:line="276" w:lineRule="auto"/>
        <w:jc w:val="center"/>
        <w:rPr>
          <w:b/>
          <w:sz w:val="22"/>
          <w:szCs w:val="22"/>
        </w:rPr>
      </w:pPr>
    </w:p>
    <w:p w14:paraId="609543A4" w14:textId="77777777" w:rsidR="000B5148" w:rsidRPr="003810C5" w:rsidRDefault="000B5148" w:rsidP="000B5148">
      <w:pPr>
        <w:autoSpaceDE w:val="0"/>
        <w:autoSpaceDN w:val="0"/>
        <w:adjustRightInd w:val="0"/>
        <w:spacing w:after="0" w:line="276" w:lineRule="auto"/>
        <w:jc w:val="center"/>
        <w:rPr>
          <w:b/>
          <w:sz w:val="22"/>
          <w:szCs w:val="22"/>
        </w:rPr>
      </w:pPr>
    </w:p>
    <w:p w14:paraId="5950D2CD" w14:textId="77777777" w:rsidR="000B5148" w:rsidRPr="003810C5" w:rsidRDefault="000B5148" w:rsidP="000B5148">
      <w:pPr>
        <w:autoSpaceDE w:val="0"/>
        <w:autoSpaceDN w:val="0"/>
        <w:adjustRightInd w:val="0"/>
        <w:spacing w:after="0" w:line="276" w:lineRule="auto"/>
        <w:jc w:val="center"/>
        <w:rPr>
          <w:i/>
          <w:color w:val="FF0000"/>
          <w:sz w:val="22"/>
          <w:szCs w:val="22"/>
        </w:rPr>
      </w:pPr>
      <w:r w:rsidRPr="003810C5">
        <w:rPr>
          <w:i/>
          <w:color w:val="FF0000"/>
          <w:sz w:val="22"/>
          <w:szCs w:val="22"/>
        </w:rPr>
        <w:t xml:space="preserve">Формируется в соответствии с Техническим заданием настоящей Документации о закупке </w:t>
      </w:r>
    </w:p>
    <w:p w14:paraId="0CB3F5B7" w14:textId="77777777" w:rsidR="000B5148" w:rsidRPr="003810C5" w:rsidRDefault="000B5148" w:rsidP="000B5148">
      <w:pPr>
        <w:autoSpaceDE w:val="0"/>
        <w:autoSpaceDN w:val="0"/>
        <w:adjustRightInd w:val="0"/>
        <w:spacing w:after="0" w:line="276" w:lineRule="auto"/>
        <w:jc w:val="center"/>
        <w:rPr>
          <w:b/>
          <w:color w:val="FF0000"/>
          <w:sz w:val="22"/>
          <w:szCs w:val="22"/>
        </w:rPr>
      </w:pPr>
    </w:p>
    <w:p w14:paraId="6EE62EE4" w14:textId="77777777" w:rsidR="000B5148" w:rsidRPr="003810C5" w:rsidRDefault="000B5148" w:rsidP="000B5148">
      <w:pPr>
        <w:autoSpaceDE w:val="0"/>
        <w:autoSpaceDN w:val="0"/>
        <w:adjustRightInd w:val="0"/>
        <w:spacing w:after="0" w:line="276" w:lineRule="auto"/>
        <w:jc w:val="center"/>
        <w:rPr>
          <w:b/>
          <w:color w:val="FF0000"/>
          <w:sz w:val="22"/>
          <w:szCs w:val="22"/>
        </w:rPr>
      </w:pPr>
    </w:p>
    <w:p w14:paraId="0FA1D0A0" w14:textId="77777777" w:rsidR="000B5148" w:rsidRPr="003810C5" w:rsidRDefault="000B5148" w:rsidP="000B5148">
      <w:pPr>
        <w:autoSpaceDE w:val="0"/>
        <w:autoSpaceDN w:val="0"/>
        <w:adjustRightInd w:val="0"/>
        <w:spacing w:after="0" w:line="276" w:lineRule="auto"/>
        <w:jc w:val="center"/>
        <w:rPr>
          <w:b/>
          <w:color w:val="FF0000"/>
          <w:sz w:val="22"/>
          <w:szCs w:val="22"/>
        </w:rPr>
      </w:pPr>
    </w:p>
    <w:p w14:paraId="49E5B38A" w14:textId="77777777" w:rsidR="00703F67" w:rsidRPr="003810C5" w:rsidRDefault="00703F67" w:rsidP="00656305">
      <w:pPr>
        <w:autoSpaceDE w:val="0"/>
        <w:autoSpaceDN w:val="0"/>
        <w:adjustRightInd w:val="0"/>
        <w:spacing w:after="0" w:line="276" w:lineRule="auto"/>
        <w:rPr>
          <w:sz w:val="22"/>
          <w:szCs w:val="22"/>
        </w:rPr>
      </w:pPr>
    </w:p>
    <w:p w14:paraId="37E02034" w14:textId="77777777" w:rsidR="000B5148" w:rsidRPr="003810C5" w:rsidRDefault="000B5148" w:rsidP="000B5148">
      <w:pPr>
        <w:tabs>
          <w:tab w:val="left" w:pos="426"/>
          <w:tab w:val="left" w:pos="709"/>
          <w:tab w:val="left" w:pos="3510"/>
        </w:tabs>
        <w:spacing w:after="0"/>
        <w:rPr>
          <w:sz w:val="22"/>
          <w:szCs w:val="22"/>
        </w:rPr>
      </w:pPr>
    </w:p>
    <w:p w14:paraId="2C402CE7" w14:textId="77777777" w:rsidR="000B5148" w:rsidRPr="003810C5" w:rsidRDefault="000B5148" w:rsidP="000B5148">
      <w:pPr>
        <w:tabs>
          <w:tab w:val="left" w:pos="426"/>
          <w:tab w:val="left" w:pos="709"/>
          <w:tab w:val="left" w:pos="3510"/>
        </w:tabs>
        <w:spacing w:after="0"/>
        <w:rPr>
          <w:sz w:val="22"/>
          <w:szCs w:val="22"/>
        </w:rPr>
      </w:pPr>
    </w:p>
    <w:p w14:paraId="350774BB" w14:textId="77777777" w:rsidR="000B5148" w:rsidRPr="003810C5" w:rsidRDefault="000B5148" w:rsidP="000B5148">
      <w:pPr>
        <w:spacing w:after="0"/>
        <w:ind w:firstLine="567"/>
        <w:contextualSpacing/>
        <w:rPr>
          <w:color w:val="000000"/>
          <w:sz w:val="22"/>
          <w:szCs w:val="22"/>
          <w:lang w:eastAsia="en-US"/>
        </w:rPr>
      </w:pPr>
    </w:p>
    <w:p w14:paraId="7A160977" w14:textId="77777777" w:rsidR="000B5148" w:rsidRPr="003810C5" w:rsidRDefault="000B5148" w:rsidP="00BA12E9">
      <w:pPr>
        <w:jc w:val="center"/>
        <w:rPr>
          <w:b/>
          <w:sz w:val="22"/>
          <w:szCs w:val="22"/>
        </w:rPr>
      </w:pPr>
      <w:r w:rsidRPr="003810C5">
        <w:rPr>
          <w:b/>
          <w:sz w:val="22"/>
          <w:szCs w:val="22"/>
        </w:rPr>
        <w:t>ПОДПИСИ СТОРОН:</w:t>
      </w:r>
    </w:p>
    <w:p w14:paraId="3A760AC6" w14:textId="77777777" w:rsidR="000B5148" w:rsidRPr="003810C5"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3810C5" w14:paraId="6D8D013F" w14:textId="77777777" w:rsidTr="000F05DD">
        <w:tc>
          <w:tcPr>
            <w:tcW w:w="4998" w:type="dxa"/>
            <w:shd w:val="clear" w:color="auto" w:fill="auto"/>
          </w:tcPr>
          <w:p w14:paraId="5D88212C" w14:textId="117D07A1" w:rsidR="000B5148" w:rsidRPr="003810C5" w:rsidRDefault="00BF1AC6" w:rsidP="000F05DD">
            <w:pPr>
              <w:spacing w:after="0"/>
              <w:contextualSpacing/>
              <w:rPr>
                <w:sz w:val="22"/>
                <w:szCs w:val="22"/>
              </w:rPr>
            </w:pPr>
            <w:r>
              <w:rPr>
                <w:b/>
                <w:sz w:val="22"/>
                <w:szCs w:val="22"/>
              </w:rPr>
              <w:t>Подрядчик</w:t>
            </w:r>
            <w:r w:rsidR="000B5148" w:rsidRPr="003810C5">
              <w:rPr>
                <w:b/>
                <w:sz w:val="22"/>
                <w:szCs w:val="22"/>
              </w:rPr>
              <w:t>:</w:t>
            </w:r>
          </w:p>
          <w:p w14:paraId="4A6D8D9E" w14:textId="77777777" w:rsidR="000B5148" w:rsidRPr="003810C5" w:rsidRDefault="000B5148" w:rsidP="000F05DD">
            <w:pPr>
              <w:spacing w:after="0"/>
              <w:contextualSpacing/>
              <w:rPr>
                <w:sz w:val="22"/>
                <w:szCs w:val="22"/>
              </w:rPr>
            </w:pPr>
          </w:p>
          <w:p w14:paraId="67DED12B" w14:textId="77777777" w:rsidR="000B5148" w:rsidRPr="003810C5" w:rsidRDefault="000B5148" w:rsidP="000F05DD">
            <w:pPr>
              <w:spacing w:after="0"/>
              <w:contextualSpacing/>
              <w:rPr>
                <w:sz w:val="22"/>
                <w:szCs w:val="22"/>
              </w:rPr>
            </w:pPr>
          </w:p>
          <w:p w14:paraId="6A0B589A" w14:textId="77777777" w:rsidR="000B5148" w:rsidRPr="003810C5" w:rsidRDefault="000B5148" w:rsidP="000F05DD">
            <w:pPr>
              <w:spacing w:after="0"/>
              <w:contextualSpacing/>
              <w:rPr>
                <w:sz w:val="22"/>
                <w:szCs w:val="22"/>
              </w:rPr>
            </w:pPr>
            <w:r w:rsidRPr="003810C5">
              <w:rPr>
                <w:sz w:val="22"/>
                <w:szCs w:val="22"/>
              </w:rPr>
              <w:t xml:space="preserve">______________ /___________/  </w:t>
            </w:r>
          </w:p>
          <w:p w14:paraId="5053010F" w14:textId="4E0732DA" w:rsidR="000B5148" w:rsidRPr="003810C5" w:rsidRDefault="00E93A1E" w:rsidP="000F05DD">
            <w:pPr>
              <w:spacing w:after="0"/>
              <w:contextualSpacing/>
              <w:rPr>
                <w:rFonts w:eastAsia="Calibri"/>
                <w:sz w:val="22"/>
                <w:szCs w:val="22"/>
                <w:lang w:eastAsia="en-US"/>
              </w:rPr>
            </w:pPr>
            <w:r>
              <w:rPr>
                <w:sz w:val="22"/>
                <w:szCs w:val="22"/>
              </w:rPr>
              <w:t>М.П</w:t>
            </w:r>
            <w:r w:rsidR="000B5148" w:rsidRPr="003810C5">
              <w:rPr>
                <w:sz w:val="22"/>
                <w:szCs w:val="22"/>
              </w:rPr>
              <w:t>.</w:t>
            </w:r>
          </w:p>
        </w:tc>
        <w:tc>
          <w:tcPr>
            <w:tcW w:w="4998" w:type="dxa"/>
            <w:shd w:val="clear" w:color="auto" w:fill="auto"/>
          </w:tcPr>
          <w:p w14:paraId="1B5C729F" w14:textId="77777777" w:rsidR="000B5148" w:rsidRPr="003810C5" w:rsidRDefault="000B5148" w:rsidP="000F05DD">
            <w:pPr>
              <w:spacing w:after="0"/>
              <w:contextualSpacing/>
              <w:rPr>
                <w:b/>
                <w:sz w:val="22"/>
                <w:szCs w:val="22"/>
              </w:rPr>
            </w:pPr>
            <w:r w:rsidRPr="003810C5">
              <w:rPr>
                <w:b/>
                <w:sz w:val="22"/>
                <w:szCs w:val="22"/>
              </w:rPr>
              <w:t>Заказчик:</w:t>
            </w:r>
          </w:p>
          <w:p w14:paraId="44A5ECE4" w14:textId="77777777" w:rsidR="000B5148" w:rsidRPr="003810C5" w:rsidRDefault="000B5148" w:rsidP="000F05DD">
            <w:pPr>
              <w:spacing w:after="0"/>
              <w:contextualSpacing/>
              <w:rPr>
                <w:sz w:val="22"/>
                <w:szCs w:val="22"/>
              </w:rPr>
            </w:pPr>
          </w:p>
          <w:p w14:paraId="2C7DCA56" w14:textId="77777777" w:rsidR="000B5148" w:rsidRPr="003810C5" w:rsidRDefault="000B5148" w:rsidP="000F05DD">
            <w:pPr>
              <w:spacing w:after="0"/>
              <w:contextualSpacing/>
              <w:rPr>
                <w:sz w:val="22"/>
                <w:szCs w:val="22"/>
              </w:rPr>
            </w:pPr>
          </w:p>
          <w:p w14:paraId="70C8011B" w14:textId="77777777" w:rsidR="000B5148" w:rsidRPr="003810C5" w:rsidRDefault="000B5148" w:rsidP="000F05DD">
            <w:pPr>
              <w:spacing w:after="0"/>
              <w:contextualSpacing/>
              <w:rPr>
                <w:sz w:val="22"/>
                <w:szCs w:val="22"/>
              </w:rPr>
            </w:pPr>
            <w:r w:rsidRPr="003810C5">
              <w:rPr>
                <w:sz w:val="22"/>
                <w:szCs w:val="22"/>
              </w:rPr>
              <w:t>______________ С.В. Прийма</w:t>
            </w:r>
          </w:p>
          <w:p w14:paraId="43DF6E08" w14:textId="27A0A696" w:rsidR="000B5148" w:rsidRPr="003810C5" w:rsidRDefault="00E93A1E" w:rsidP="000F05DD">
            <w:pPr>
              <w:spacing w:after="0"/>
              <w:contextualSpacing/>
              <w:rPr>
                <w:rFonts w:eastAsia="Calibri"/>
                <w:sz w:val="22"/>
                <w:szCs w:val="22"/>
                <w:lang w:eastAsia="en-US"/>
              </w:rPr>
            </w:pPr>
            <w:r>
              <w:rPr>
                <w:sz w:val="22"/>
                <w:szCs w:val="22"/>
              </w:rPr>
              <w:t>М.П</w:t>
            </w:r>
            <w:r w:rsidR="000B5148" w:rsidRPr="003810C5">
              <w:rPr>
                <w:sz w:val="22"/>
                <w:szCs w:val="22"/>
              </w:rPr>
              <w:t>.</w:t>
            </w:r>
          </w:p>
        </w:tc>
      </w:tr>
    </w:tbl>
    <w:p w14:paraId="5575ADA5" w14:textId="77777777" w:rsidR="000B5148" w:rsidRPr="003810C5" w:rsidRDefault="000B5148" w:rsidP="000B5148">
      <w:pPr>
        <w:autoSpaceDE w:val="0"/>
        <w:autoSpaceDN w:val="0"/>
        <w:adjustRightInd w:val="0"/>
        <w:spacing w:after="0"/>
        <w:rPr>
          <w:b/>
          <w:sz w:val="22"/>
          <w:szCs w:val="22"/>
        </w:rPr>
      </w:pPr>
    </w:p>
    <w:p w14:paraId="1E93722D" w14:textId="77777777" w:rsidR="000B5148" w:rsidRPr="003810C5" w:rsidRDefault="000B5148" w:rsidP="000B5148">
      <w:pPr>
        <w:autoSpaceDE w:val="0"/>
        <w:autoSpaceDN w:val="0"/>
        <w:adjustRightInd w:val="0"/>
        <w:spacing w:after="0"/>
        <w:rPr>
          <w:b/>
          <w:sz w:val="22"/>
          <w:szCs w:val="22"/>
        </w:rPr>
      </w:pPr>
    </w:p>
    <w:p w14:paraId="198FFD05" w14:textId="77777777" w:rsidR="000B5148" w:rsidRPr="003810C5" w:rsidRDefault="000B5148" w:rsidP="000B5148">
      <w:pPr>
        <w:autoSpaceDE w:val="0"/>
        <w:autoSpaceDN w:val="0"/>
        <w:adjustRightInd w:val="0"/>
        <w:spacing w:after="0" w:line="276" w:lineRule="auto"/>
        <w:jc w:val="center"/>
        <w:rPr>
          <w:sz w:val="22"/>
          <w:szCs w:val="22"/>
        </w:rPr>
      </w:pPr>
    </w:p>
    <w:p w14:paraId="43EA6608" w14:textId="77777777" w:rsidR="000B5148" w:rsidRPr="003810C5" w:rsidRDefault="000B5148" w:rsidP="000B5148">
      <w:pPr>
        <w:autoSpaceDE w:val="0"/>
        <w:autoSpaceDN w:val="0"/>
        <w:adjustRightInd w:val="0"/>
        <w:spacing w:after="0" w:line="276" w:lineRule="auto"/>
        <w:jc w:val="center"/>
        <w:rPr>
          <w:sz w:val="22"/>
          <w:szCs w:val="22"/>
        </w:rPr>
      </w:pPr>
    </w:p>
    <w:p w14:paraId="12592A1C" w14:textId="77777777" w:rsidR="000B5148" w:rsidRPr="003810C5" w:rsidRDefault="000B5148" w:rsidP="000B5148">
      <w:pPr>
        <w:autoSpaceDE w:val="0"/>
        <w:autoSpaceDN w:val="0"/>
        <w:adjustRightInd w:val="0"/>
        <w:spacing w:after="0" w:line="276" w:lineRule="auto"/>
        <w:jc w:val="center"/>
        <w:rPr>
          <w:sz w:val="22"/>
          <w:szCs w:val="22"/>
        </w:rPr>
      </w:pPr>
    </w:p>
    <w:p w14:paraId="01B1288D" w14:textId="77777777" w:rsidR="001D0282" w:rsidRPr="003810C5" w:rsidRDefault="001D0282" w:rsidP="000B5148">
      <w:pPr>
        <w:autoSpaceDE w:val="0"/>
        <w:autoSpaceDN w:val="0"/>
        <w:adjustRightInd w:val="0"/>
        <w:spacing w:after="0" w:line="276" w:lineRule="auto"/>
        <w:jc w:val="center"/>
        <w:rPr>
          <w:sz w:val="22"/>
          <w:szCs w:val="22"/>
        </w:rPr>
      </w:pPr>
    </w:p>
    <w:p w14:paraId="046D5B6E" w14:textId="77777777" w:rsidR="001D0282" w:rsidRPr="003810C5" w:rsidRDefault="001D0282" w:rsidP="001D0282">
      <w:pPr>
        <w:spacing w:after="0" w:line="276" w:lineRule="auto"/>
        <w:rPr>
          <w:sz w:val="22"/>
          <w:szCs w:val="22"/>
        </w:rPr>
      </w:pPr>
    </w:p>
    <w:p w14:paraId="725932E6" w14:textId="77777777" w:rsidR="001D0282" w:rsidRPr="003810C5" w:rsidRDefault="001D0282" w:rsidP="001D0282">
      <w:pPr>
        <w:spacing w:after="0" w:line="276" w:lineRule="auto"/>
        <w:ind w:left="5670"/>
        <w:rPr>
          <w:sz w:val="22"/>
          <w:szCs w:val="22"/>
        </w:rPr>
      </w:pPr>
    </w:p>
    <w:p w14:paraId="63028B44" w14:textId="77777777" w:rsidR="001D0282" w:rsidRPr="003810C5" w:rsidRDefault="001D0282" w:rsidP="001D0282">
      <w:pPr>
        <w:spacing w:after="0" w:line="276" w:lineRule="auto"/>
        <w:ind w:left="5670"/>
        <w:rPr>
          <w:sz w:val="22"/>
          <w:szCs w:val="22"/>
        </w:rPr>
      </w:pPr>
    </w:p>
    <w:p w14:paraId="73A5AC02" w14:textId="77777777" w:rsidR="001D0282" w:rsidRPr="003810C5" w:rsidRDefault="001D0282" w:rsidP="001D0282">
      <w:pPr>
        <w:spacing w:after="0" w:line="276" w:lineRule="auto"/>
        <w:ind w:left="5670"/>
        <w:rPr>
          <w:sz w:val="22"/>
          <w:szCs w:val="22"/>
        </w:rPr>
      </w:pPr>
    </w:p>
    <w:p w14:paraId="35C4AFAE" w14:textId="77777777" w:rsidR="001D0282" w:rsidRPr="003810C5" w:rsidRDefault="001D0282" w:rsidP="001D0282">
      <w:pPr>
        <w:spacing w:after="0" w:line="276" w:lineRule="auto"/>
        <w:ind w:left="5670"/>
        <w:rPr>
          <w:sz w:val="22"/>
          <w:szCs w:val="22"/>
        </w:rPr>
      </w:pPr>
    </w:p>
    <w:p w14:paraId="55946FDD" w14:textId="77777777" w:rsidR="001D0282" w:rsidRPr="003810C5" w:rsidRDefault="001D0282" w:rsidP="001D0282">
      <w:pPr>
        <w:spacing w:after="0" w:line="276" w:lineRule="auto"/>
        <w:ind w:left="5670"/>
        <w:rPr>
          <w:sz w:val="22"/>
          <w:szCs w:val="22"/>
        </w:rPr>
      </w:pPr>
    </w:p>
    <w:p w14:paraId="3A946054" w14:textId="77777777" w:rsidR="001D0282" w:rsidRPr="003810C5" w:rsidRDefault="001D0282" w:rsidP="001D0282">
      <w:pPr>
        <w:spacing w:after="0" w:line="276" w:lineRule="auto"/>
        <w:ind w:left="5670"/>
        <w:rPr>
          <w:sz w:val="22"/>
          <w:szCs w:val="22"/>
        </w:rPr>
      </w:pPr>
    </w:p>
    <w:p w14:paraId="694057B2" w14:textId="77777777" w:rsidR="001D0282" w:rsidRPr="003810C5" w:rsidRDefault="001D0282" w:rsidP="001D0282">
      <w:pPr>
        <w:spacing w:after="0" w:line="276" w:lineRule="auto"/>
        <w:ind w:left="5670"/>
        <w:rPr>
          <w:sz w:val="22"/>
          <w:szCs w:val="22"/>
        </w:rPr>
      </w:pPr>
    </w:p>
    <w:p w14:paraId="6471380E" w14:textId="77777777" w:rsidR="001D0282" w:rsidRPr="003810C5" w:rsidRDefault="001D0282" w:rsidP="001D0282">
      <w:pPr>
        <w:spacing w:after="0" w:line="276" w:lineRule="auto"/>
        <w:ind w:left="5670"/>
        <w:rPr>
          <w:sz w:val="22"/>
          <w:szCs w:val="22"/>
        </w:rPr>
      </w:pPr>
    </w:p>
    <w:p w14:paraId="66805C9B" w14:textId="77777777" w:rsidR="001D0282" w:rsidRPr="003810C5" w:rsidRDefault="001D0282" w:rsidP="001D0282">
      <w:pPr>
        <w:spacing w:after="0" w:line="276" w:lineRule="auto"/>
        <w:ind w:left="5670"/>
        <w:rPr>
          <w:sz w:val="22"/>
          <w:szCs w:val="22"/>
        </w:rPr>
      </w:pPr>
    </w:p>
    <w:p w14:paraId="656D993F" w14:textId="3134B1FA" w:rsidR="00BA12E9" w:rsidRDefault="00BA12E9" w:rsidP="001D0282">
      <w:pPr>
        <w:spacing w:after="0" w:line="276" w:lineRule="auto"/>
        <w:ind w:left="5670"/>
        <w:rPr>
          <w:sz w:val="22"/>
          <w:szCs w:val="22"/>
        </w:rPr>
      </w:pPr>
    </w:p>
    <w:p w14:paraId="4D9CA261" w14:textId="166D2FDB" w:rsidR="00AD5ECA" w:rsidRDefault="00AD5ECA" w:rsidP="001D0282">
      <w:pPr>
        <w:spacing w:after="0" w:line="276" w:lineRule="auto"/>
        <w:ind w:left="5670"/>
        <w:rPr>
          <w:sz w:val="22"/>
          <w:szCs w:val="22"/>
        </w:rPr>
      </w:pPr>
    </w:p>
    <w:p w14:paraId="75D19376" w14:textId="77777777" w:rsidR="00AD5ECA" w:rsidRDefault="00AD5ECA" w:rsidP="001D0282">
      <w:pPr>
        <w:spacing w:after="0" w:line="276" w:lineRule="auto"/>
        <w:ind w:left="5670"/>
        <w:rPr>
          <w:sz w:val="22"/>
          <w:szCs w:val="22"/>
        </w:rPr>
      </w:pPr>
    </w:p>
    <w:p w14:paraId="0960F2DB" w14:textId="77777777" w:rsidR="00656305" w:rsidRDefault="00656305" w:rsidP="001D0282">
      <w:pPr>
        <w:spacing w:after="0" w:line="276" w:lineRule="auto"/>
        <w:ind w:left="5670"/>
        <w:rPr>
          <w:sz w:val="22"/>
          <w:szCs w:val="22"/>
        </w:rPr>
      </w:pPr>
    </w:p>
    <w:p w14:paraId="398524CC" w14:textId="77777777" w:rsidR="00656305" w:rsidRDefault="00656305" w:rsidP="001D0282">
      <w:pPr>
        <w:spacing w:after="0" w:line="276" w:lineRule="auto"/>
        <w:ind w:left="5670"/>
        <w:rPr>
          <w:sz w:val="22"/>
          <w:szCs w:val="22"/>
        </w:rPr>
      </w:pPr>
    </w:p>
    <w:p w14:paraId="153C824C" w14:textId="77777777" w:rsidR="00656305" w:rsidRPr="003810C5" w:rsidRDefault="00656305" w:rsidP="001D0282">
      <w:pPr>
        <w:spacing w:after="0" w:line="276" w:lineRule="auto"/>
        <w:ind w:left="5670"/>
        <w:rPr>
          <w:sz w:val="22"/>
          <w:szCs w:val="22"/>
        </w:rPr>
      </w:pPr>
    </w:p>
    <w:p w14:paraId="78E8CA14" w14:textId="345C8B8E" w:rsidR="001D0282" w:rsidRDefault="001D0282" w:rsidP="001D0282">
      <w:pPr>
        <w:spacing w:after="0" w:line="276" w:lineRule="auto"/>
        <w:ind w:left="5670"/>
        <w:rPr>
          <w:sz w:val="22"/>
          <w:szCs w:val="22"/>
        </w:rPr>
      </w:pPr>
    </w:p>
    <w:p w14:paraId="5B9B95B2" w14:textId="77777777" w:rsidR="00177F2C" w:rsidRDefault="00177F2C" w:rsidP="001D0282">
      <w:pPr>
        <w:spacing w:after="0" w:line="276" w:lineRule="auto"/>
        <w:ind w:left="5670"/>
        <w:rPr>
          <w:sz w:val="22"/>
          <w:szCs w:val="22"/>
        </w:rPr>
      </w:pPr>
    </w:p>
    <w:p w14:paraId="4ACB1A12" w14:textId="77777777" w:rsidR="00177F2C" w:rsidRDefault="00177F2C" w:rsidP="001D0282">
      <w:pPr>
        <w:spacing w:after="0" w:line="276" w:lineRule="auto"/>
        <w:ind w:left="5670"/>
        <w:rPr>
          <w:sz w:val="22"/>
          <w:szCs w:val="22"/>
        </w:rPr>
      </w:pPr>
    </w:p>
    <w:p w14:paraId="50A59BBD" w14:textId="77777777" w:rsidR="00177F2C" w:rsidRDefault="00177F2C" w:rsidP="001D0282">
      <w:pPr>
        <w:spacing w:after="0" w:line="276" w:lineRule="auto"/>
        <w:ind w:left="5670"/>
        <w:rPr>
          <w:sz w:val="22"/>
          <w:szCs w:val="22"/>
        </w:rPr>
      </w:pPr>
    </w:p>
    <w:p w14:paraId="5D6291F7" w14:textId="77777777" w:rsidR="00A13655" w:rsidRDefault="00A13655" w:rsidP="00814FF5">
      <w:pPr>
        <w:spacing w:after="0" w:line="276" w:lineRule="auto"/>
        <w:rPr>
          <w:sz w:val="22"/>
          <w:szCs w:val="22"/>
        </w:rPr>
      </w:pPr>
    </w:p>
    <w:p w14:paraId="6F0725A2" w14:textId="77777777" w:rsidR="001D0282" w:rsidRPr="003810C5" w:rsidRDefault="001D0282" w:rsidP="001D0282">
      <w:pPr>
        <w:spacing w:after="0" w:line="276" w:lineRule="auto"/>
        <w:ind w:left="5670"/>
        <w:rPr>
          <w:b/>
          <w:sz w:val="22"/>
          <w:szCs w:val="22"/>
        </w:rPr>
      </w:pPr>
      <w:r w:rsidRPr="003810C5">
        <w:rPr>
          <w:sz w:val="22"/>
          <w:szCs w:val="22"/>
        </w:rPr>
        <w:lastRenderedPageBreak/>
        <w:t>Приложение №3</w:t>
      </w:r>
    </w:p>
    <w:p w14:paraId="003BA10F" w14:textId="77777777" w:rsidR="001D0282" w:rsidRPr="003810C5" w:rsidRDefault="001D0282" w:rsidP="001D0282">
      <w:pPr>
        <w:spacing w:after="0" w:line="276" w:lineRule="auto"/>
        <w:ind w:left="5670"/>
        <w:rPr>
          <w:sz w:val="22"/>
          <w:szCs w:val="22"/>
        </w:rPr>
      </w:pPr>
      <w:r w:rsidRPr="003810C5">
        <w:rPr>
          <w:sz w:val="22"/>
          <w:szCs w:val="22"/>
        </w:rPr>
        <w:t>к Договору от _______№____________</w:t>
      </w:r>
    </w:p>
    <w:p w14:paraId="4CF69699" w14:textId="159892E2" w:rsidR="00703F67" w:rsidRPr="003810C5" w:rsidRDefault="00703F67" w:rsidP="00703F67">
      <w:pPr>
        <w:spacing w:after="0" w:line="276" w:lineRule="auto"/>
        <w:ind w:left="567"/>
        <w:jc w:val="center"/>
        <w:rPr>
          <w:b/>
          <w:noProof/>
          <w:sz w:val="22"/>
          <w:szCs w:val="22"/>
        </w:rPr>
      </w:pPr>
      <w:r w:rsidRPr="003810C5">
        <w:rPr>
          <w:b/>
          <w:sz w:val="22"/>
          <w:szCs w:val="22"/>
        </w:rPr>
        <w:t>Прейскурант на бюро пропусков</w:t>
      </w:r>
    </w:p>
    <w:p w14:paraId="5A3C107C" w14:textId="5E4454DA" w:rsidR="00703F67" w:rsidRPr="00BA22E7" w:rsidRDefault="00BA22E7" w:rsidP="00BA22E7">
      <w:pPr>
        <w:spacing w:after="0" w:line="276" w:lineRule="auto"/>
        <w:ind w:left="567"/>
        <w:rPr>
          <w:noProof/>
          <w:sz w:val="22"/>
          <w:szCs w:val="22"/>
        </w:rPr>
      </w:pPr>
      <w:r w:rsidRPr="00BA22E7">
        <w:rPr>
          <w:noProof/>
          <w:sz w:val="22"/>
          <w:szCs w:val="22"/>
        </w:rPr>
        <w:drawing>
          <wp:inline distT="0" distB="0" distL="0" distR="0" wp14:anchorId="6135F6E6" wp14:editId="7FE06CD6">
            <wp:extent cx="4714875" cy="712548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4716535" cy="7127997"/>
                    </a:xfrm>
                    <a:prstGeom prst="rect">
                      <a:avLst/>
                    </a:prstGeom>
                  </pic:spPr>
                </pic:pic>
              </a:graphicData>
            </a:graphic>
          </wp:inline>
        </w:drawing>
      </w:r>
    </w:p>
    <w:p w14:paraId="7E54A7F4" w14:textId="77777777" w:rsidR="001D0282" w:rsidRPr="003810C5" w:rsidRDefault="001D0282" w:rsidP="00177F2C">
      <w:pPr>
        <w:rPr>
          <w:b/>
          <w:sz w:val="22"/>
          <w:szCs w:val="22"/>
        </w:rPr>
      </w:pPr>
      <w:r w:rsidRPr="003810C5">
        <w:rPr>
          <w:b/>
          <w:sz w:val="22"/>
          <w:szCs w:val="22"/>
        </w:rPr>
        <w:t>ПОДПИСИ СТОРОН:</w:t>
      </w:r>
    </w:p>
    <w:p w14:paraId="10BC3D92" w14:textId="77777777" w:rsidR="001D0282" w:rsidRPr="003810C5" w:rsidRDefault="001D0282" w:rsidP="001D028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1D0282" w:rsidRPr="003810C5" w14:paraId="71E1C1E0" w14:textId="77777777" w:rsidTr="00CB4313">
        <w:tc>
          <w:tcPr>
            <w:tcW w:w="4998" w:type="dxa"/>
            <w:shd w:val="clear" w:color="auto" w:fill="auto"/>
          </w:tcPr>
          <w:p w14:paraId="2092BC51" w14:textId="13673BA2" w:rsidR="001D0282" w:rsidRPr="003810C5" w:rsidRDefault="00BF1AC6" w:rsidP="00CB4313">
            <w:pPr>
              <w:spacing w:after="0"/>
              <w:contextualSpacing/>
              <w:rPr>
                <w:sz w:val="22"/>
                <w:szCs w:val="22"/>
              </w:rPr>
            </w:pPr>
            <w:r>
              <w:rPr>
                <w:b/>
                <w:sz w:val="22"/>
                <w:szCs w:val="22"/>
              </w:rPr>
              <w:t>Подрядчик</w:t>
            </w:r>
            <w:r w:rsidR="001D0282" w:rsidRPr="003810C5">
              <w:rPr>
                <w:b/>
                <w:sz w:val="22"/>
                <w:szCs w:val="22"/>
              </w:rPr>
              <w:t>:</w:t>
            </w:r>
          </w:p>
          <w:p w14:paraId="384F44B2" w14:textId="77777777" w:rsidR="001D0282" w:rsidRPr="003810C5" w:rsidRDefault="001D0282" w:rsidP="00CB4313">
            <w:pPr>
              <w:spacing w:after="0"/>
              <w:contextualSpacing/>
              <w:rPr>
                <w:sz w:val="22"/>
                <w:szCs w:val="22"/>
              </w:rPr>
            </w:pPr>
          </w:p>
          <w:p w14:paraId="540B2F43" w14:textId="77777777" w:rsidR="001D0282" w:rsidRPr="003810C5" w:rsidRDefault="001D0282" w:rsidP="00CB4313">
            <w:pPr>
              <w:spacing w:after="0"/>
              <w:contextualSpacing/>
              <w:rPr>
                <w:sz w:val="22"/>
                <w:szCs w:val="22"/>
              </w:rPr>
            </w:pPr>
          </w:p>
          <w:p w14:paraId="4C210BEF" w14:textId="77777777" w:rsidR="001D0282" w:rsidRPr="003810C5" w:rsidRDefault="001D0282" w:rsidP="00CB4313">
            <w:pPr>
              <w:spacing w:after="0"/>
              <w:contextualSpacing/>
              <w:rPr>
                <w:sz w:val="22"/>
                <w:szCs w:val="22"/>
              </w:rPr>
            </w:pPr>
            <w:r w:rsidRPr="003810C5">
              <w:rPr>
                <w:sz w:val="22"/>
                <w:szCs w:val="22"/>
              </w:rPr>
              <w:t xml:space="preserve">______________ /___________/  </w:t>
            </w:r>
          </w:p>
          <w:p w14:paraId="2AD3AD90" w14:textId="2DB5EB75" w:rsidR="001D0282" w:rsidRPr="003810C5" w:rsidRDefault="00BA22E7" w:rsidP="00CB4313">
            <w:pPr>
              <w:spacing w:after="0"/>
              <w:contextualSpacing/>
              <w:rPr>
                <w:rFonts w:eastAsia="Calibri"/>
                <w:sz w:val="22"/>
                <w:szCs w:val="22"/>
                <w:lang w:eastAsia="en-US"/>
              </w:rPr>
            </w:pPr>
            <w:r>
              <w:rPr>
                <w:sz w:val="22"/>
                <w:szCs w:val="22"/>
              </w:rPr>
              <w:t>М.П</w:t>
            </w:r>
            <w:r w:rsidR="001D0282" w:rsidRPr="003810C5">
              <w:rPr>
                <w:sz w:val="22"/>
                <w:szCs w:val="22"/>
              </w:rPr>
              <w:t>.</w:t>
            </w:r>
          </w:p>
        </w:tc>
        <w:tc>
          <w:tcPr>
            <w:tcW w:w="4998" w:type="dxa"/>
            <w:shd w:val="clear" w:color="auto" w:fill="auto"/>
          </w:tcPr>
          <w:p w14:paraId="15B629B5" w14:textId="77777777" w:rsidR="001D0282" w:rsidRPr="003810C5" w:rsidRDefault="001D0282" w:rsidP="00CB4313">
            <w:pPr>
              <w:spacing w:after="0"/>
              <w:contextualSpacing/>
              <w:rPr>
                <w:b/>
                <w:sz w:val="22"/>
                <w:szCs w:val="22"/>
              </w:rPr>
            </w:pPr>
            <w:r w:rsidRPr="003810C5">
              <w:rPr>
                <w:b/>
                <w:sz w:val="22"/>
                <w:szCs w:val="22"/>
              </w:rPr>
              <w:t>Заказчик:</w:t>
            </w:r>
          </w:p>
          <w:p w14:paraId="086AC7AB" w14:textId="77777777" w:rsidR="001D0282" w:rsidRPr="003810C5" w:rsidRDefault="001D0282" w:rsidP="00CB4313">
            <w:pPr>
              <w:spacing w:after="0"/>
              <w:contextualSpacing/>
              <w:rPr>
                <w:sz w:val="22"/>
                <w:szCs w:val="22"/>
              </w:rPr>
            </w:pPr>
          </w:p>
          <w:p w14:paraId="037AA678" w14:textId="77777777" w:rsidR="001D0282" w:rsidRPr="003810C5" w:rsidRDefault="001D0282" w:rsidP="00CB4313">
            <w:pPr>
              <w:spacing w:after="0"/>
              <w:contextualSpacing/>
              <w:rPr>
                <w:sz w:val="22"/>
                <w:szCs w:val="22"/>
              </w:rPr>
            </w:pPr>
          </w:p>
          <w:p w14:paraId="1350F7AD" w14:textId="77777777" w:rsidR="001D0282" w:rsidRPr="003810C5" w:rsidRDefault="001D0282" w:rsidP="00CB4313">
            <w:pPr>
              <w:spacing w:after="0"/>
              <w:contextualSpacing/>
              <w:rPr>
                <w:sz w:val="22"/>
                <w:szCs w:val="22"/>
              </w:rPr>
            </w:pPr>
            <w:r w:rsidRPr="003810C5">
              <w:rPr>
                <w:sz w:val="22"/>
                <w:szCs w:val="22"/>
              </w:rPr>
              <w:t>______________ С.В. Прийма</w:t>
            </w:r>
          </w:p>
          <w:p w14:paraId="243A7686" w14:textId="59D3BA55" w:rsidR="001D0282" w:rsidRPr="003810C5" w:rsidRDefault="00BA22E7" w:rsidP="00CB4313">
            <w:pPr>
              <w:spacing w:after="0"/>
              <w:contextualSpacing/>
              <w:rPr>
                <w:rFonts w:eastAsia="Calibri"/>
                <w:sz w:val="22"/>
                <w:szCs w:val="22"/>
                <w:lang w:eastAsia="en-US"/>
              </w:rPr>
            </w:pPr>
            <w:r>
              <w:rPr>
                <w:sz w:val="22"/>
                <w:szCs w:val="22"/>
              </w:rPr>
              <w:t>М.П</w:t>
            </w:r>
            <w:r w:rsidR="001D0282" w:rsidRPr="003810C5">
              <w:rPr>
                <w:sz w:val="22"/>
                <w:szCs w:val="22"/>
              </w:rPr>
              <w:t>.</w:t>
            </w:r>
          </w:p>
        </w:tc>
      </w:tr>
    </w:tbl>
    <w:p w14:paraId="23D8B17B" w14:textId="77777777" w:rsidR="00656305" w:rsidRDefault="00656305" w:rsidP="00B924E9">
      <w:pPr>
        <w:spacing w:after="0" w:line="276" w:lineRule="auto"/>
        <w:ind w:left="5670"/>
        <w:jc w:val="left"/>
        <w:rPr>
          <w:sz w:val="22"/>
          <w:szCs w:val="22"/>
        </w:rPr>
      </w:pPr>
    </w:p>
    <w:p w14:paraId="639BC7B9" w14:textId="77777777" w:rsidR="00177F2C" w:rsidRDefault="00177F2C" w:rsidP="00B924E9">
      <w:pPr>
        <w:spacing w:after="0" w:line="276" w:lineRule="auto"/>
        <w:ind w:left="5670"/>
        <w:jc w:val="left"/>
        <w:rPr>
          <w:sz w:val="22"/>
          <w:szCs w:val="22"/>
        </w:rPr>
      </w:pPr>
    </w:p>
    <w:p w14:paraId="3356104D" w14:textId="77777777" w:rsidR="00177F2C" w:rsidRDefault="00177F2C" w:rsidP="00B924E9">
      <w:pPr>
        <w:spacing w:after="0" w:line="276" w:lineRule="auto"/>
        <w:ind w:left="5670"/>
        <w:jc w:val="left"/>
        <w:rPr>
          <w:sz w:val="22"/>
          <w:szCs w:val="22"/>
        </w:rPr>
      </w:pPr>
    </w:p>
    <w:p w14:paraId="7ECDBC36" w14:textId="5B1731A7" w:rsidR="00B924E9" w:rsidRPr="00B924E9" w:rsidRDefault="00D15AE8" w:rsidP="00B924E9">
      <w:pPr>
        <w:spacing w:after="0" w:line="276" w:lineRule="auto"/>
        <w:ind w:left="5670"/>
        <w:jc w:val="left"/>
        <w:rPr>
          <w:b/>
          <w:sz w:val="22"/>
          <w:szCs w:val="22"/>
        </w:rPr>
      </w:pPr>
      <w:r>
        <w:rPr>
          <w:sz w:val="22"/>
          <w:szCs w:val="22"/>
        </w:rPr>
        <w:lastRenderedPageBreak/>
        <w:t>Приложение №4</w:t>
      </w:r>
    </w:p>
    <w:p w14:paraId="35BA4E2B" w14:textId="77777777" w:rsidR="00B924E9" w:rsidRPr="00B924E9" w:rsidRDefault="00B924E9" w:rsidP="00B924E9">
      <w:pPr>
        <w:spacing w:after="0" w:line="276" w:lineRule="auto"/>
        <w:ind w:left="5670"/>
        <w:jc w:val="left"/>
        <w:rPr>
          <w:sz w:val="22"/>
          <w:szCs w:val="22"/>
        </w:rPr>
      </w:pPr>
      <w:r w:rsidRPr="00B924E9">
        <w:rPr>
          <w:sz w:val="22"/>
          <w:szCs w:val="22"/>
        </w:rPr>
        <w:t>к Договору от _______№____________</w:t>
      </w:r>
    </w:p>
    <w:p w14:paraId="4755867C" w14:textId="77777777" w:rsidR="00B924E9" w:rsidRPr="00B924E9" w:rsidRDefault="00B924E9" w:rsidP="00B924E9">
      <w:pPr>
        <w:spacing w:after="0" w:line="276" w:lineRule="auto"/>
        <w:jc w:val="left"/>
        <w:rPr>
          <w:b/>
          <w:i/>
          <w:sz w:val="22"/>
          <w:szCs w:val="22"/>
          <w:u w:val="single"/>
        </w:rPr>
      </w:pPr>
    </w:p>
    <w:p w14:paraId="424987E2" w14:textId="46F82BDA" w:rsidR="00B924E9" w:rsidRPr="00656305" w:rsidRDefault="00B924E9" w:rsidP="00656305">
      <w:pPr>
        <w:spacing w:after="160" w:line="259" w:lineRule="auto"/>
        <w:jc w:val="left"/>
        <w:rPr>
          <w:rFonts w:eastAsia="Calibri"/>
          <w:b/>
          <w:i/>
          <w:color w:val="FF0000"/>
          <w:sz w:val="22"/>
          <w:szCs w:val="22"/>
          <w:lang w:eastAsia="en-US"/>
        </w:rPr>
      </w:pPr>
      <w:r w:rsidRPr="00B924E9">
        <w:rPr>
          <w:rFonts w:eastAsia="Calibri"/>
          <w:b/>
          <w:i/>
          <w:color w:val="FF0000"/>
          <w:sz w:val="22"/>
          <w:szCs w:val="22"/>
          <w:lang w:eastAsia="en-US"/>
        </w:rPr>
        <w:t xml:space="preserve">Форма </w:t>
      </w:r>
    </w:p>
    <w:p w14:paraId="3E663EC0" w14:textId="5895B200" w:rsidR="00656305" w:rsidRPr="00656305" w:rsidRDefault="00656305" w:rsidP="00656305">
      <w:pPr>
        <w:spacing w:after="0" w:line="259" w:lineRule="auto"/>
        <w:jc w:val="center"/>
        <w:rPr>
          <w:rFonts w:eastAsia="Calibri"/>
          <w:b/>
          <w:bCs/>
          <w:sz w:val="22"/>
          <w:szCs w:val="22"/>
          <w:lang w:eastAsia="en-US"/>
        </w:rPr>
      </w:pPr>
      <w:r w:rsidRPr="00656305">
        <w:rPr>
          <w:b/>
          <w:bCs/>
          <w:snapToGrid w:val="0"/>
          <w:sz w:val="22"/>
          <w:szCs w:val="22"/>
        </w:rPr>
        <w:t xml:space="preserve">Акт сдачи – приемки выполненных работ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656305" w:rsidRPr="001E793D" w14:paraId="6DC6238F" w14:textId="77777777" w:rsidTr="00177F2C">
        <w:trPr>
          <w:trHeight w:val="6301"/>
          <w:jc w:val="center"/>
        </w:trPr>
        <w:tc>
          <w:tcPr>
            <w:tcW w:w="10201" w:type="dxa"/>
            <w:shd w:val="clear" w:color="auto" w:fill="auto"/>
          </w:tcPr>
          <w:p w14:paraId="738229C8" w14:textId="77777777" w:rsidR="00656305" w:rsidRPr="001E793D" w:rsidRDefault="00656305" w:rsidP="007A187F">
            <w:pPr>
              <w:spacing w:after="0" w:line="276" w:lineRule="auto"/>
              <w:rPr>
                <w:rFonts w:eastAsia="Calibri"/>
                <w:b/>
                <w:sz w:val="22"/>
                <w:szCs w:val="22"/>
                <w:lang w:eastAsia="en-US"/>
              </w:rPr>
            </w:pPr>
          </w:p>
          <w:p w14:paraId="6389DC49" w14:textId="036E52F9" w:rsidR="00656305" w:rsidRPr="001E793D" w:rsidRDefault="00656305" w:rsidP="007A187F">
            <w:pPr>
              <w:spacing w:after="0" w:line="276" w:lineRule="auto"/>
              <w:rPr>
                <w:b/>
                <w:bCs/>
                <w:iCs/>
                <w:sz w:val="22"/>
                <w:szCs w:val="22"/>
              </w:rPr>
            </w:pPr>
            <w:r w:rsidRPr="001E793D">
              <w:rPr>
                <w:rFonts w:eastAsia="Calibri"/>
                <w:b/>
                <w:sz w:val="22"/>
                <w:szCs w:val="22"/>
                <w:lang w:eastAsia="en-US"/>
              </w:rPr>
              <w:t xml:space="preserve">РЕКВИЗИТЫ </w:t>
            </w:r>
            <w:r w:rsidR="00F66A40">
              <w:rPr>
                <w:rFonts w:eastAsia="Calibri"/>
                <w:b/>
                <w:sz w:val="22"/>
                <w:szCs w:val="22"/>
                <w:lang w:eastAsia="en-US"/>
              </w:rPr>
              <w:t>ПОДРЯДЧИКА</w:t>
            </w:r>
          </w:p>
          <w:p w14:paraId="0D423AA6" w14:textId="77777777" w:rsidR="00656305" w:rsidRPr="001E793D" w:rsidRDefault="00656305" w:rsidP="007A187F">
            <w:pPr>
              <w:spacing w:after="0" w:line="276" w:lineRule="auto"/>
              <w:rPr>
                <w:rFonts w:eastAsia="Calibri"/>
                <w:b/>
                <w:bCs/>
                <w:sz w:val="22"/>
                <w:szCs w:val="22"/>
              </w:rPr>
            </w:pPr>
          </w:p>
          <w:p w14:paraId="40D0B06C" w14:textId="77777777" w:rsidR="00656305" w:rsidRPr="001E793D" w:rsidRDefault="00656305" w:rsidP="007A187F">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210CE8F7" w14:textId="77777777" w:rsidR="00656305" w:rsidRPr="001E793D" w:rsidRDefault="00656305" w:rsidP="007A187F">
            <w:pPr>
              <w:spacing w:after="0" w:line="276" w:lineRule="auto"/>
              <w:rPr>
                <w:rFonts w:eastAsia="Calibri"/>
                <w:b/>
                <w:bCs/>
                <w:sz w:val="22"/>
                <w:szCs w:val="22"/>
              </w:rPr>
            </w:pPr>
          </w:p>
          <w:p w14:paraId="07521B62" w14:textId="77777777" w:rsidR="00656305" w:rsidRPr="001E793D" w:rsidRDefault="00656305" w:rsidP="007A187F">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73F1354C" w14:textId="77777777" w:rsidR="00656305" w:rsidRPr="001E793D" w:rsidRDefault="00656305" w:rsidP="007A187F">
            <w:pPr>
              <w:spacing w:after="0" w:line="276" w:lineRule="auto"/>
              <w:rPr>
                <w:rFonts w:eastAsia="Calibri"/>
                <w:b/>
                <w:bCs/>
                <w:sz w:val="22"/>
                <w:szCs w:val="22"/>
              </w:rPr>
            </w:pPr>
            <w:r w:rsidRPr="001E793D">
              <w:rPr>
                <w:rFonts w:eastAsia="Calibri"/>
                <w:b/>
                <w:bCs/>
                <w:sz w:val="22"/>
                <w:szCs w:val="22"/>
              </w:rPr>
              <w:t>Заказчик:</w:t>
            </w:r>
          </w:p>
          <w:p w14:paraId="07969561" w14:textId="77777777" w:rsidR="00656305" w:rsidRPr="001E793D" w:rsidRDefault="00656305" w:rsidP="007A187F">
            <w:pPr>
              <w:spacing w:after="0" w:line="276" w:lineRule="auto"/>
              <w:rPr>
                <w:rFonts w:eastAsia="Calibri"/>
                <w:b/>
                <w:bCs/>
                <w:sz w:val="22"/>
                <w:szCs w:val="22"/>
              </w:rPr>
            </w:pPr>
            <w:r w:rsidRPr="001E793D">
              <w:rPr>
                <w:rFonts w:eastAsia="Calibri"/>
                <w:b/>
                <w:bCs/>
                <w:sz w:val="22"/>
                <w:szCs w:val="22"/>
              </w:rPr>
              <w:t>Адрес:</w:t>
            </w:r>
          </w:p>
          <w:p w14:paraId="36ED6BF4" w14:textId="77777777" w:rsidR="00656305" w:rsidRPr="001E793D" w:rsidRDefault="00656305" w:rsidP="007A187F">
            <w:pPr>
              <w:spacing w:after="0" w:line="276" w:lineRule="auto"/>
              <w:rPr>
                <w:rFonts w:eastAsia="Calibri"/>
                <w:b/>
                <w:bCs/>
                <w:sz w:val="22"/>
                <w:szCs w:val="22"/>
              </w:rPr>
            </w:pPr>
            <w:r w:rsidRPr="001E793D">
              <w:rPr>
                <w:rFonts w:eastAsia="Calibri"/>
                <w:b/>
                <w:bCs/>
                <w:sz w:val="22"/>
                <w:szCs w:val="22"/>
              </w:rPr>
              <w:t>Договор:</w:t>
            </w:r>
          </w:p>
          <w:p w14:paraId="4D532E94" w14:textId="77777777" w:rsidR="00656305" w:rsidRPr="001E793D" w:rsidRDefault="00656305" w:rsidP="007A187F">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656305" w:rsidRPr="001E793D" w14:paraId="12F989FA" w14:textId="77777777" w:rsidTr="007A187F">
              <w:tc>
                <w:tcPr>
                  <w:tcW w:w="704" w:type="dxa"/>
                  <w:tcBorders>
                    <w:bottom w:val="single" w:sz="4" w:space="0" w:color="auto"/>
                  </w:tcBorders>
                  <w:shd w:val="clear" w:color="auto" w:fill="auto"/>
                </w:tcPr>
                <w:p w14:paraId="0B2ED3C9"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1E7F8EB4"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1E924A36"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6D35C3A5"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429F7C77"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7B76ADE1" w14:textId="77777777" w:rsidR="00656305" w:rsidRPr="001E793D" w:rsidRDefault="00656305" w:rsidP="007A187F">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656305" w:rsidRPr="001E793D" w14:paraId="2F1B1EA3" w14:textId="77777777" w:rsidTr="007A187F">
              <w:tc>
                <w:tcPr>
                  <w:tcW w:w="704" w:type="dxa"/>
                  <w:tcBorders>
                    <w:bottom w:val="single" w:sz="4" w:space="0" w:color="auto"/>
                  </w:tcBorders>
                  <w:shd w:val="clear" w:color="auto" w:fill="auto"/>
                </w:tcPr>
                <w:p w14:paraId="0A2EEB67" w14:textId="77777777"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45098F02" w14:textId="77777777" w:rsidR="00656305" w:rsidRPr="001E793D" w:rsidRDefault="00656305" w:rsidP="007A187F">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1AC0093C" w14:textId="77777777" w:rsidR="00656305" w:rsidRPr="001E793D" w:rsidRDefault="00656305" w:rsidP="007A187F">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542EFD8A" w14:textId="77777777" w:rsidR="00656305" w:rsidRPr="001E793D" w:rsidRDefault="00656305" w:rsidP="007A187F">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29C1808F" w14:textId="77777777" w:rsidR="00656305" w:rsidRPr="001E793D" w:rsidRDefault="00656305" w:rsidP="007A187F">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7F6DB73A" w14:textId="77777777" w:rsidR="00656305" w:rsidRPr="001E793D" w:rsidRDefault="00656305" w:rsidP="007A187F">
                  <w:pPr>
                    <w:spacing w:after="0" w:line="276" w:lineRule="auto"/>
                    <w:rPr>
                      <w:rFonts w:eastAsia="Calibri"/>
                      <w:sz w:val="22"/>
                      <w:szCs w:val="22"/>
                      <w:lang w:eastAsia="en-US"/>
                    </w:rPr>
                  </w:pPr>
                </w:p>
              </w:tc>
            </w:tr>
            <w:tr w:rsidR="00656305" w:rsidRPr="001E793D" w14:paraId="10C4394D" w14:textId="77777777" w:rsidTr="007A187F">
              <w:tc>
                <w:tcPr>
                  <w:tcW w:w="704" w:type="dxa"/>
                  <w:tcBorders>
                    <w:top w:val="single" w:sz="4" w:space="0" w:color="auto"/>
                    <w:left w:val="nil"/>
                    <w:bottom w:val="nil"/>
                    <w:right w:val="nil"/>
                  </w:tcBorders>
                  <w:shd w:val="clear" w:color="auto" w:fill="auto"/>
                </w:tcPr>
                <w:p w14:paraId="3E7322B7" w14:textId="77777777" w:rsidR="00656305" w:rsidRPr="001E793D" w:rsidRDefault="00656305" w:rsidP="007A187F">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6207959A" w14:textId="77777777" w:rsidR="00656305" w:rsidRPr="001E793D" w:rsidRDefault="00656305" w:rsidP="007A187F">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58032DF4" w14:textId="77777777" w:rsidR="00656305" w:rsidRPr="001E793D" w:rsidRDefault="00656305" w:rsidP="007A187F">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0D06D0E5" w14:textId="77777777" w:rsidR="00656305" w:rsidRPr="001E793D" w:rsidRDefault="00656305" w:rsidP="007A187F">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988A034" w14:textId="77777777" w:rsidR="00656305" w:rsidRPr="001E793D" w:rsidRDefault="00656305" w:rsidP="007A187F">
                  <w:pPr>
                    <w:spacing w:after="0" w:line="276" w:lineRule="auto"/>
                    <w:jc w:val="left"/>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6976E1E0" w14:textId="77777777" w:rsidR="00656305" w:rsidRPr="001E793D" w:rsidRDefault="00656305" w:rsidP="007A187F">
                  <w:pPr>
                    <w:spacing w:after="0" w:line="276" w:lineRule="auto"/>
                    <w:rPr>
                      <w:rFonts w:eastAsia="Calibri"/>
                      <w:sz w:val="22"/>
                      <w:szCs w:val="22"/>
                      <w:lang w:eastAsia="en-US"/>
                    </w:rPr>
                  </w:pPr>
                </w:p>
              </w:tc>
            </w:tr>
            <w:tr w:rsidR="00656305" w:rsidRPr="001E793D" w14:paraId="06EC3521" w14:textId="77777777" w:rsidTr="007A187F">
              <w:tc>
                <w:tcPr>
                  <w:tcW w:w="704" w:type="dxa"/>
                  <w:tcBorders>
                    <w:top w:val="nil"/>
                    <w:left w:val="nil"/>
                    <w:bottom w:val="nil"/>
                    <w:right w:val="nil"/>
                  </w:tcBorders>
                  <w:shd w:val="clear" w:color="auto" w:fill="auto"/>
                </w:tcPr>
                <w:p w14:paraId="52D6FA2A" w14:textId="77777777" w:rsidR="00656305" w:rsidRPr="001E793D" w:rsidRDefault="00656305" w:rsidP="007A187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C480A22" w14:textId="77777777" w:rsidR="00656305" w:rsidRPr="001E793D" w:rsidRDefault="00656305" w:rsidP="007A187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2B96AE8" w14:textId="77777777" w:rsidR="00656305" w:rsidRPr="001E793D" w:rsidRDefault="00656305" w:rsidP="007A187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6E4714BB" w14:textId="77777777" w:rsidR="00656305" w:rsidRPr="001E793D" w:rsidRDefault="00656305" w:rsidP="007A187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7F32A98" w14:textId="77777777" w:rsidR="00656305" w:rsidRPr="001E793D" w:rsidRDefault="00656305" w:rsidP="007A187F">
                  <w:pPr>
                    <w:spacing w:after="0" w:line="276" w:lineRule="auto"/>
                    <w:jc w:val="left"/>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06B5C8FD" w14:textId="77777777" w:rsidR="00656305" w:rsidRPr="001E793D" w:rsidRDefault="00656305" w:rsidP="007A187F">
                  <w:pPr>
                    <w:spacing w:after="0" w:line="276" w:lineRule="auto"/>
                    <w:rPr>
                      <w:rFonts w:eastAsia="Calibri"/>
                      <w:sz w:val="22"/>
                      <w:szCs w:val="22"/>
                      <w:lang w:eastAsia="en-US"/>
                    </w:rPr>
                  </w:pPr>
                </w:p>
              </w:tc>
            </w:tr>
            <w:tr w:rsidR="00656305" w:rsidRPr="001E793D" w14:paraId="1F7AFCEE" w14:textId="77777777" w:rsidTr="007A187F">
              <w:tc>
                <w:tcPr>
                  <w:tcW w:w="704" w:type="dxa"/>
                  <w:tcBorders>
                    <w:top w:val="nil"/>
                    <w:left w:val="nil"/>
                    <w:bottom w:val="nil"/>
                    <w:right w:val="nil"/>
                  </w:tcBorders>
                  <w:shd w:val="clear" w:color="auto" w:fill="auto"/>
                </w:tcPr>
                <w:p w14:paraId="2EBEF4B4" w14:textId="77777777" w:rsidR="00656305" w:rsidRPr="001E793D" w:rsidRDefault="00656305" w:rsidP="007A187F">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6EBE5C54" w14:textId="77777777" w:rsidR="00656305" w:rsidRPr="001E793D" w:rsidRDefault="00656305" w:rsidP="007A187F">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7E8F289" w14:textId="77777777" w:rsidR="00656305" w:rsidRPr="001E793D" w:rsidRDefault="00656305" w:rsidP="007A187F">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5EAD3A86" w14:textId="77777777" w:rsidR="00656305" w:rsidRPr="001E793D" w:rsidRDefault="00656305" w:rsidP="007A187F">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6AB0ED5" w14:textId="77777777" w:rsidR="00656305" w:rsidRPr="001E793D" w:rsidRDefault="00656305" w:rsidP="007A187F">
                  <w:pPr>
                    <w:spacing w:after="0" w:line="276" w:lineRule="auto"/>
                    <w:jc w:val="left"/>
                    <w:rPr>
                      <w:rFonts w:eastAsia="Calibri"/>
                      <w:b/>
                      <w:sz w:val="22"/>
                      <w:szCs w:val="22"/>
                      <w:lang w:eastAsia="en-US"/>
                    </w:rPr>
                  </w:pPr>
                  <w:r w:rsidRPr="001E793D">
                    <w:rPr>
                      <w:rFonts w:eastAsia="Calibri"/>
                      <w:b/>
                      <w:sz w:val="22"/>
                      <w:szCs w:val="22"/>
                      <w:lang w:eastAsia="en-US"/>
                    </w:rPr>
                    <w:t xml:space="preserve">Всего </w:t>
                  </w:r>
                </w:p>
                <w:p w14:paraId="5B64C749" w14:textId="77777777" w:rsidR="00656305" w:rsidRPr="001E793D" w:rsidRDefault="00656305" w:rsidP="007A187F">
                  <w:pPr>
                    <w:spacing w:after="0" w:line="276" w:lineRule="auto"/>
                    <w:jc w:val="left"/>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443E276B" w14:textId="77777777" w:rsidR="00656305" w:rsidRPr="001E793D" w:rsidRDefault="00656305" w:rsidP="007A187F">
                  <w:pPr>
                    <w:spacing w:after="0" w:line="276" w:lineRule="auto"/>
                    <w:rPr>
                      <w:rFonts w:eastAsia="Calibri"/>
                      <w:sz w:val="22"/>
                      <w:szCs w:val="22"/>
                      <w:lang w:eastAsia="en-US"/>
                    </w:rPr>
                  </w:pPr>
                </w:p>
              </w:tc>
            </w:tr>
          </w:tbl>
          <w:p w14:paraId="4C45EDC2" w14:textId="77777777" w:rsidR="00656305" w:rsidRPr="001E793D" w:rsidRDefault="00656305" w:rsidP="007A187F">
            <w:pPr>
              <w:spacing w:after="0" w:line="276" w:lineRule="auto"/>
              <w:rPr>
                <w:rFonts w:eastAsia="Calibri"/>
                <w:b/>
                <w:sz w:val="22"/>
                <w:szCs w:val="22"/>
                <w:lang w:eastAsia="en-US"/>
              </w:rPr>
            </w:pPr>
          </w:p>
          <w:p w14:paraId="31BF0744" w14:textId="0564357A" w:rsidR="00656305" w:rsidRPr="001E793D" w:rsidRDefault="00656305" w:rsidP="007A187F">
            <w:pPr>
              <w:spacing w:after="0" w:line="276" w:lineRule="auto"/>
              <w:rPr>
                <w:rFonts w:eastAsia="Calibri"/>
                <w:i/>
                <w:iCs/>
                <w:sz w:val="22"/>
                <w:szCs w:val="22"/>
              </w:rPr>
            </w:pPr>
            <w:r w:rsidRPr="001E793D">
              <w:rPr>
                <w:rFonts w:eastAsia="Calibri"/>
                <w:i/>
                <w:iCs/>
                <w:sz w:val="22"/>
                <w:szCs w:val="22"/>
              </w:rPr>
              <w:t xml:space="preserve">Всего </w:t>
            </w:r>
            <w:r w:rsidR="00761A3F">
              <w:rPr>
                <w:rFonts w:eastAsia="Calibri"/>
                <w:i/>
                <w:iCs/>
                <w:sz w:val="22"/>
                <w:szCs w:val="22"/>
              </w:rPr>
              <w:t xml:space="preserve">выполнено работ </w:t>
            </w:r>
            <w:r w:rsidR="00761A3F" w:rsidRPr="001E793D">
              <w:rPr>
                <w:rFonts w:eastAsia="Calibri"/>
                <w:i/>
                <w:iCs/>
                <w:sz w:val="22"/>
                <w:szCs w:val="22"/>
              </w:rPr>
              <w:t>на</w:t>
            </w:r>
            <w:r w:rsidRPr="001E793D">
              <w:rPr>
                <w:rFonts w:eastAsia="Calibri"/>
                <w:i/>
                <w:iCs/>
                <w:sz w:val="22"/>
                <w:szCs w:val="22"/>
              </w:rPr>
              <w:t xml:space="preserve"> сумму: _________________________________________________________</w:t>
            </w:r>
          </w:p>
          <w:p w14:paraId="088682BD" w14:textId="77777777" w:rsidR="00656305" w:rsidRPr="001E793D" w:rsidRDefault="00656305" w:rsidP="007A187F">
            <w:pPr>
              <w:spacing w:after="0" w:line="276" w:lineRule="auto"/>
              <w:rPr>
                <w:rFonts w:eastAsia="Calibri"/>
                <w:i/>
                <w:iCs/>
                <w:sz w:val="22"/>
                <w:szCs w:val="22"/>
              </w:rPr>
            </w:pPr>
          </w:p>
          <w:p w14:paraId="2B5247A1" w14:textId="27413A40" w:rsidR="00656305" w:rsidRPr="001E793D" w:rsidRDefault="00656305" w:rsidP="007A187F">
            <w:pPr>
              <w:spacing w:after="0" w:line="276" w:lineRule="auto"/>
              <w:rPr>
                <w:rFonts w:eastAsia="Calibri"/>
                <w:sz w:val="22"/>
                <w:szCs w:val="22"/>
              </w:rPr>
            </w:pPr>
            <w:r w:rsidRPr="001E793D">
              <w:rPr>
                <w:rFonts w:eastAsia="Calibri"/>
                <w:sz w:val="22"/>
                <w:szCs w:val="22"/>
              </w:rPr>
              <w:t xml:space="preserve">Вышеперечисленные </w:t>
            </w:r>
            <w:r w:rsidR="00761A3F">
              <w:rPr>
                <w:rFonts w:eastAsia="Calibri"/>
                <w:sz w:val="22"/>
                <w:szCs w:val="22"/>
              </w:rPr>
              <w:t xml:space="preserve">работы </w:t>
            </w:r>
            <w:r w:rsidRPr="001E793D">
              <w:rPr>
                <w:rFonts w:eastAsia="Calibri"/>
                <w:sz w:val="22"/>
                <w:szCs w:val="22"/>
              </w:rPr>
              <w:t xml:space="preserve">выполнены полностью и в срок. Заказчик претензий по объему, качеству и срокам </w:t>
            </w:r>
            <w:r w:rsidR="00761A3F">
              <w:rPr>
                <w:rFonts w:eastAsia="Calibri"/>
                <w:sz w:val="22"/>
                <w:szCs w:val="22"/>
              </w:rPr>
              <w:t>выполненных работ</w:t>
            </w:r>
            <w:r w:rsidRPr="001E793D">
              <w:rPr>
                <w:rFonts w:eastAsia="Calibri"/>
                <w:sz w:val="22"/>
                <w:szCs w:val="22"/>
              </w:rPr>
              <w:t xml:space="preserve"> не имеет.</w:t>
            </w:r>
          </w:p>
          <w:p w14:paraId="0E92C375" w14:textId="77777777" w:rsidR="00656305" w:rsidRPr="001E793D" w:rsidRDefault="00656305" w:rsidP="007A187F">
            <w:pPr>
              <w:spacing w:after="0" w:line="276" w:lineRule="auto"/>
              <w:rPr>
                <w:rFonts w:eastAsia="Calibri"/>
                <w:sz w:val="22"/>
                <w:szCs w:val="22"/>
                <w:lang w:eastAsia="en-US"/>
              </w:rPr>
            </w:pPr>
          </w:p>
          <w:p w14:paraId="3B8C2890" w14:textId="38C9078D" w:rsidR="00656305" w:rsidRPr="001E793D" w:rsidRDefault="00F66A40" w:rsidP="007A187F">
            <w:pPr>
              <w:spacing w:after="0" w:line="276" w:lineRule="auto"/>
              <w:rPr>
                <w:rFonts w:eastAsia="Calibri"/>
                <w:sz w:val="22"/>
                <w:szCs w:val="22"/>
                <w:lang w:eastAsia="en-US"/>
              </w:rPr>
            </w:pPr>
            <w:r>
              <w:rPr>
                <w:rFonts w:eastAsia="Calibri"/>
                <w:sz w:val="22"/>
                <w:szCs w:val="22"/>
                <w:lang w:eastAsia="en-US"/>
              </w:rPr>
              <w:t>Подрядчик</w:t>
            </w:r>
            <w:r w:rsidR="00656305" w:rsidRPr="001E793D">
              <w:rPr>
                <w:rFonts w:eastAsia="Calibri"/>
                <w:sz w:val="22"/>
                <w:szCs w:val="22"/>
                <w:lang w:eastAsia="en-US"/>
              </w:rPr>
              <w:t>:</w:t>
            </w:r>
          </w:p>
          <w:p w14:paraId="0AFCE12D" w14:textId="77777777"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22572C0E" w14:textId="77777777"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 xml:space="preserve">                                                      М.п.</w:t>
            </w:r>
          </w:p>
          <w:p w14:paraId="0541CB1D" w14:textId="77777777" w:rsidR="00656305" w:rsidRPr="001E793D" w:rsidRDefault="00656305" w:rsidP="007A187F">
            <w:pPr>
              <w:spacing w:after="0" w:line="276" w:lineRule="auto"/>
              <w:rPr>
                <w:rFonts w:eastAsia="Calibri"/>
                <w:sz w:val="22"/>
                <w:szCs w:val="22"/>
                <w:lang w:eastAsia="en-US"/>
              </w:rPr>
            </w:pPr>
          </w:p>
          <w:p w14:paraId="20576639" w14:textId="43E26870"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Заказчик:</w:t>
            </w:r>
          </w:p>
          <w:p w14:paraId="53F94D4E" w14:textId="77777777"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1E1796CF" w14:textId="77777777" w:rsidR="00656305" w:rsidRPr="001E793D" w:rsidRDefault="00656305" w:rsidP="007A187F">
            <w:pPr>
              <w:spacing w:after="0" w:line="276" w:lineRule="auto"/>
              <w:rPr>
                <w:rFonts w:eastAsia="Calibri"/>
                <w:sz w:val="22"/>
                <w:szCs w:val="22"/>
                <w:lang w:eastAsia="en-US"/>
              </w:rPr>
            </w:pPr>
            <w:r w:rsidRPr="001E793D">
              <w:rPr>
                <w:rFonts w:eastAsia="Calibri"/>
                <w:sz w:val="22"/>
                <w:szCs w:val="22"/>
                <w:lang w:eastAsia="en-US"/>
              </w:rPr>
              <w:t xml:space="preserve">                                                      М.п.</w:t>
            </w:r>
          </w:p>
          <w:p w14:paraId="0A014524" w14:textId="77777777" w:rsidR="00656305" w:rsidRPr="001E793D" w:rsidRDefault="00656305" w:rsidP="007A187F">
            <w:pPr>
              <w:spacing w:after="0" w:line="276" w:lineRule="auto"/>
              <w:rPr>
                <w:rFonts w:eastAsia="Calibri"/>
                <w:i/>
                <w:sz w:val="22"/>
                <w:szCs w:val="22"/>
                <w:lang w:eastAsia="en-US"/>
              </w:rPr>
            </w:pPr>
            <w:r w:rsidRPr="001E793D">
              <w:rPr>
                <w:rFonts w:eastAsia="Calibri"/>
                <w:i/>
                <w:sz w:val="22"/>
                <w:szCs w:val="22"/>
                <w:lang w:eastAsia="en-US"/>
              </w:rPr>
              <w:t>Документ сформировал:_____________________________________________</w:t>
            </w:r>
          </w:p>
        </w:tc>
      </w:tr>
    </w:tbl>
    <w:p w14:paraId="377C6D5B" w14:textId="4D4ABB40" w:rsidR="00656305" w:rsidRPr="001E793D" w:rsidRDefault="00656305" w:rsidP="00656305">
      <w:pPr>
        <w:spacing w:after="0" w:line="276" w:lineRule="auto"/>
        <w:rPr>
          <w:b/>
          <w:sz w:val="22"/>
          <w:szCs w:val="22"/>
        </w:rPr>
      </w:pPr>
      <w:r w:rsidRPr="001E793D">
        <w:rPr>
          <w:b/>
          <w:sz w:val="22"/>
          <w:szCs w:val="22"/>
        </w:rPr>
        <w:t>ПОДПИСИ СТОРОН:</w:t>
      </w:r>
    </w:p>
    <w:tbl>
      <w:tblPr>
        <w:tblW w:w="0" w:type="auto"/>
        <w:tblLook w:val="04A0" w:firstRow="1" w:lastRow="0" w:firstColumn="1" w:lastColumn="0" w:noHBand="0" w:noVBand="1"/>
      </w:tblPr>
      <w:tblGrid>
        <w:gridCol w:w="4998"/>
        <w:gridCol w:w="4998"/>
      </w:tblGrid>
      <w:tr w:rsidR="00656305" w:rsidRPr="001E793D" w14:paraId="5AC3C630" w14:textId="77777777" w:rsidTr="007A187F">
        <w:tc>
          <w:tcPr>
            <w:tcW w:w="4998" w:type="dxa"/>
            <w:shd w:val="clear" w:color="auto" w:fill="auto"/>
          </w:tcPr>
          <w:p w14:paraId="22EAE405" w14:textId="4DE3DCFD" w:rsidR="00656305" w:rsidRPr="001E793D" w:rsidRDefault="00F66A40" w:rsidP="007A187F">
            <w:pPr>
              <w:spacing w:after="0" w:line="276" w:lineRule="auto"/>
              <w:contextualSpacing/>
              <w:rPr>
                <w:sz w:val="22"/>
                <w:szCs w:val="22"/>
              </w:rPr>
            </w:pPr>
            <w:r>
              <w:rPr>
                <w:sz w:val="22"/>
                <w:szCs w:val="22"/>
              </w:rPr>
              <w:t>Подрядчик</w:t>
            </w:r>
            <w:r w:rsidR="00656305" w:rsidRPr="001E793D">
              <w:rPr>
                <w:sz w:val="22"/>
                <w:szCs w:val="22"/>
              </w:rPr>
              <w:t>:</w:t>
            </w:r>
          </w:p>
          <w:p w14:paraId="283A6737" w14:textId="77777777" w:rsidR="00656305" w:rsidRPr="001E793D" w:rsidRDefault="00656305" w:rsidP="007A187F">
            <w:pPr>
              <w:spacing w:after="0" w:line="276" w:lineRule="auto"/>
              <w:contextualSpacing/>
              <w:rPr>
                <w:sz w:val="22"/>
                <w:szCs w:val="22"/>
              </w:rPr>
            </w:pPr>
            <w:r w:rsidRPr="001E793D">
              <w:rPr>
                <w:sz w:val="22"/>
                <w:szCs w:val="22"/>
              </w:rPr>
              <w:t xml:space="preserve">______________ /______________/  </w:t>
            </w:r>
          </w:p>
          <w:p w14:paraId="639662D3" w14:textId="77777777" w:rsidR="00656305" w:rsidRPr="001E793D" w:rsidRDefault="00656305" w:rsidP="007A187F">
            <w:pPr>
              <w:spacing w:after="0" w:line="276" w:lineRule="auto"/>
              <w:ind w:firstLine="567"/>
              <w:contextualSpacing/>
              <w:rPr>
                <w:rFonts w:eastAsia="Calibri"/>
                <w:sz w:val="22"/>
                <w:szCs w:val="22"/>
                <w:lang w:eastAsia="en-US"/>
              </w:rPr>
            </w:pPr>
          </w:p>
          <w:p w14:paraId="1B5A1B30" w14:textId="77777777" w:rsidR="00656305" w:rsidRPr="001E793D" w:rsidRDefault="00656305" w:rsidP="007A187F">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091E1320" w14:textId="68317B0E" w:rsidR="00656305" w:rsidRPr="00656305" w:rsidRDefault="00656305" w:rsidP="007A187F">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61D05FA8" w14:textId="77777777" w:rsidR="00656305" w:rsidRPr="001E793D" w:rsidRDefault="00656305" w:rsidP="007A187F">
            <w:pPr>
              <w:spacing w:after="0" w:line="276" w:lineRule="auto"/>
              <w:contextualSpacing/>
              <w:rPr>
                <w:sz w:val="22"/>
                <w:szCs w:val="22"/>
              </w:rPr>
            </w:pPr>
            <w:r w:rsidRPr="001E793D">
              <w:rPr>
                <w:sz w:val="22"/>
                <w:szCs w:val="22"/>
              </w:rPr>
              <w:t xml:space="preserve">______________ /______________/  </w:t>
            </w:r>
          </w:p>
          <w:p w14:paraId="11F2903E" w14:textId="77777777" w:rsidR="00656305" w:rsidRPr="001E793D" w:rsidRDefault="00656305" w:rsidP="007A187F">
            <w:pPr>
              <w:spacing w:after="0" w:line="276" w:lineRule="auto"/>
              <w:ind w:firstLine="567"/>
              <w:contextualSpacing/>
              <w:rPr>
                <w:sz w:val="22"/>
                <w:szCs w:val="22"/>
              </w:rPr>
            </w:pPr>
          </w:p>
          <w:p w14:paraId="219456B1" w14:textId="77777777" w:rsidR="00656305" w:rsidRDefault="00656305" w:rsidP="007A187F">
            <w:pPr>
              <w:spacing w:after="0" w:line="276" w:lineRule="auto"/>
              <w:contextualSpacing/>
              <w:rPr>
                <w:sz w:val="22"/>
                <w:szCs w:val="22"/>
              </w:rPr>
            </w:pPr>
            <w:r w:rsidRPr="001E793D">
              <w:rPr>
                <w:sz w:val="22"/>
                <w:szCs w:val="22"/>
              </w:rPr>
              <w:t>М.П.</w:t>
            </w:r>
          </w:p>
          <w:p w14:paraId="52CE98AB" w14:textId="77777777" w:rsidR="00656305" w:rsidRPr="001E793D" w:rsidRDefault="00656305" w:rsidP="007A187F">
            <w:pPr>
              <w:spacing w:after="0" w:line="276" w:lineRule="auto"/>
              <w:contextualSpacing/>
              <w:rPr>
                <w:rFonts w:eastAsia="Calibri"/>
                <w:sz w:val="22"/>
                <w:szCs w:val="22"/>
                <w:lang w:eastAsia="en-US"/>
              </w:rPr>
            </w:pPr>
          </w:p>
        </w:tc>
      </w:tr>
    </w:tbl>
    <w:p w14:paraId="29F0B4FF" w14:textId="60B35A6A" w:rsidR="00B924E9" w:rsidRPr="00177F2C" w:rsidRDefault="00B924E9" w:rsidP="00177F2C">
      <w:pPr>
        <w:spacing w:after="0"/>
        <w:jc w:val="center"/>
        <w:rPr>
          <w:b/>
          <w:sz w:val="22"/>
          <w:szCs w:val="22"/>
        </w:rPr>
      </w:pPr>
      <w:r w:rsidRPr="00B924E9">
        <w:rPr>
          <w:b/>
          <w:sz w:val="22"/>
          <w:szCs w:val="22"/>
        </w:rPr>
        <w:t>Форма Акта согласована:</w:t>
      </w:r>
    </w:p>
    <w:p w14:paraId="125C61E6" w14:textId="77777777" w:rsidR="00B924E9" w:rsidRPr="00B924E9" w:rsidRDefault="00B924E9" w:rsidP="00B924E9">
      <w:pPr>
        <w:tabs>
          <w:tab w:val="left" w:pos="5625"/>
        </w:tabs>
        <w:spacing w:after="0"/>
        <w:jc w:val="left"/>
        <w:rPr>
          <w:sz w:val="22"/>
          <w:szCs w:val="22"/>
        </w:rPr>
      </w:pPr>
      <w:r w:rsidRPr="00B924E9">
        <w:rPr>
          <w:sz w:val="22"/>
          <w:szCs w:val="22"/>
        </w:rPr>
        <w:t>______________ /________/</w:t>
      </w:r>
      <w:r w:rsidRPr="00B924E9">
        <w:rPr>
          <w:sz w:val="22"/>
          <w:szCs w:val="22"/>
        </w:rPr>
        <w:tab/>
        <w:t xml:space="preserve">           ______________ С.В. Прийма</w:t>
      </w:r>
    </w:p>
    <w:p w14:paraId="7D245E10" w14:textId="77777777" w:rsidR="00B924E9" w:rsidRPr="00B924E9" w:rsidRDefault="00B924E9" w:rsidP="00B924E9">
      <w:pPr>
        <w:spacing w:after="0" w:line="276" w:lineRule="auto"/>
        <w:jc w:val="left"/>
        <w:rPr>
          <w:b/>
          <w:i/>
          <w:sz w:val="22"/>
          <w:szCs w:val="22"/>
          <w:u w:val="single"/>
        </w:rPr>
      </w:pPr>
      <w:r w:rsidRPr="00B924E9">
        <w:rPr>
          <w:sz w:val="22"/>
          <w:szCs w:val="22"/>
        </w:rPr>
        <w:t>М.П.</w:t>
      </w:r>
      <w:r w:rsidRPr="00B924E9">
        <w:rPr>
          <w:sz w:val="22"/>
          <w:szCs w:val="22"/>
        </w:rPr>
        <w:tab/>
      </w:r>
      <w:r w:rsidRPr="00B924E9">
        <w:rPr>
          <w:sz w:val="22"/>
          <w:szCs w:val="22"/>
        </w:rPr>
        <w:tab/>
      </w:r>
      <w:r w:rsidRPr="00B924E9">
        <w:rPr>
          <w:sz w:val="22"/>
          <w:szCs w:val="22"/>
        </w:rPr>
        <w:tab/>
      </w:r>
      <w:r w:rsidRPr="00B924E9">
        <w:rPr>
          <w:sz w:val="22"/>
          <w:szCs w:val="22"/>
        </w:rPr>
        <w:tab/>
      </w:r>
      <w:r w:rsidRPr="00B924E9">
        <w:rPr>
          <w:sz w:val="22"/>
          <w:szCs w:val="22"/>
        </w:rPr>
        <w:tab/>
      </w:r>
      <w:r w:rsidRPr="00B924E9">
        <w:rPr>
          <w:sz w:val="22"/>
          <w:szCs w:val="22"/>
        </w:rPr>
        <w:tab/>
      </w:r>
      <w:r w:rsidRPr="00B924E9">
        <w:rPr>
          <w:sz w:val="22"/>
          <w:szCs w:val="22"/>
        </w:rPr>
        <w:tab/>
        <w:t xml:space="preserve">                      М.П.</w:t>
      </w:r>
    </w:p>
    <w:p w14:paraId="77397DC7" w14:textId="77777777" w:rsidR="00B924E9" w:rsidRPr="00B924E9" w:rsidRDefault="00B924E9" w:rsidP="00B924E9">
      <w:pPr>
        <w:spacing w:after="0" w:line="276" w:lineRule="auto"/>
        <w:jc w:val="left"/>
        <w:rPr>
          <w:b/>
          <w:i/>
          <w:sz w:val="22"/>
          <w:szCs w:val="22"/>
          <w:u w:val="single"/>
        </w:rPr>
      </w:pPr>
    </w:p>
    <w:p w14:paraId="1DBAF5D4" w14:textId="77777777" w:rsidR="00B924E9" w:rsidRDefault="00B924E9" w:rsidP="00177F2C">
      <w:pPr>
        <w:spacing w:after="0" w:line="276" w:lineRule="auto"/>
        <w:rPr>
          <w:b/>
          <w:sz w:val="22"/>
          <w:szCs w:val="22"/>
          <w:u w:val="single"/>
        </w:rPr>
      </w:pPr>
    </w:p>
    <w:p w14:paraId="36488BE6" w14:textId="77777777" w:rsidR="00177F2C" w:rsidRDefault="00177F2C" w:rsidP="00177F2C">
      <w:pPr>
        <w:spacing w:after="0" w:line="276" w:lineRule="auto"/>
        <w:rPr>
          <w:b/>
          <w:sz w:val="22"/>
          <w:szCs w:val="22"/>
          <w:u w:val="single"/>
        </w:rPr>
      </w:pPr>
    </w:p>
    <w:p w14:paraId="7DD15276" w14:textId="79D28EBE" w:rsidR="00361FE4" w:rsidRPr="003810C5" w:rsidRDefault="00361FE4" w:rsidP="00361FE4">
      <w:pPr>
        <w:spacing w:after="0" w:line="276" w:lineRule="auto"/>
        <w:jc w:val="center"/>
        <w:rPr>
          <w:b/>
          <w:i/>
          <w:sz w:val="22"/>
          <w:szCs w:val="22"/>
          <w:u w:val="single"/>
        </w:rPr>
      </w:pPr>
      <w:r w:rsidRPr="003810C5">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3810C5">
        <w:rPr>
          <w:sz w:val="22"/>
          <w:szCs w:val="22"/>
        </w:rPr>
        <w:t>.</w:t>
      </w:r>
    </w:p>
    <w:p w14:paraId="6255795E" w14:textId="77777777" w:rsidR="00361FE4" w:rsidRPr="003810C5" w:rsidRDefault="00361FE4" w:rsidP="00361FE4">
      <w:pPr>
        <w:spacing w:after="0" w:line="276" w:lineRule="auto"/>
        <w:rPr>
          <w:b/>
          <w:i/>
          <w:sz w:val="22"/>
          <w:szCs w:val="22"/>
          <w:u w:val="single"/>
        </w:rPr>
      </w:pPr>
    </w:p>
    <w:p w14:paraId="041DF8C6" w14:textId="77777777" w:rsidR="00361FE4" w:rsidRPr="003810C5" w:rsidRDefault="00361FE4" w:rsidP="00361FE4">
      <w:pPr>
        <w:spacing w:after="0" w:line="276" w:lineRule="auto"/>
        <w:rPr>
          <w:b/>
          <w:i/>
          <w:sz w:val="22"/>
          <w:szCs w:val="22"/>
          <w:u w:val="single"/>
        </w:rPr>
      </w:pPr>
    </w:p>
    <w:tbl>
      <w:tblPr>
        <w:tblStyle w:val="af6"/>
        <w:tblW w:w="0" w:type="auto"/>
        <w:tblLook w:val="04A0" w:firstRow="1" w:lastRow="0" w:firstColumn="1" w:lastColumn="0" w:noHBand="0" w:noVBand="1"/>
      </w:tblPr>
      <w:tblGrid>
        <w:gridCol w:w="6034"/>
        <w:gridCol w:w="4021"/>
      </w:tblGrid>
      <w:tr w:rsidR="00361FE4" w:rsidRPr="003810C5" w14:paraId="2FDC25AA" w14:textId="77777777" w:rsidTr="00254436">
        <w:tc>
          <w:tcPr>
            <w:tcW w:w="6204" w:type="dxa"/>
            <w:vAlign w:val="center"/>
          </w:tcPr>
          <w:p w14:paraId="0CDD6D72" w14:textId="77777777" w:rsidR="00361FE4" w:rsidRPr="003810C5" w:rsidRDefault="00361FE4" w:rsidP="00361FE4">
            <w:pPr>
              <w:spacing w:after="0" w:line="276" w:lineRule="auto"/>
              <w:ind w:firstLine="0"/>
              <w:rPr>
                <w:b/>
                <w:sz w:val="22"/>
                <w:szCs w:val="22"/>
              </w:rPr>
            </w:pPr>
            <w:r w:rsidRPr="003810C5">
              <w:rPr>
                <w:b/>
                <w:sz w:val="22"/>
                <w:szCs w:val="22"/>
              </w:rPr>
              <w:t xml:space="preserve">МЕТОД: </w:t>
            </w:r>
          </w:p>
          <w:p w14:paraId="25BC53A8" w14:textId="77777777" w:rsidR="00361FE4" w:rsidRPr="003810C5" w:rsidRDefault="00361FE4" w:rsidP="00361FE4">
            <w:pPr>
              <w:spacing w:after="0" w:line="276" w:lineRule="auto"/>
              <w:ind w:firstLine="0"/>
              <w:rPr>
                <w:sz w:val="22"/>
                <w:szCs w:val="22"/>
              </w:rPr>
            </w:pPr>
            <w:r w:rsidRPr="003810C5">
              <w:rPr>
                <w:sz w:val="22"/>
                <w:szCs w:val="22"/>
              </w:rPr>
              <w:t xml:space="preserve">(указывается в соответствии со ст. 18 Положения о порядке проведения закупок товаров, работ, </w:t>
            </w:r>
            <w:r w:rsidR="002F37EE" w:rsidRPr="003810C5">
              <w:rPr>
                <w:sz w:val="22"/>
                <w:szCs w:val="22"/>
              </w:rPr>
              <w:t>р</w:t>
            </w:r>
            <w:r w:rsidR="000B5148" w:rsidRPr="003810C5">
              <w:rPr>
                <w:sz w:val="22"/>
                <w:szCs w:val="22"/>
              </w:rPr>
              <w:t>абот</w:t>
            </w:r>
            <w:r w:rsidRPr="003810C5">
              <w:rPr>
                <w:sz w:val="22"/>
                <w:szCs w:val="22"/>
              </w:rPr>
              <w:t xml:space="preserve"> д</w:t>
            </w:r>
            <w:r w:rsidR="00055EE4" w:rsidRPr="003810C5">
              <w:rPr>
                <w:sz w:val="22"/>
                <w:szCs w:val="22"/>
              </w:rPr>
              <w:t xml:space="preserve">ля нужд АО «Аэропорт Сургут»). </w:t>
            </w:r>
          </w:p>
        </w:tc>
        <w:tc>
          <w:tcPr>
            <w:tcW w:w="4111" w:type="dxa"/>
            <w:vAlign w:val="center"/>
          </w:tcPr>
          <w:p w14:paraId="44E21212" w14:textId="77777777" w:rsidR="00361FE4" w:rsidRPr="003810C5" w:rsidRDefault="002C5C64" w:rsidP="00361FE4">
            <w:pPr>
              <w:spacing w:after="0" w:line="276" w:lineRule="auto"/>
              <w:ind w:firstLine="0"/>
              <w:jc w:val="left"/>
              <w:rPr>
                <w:sz w:val="22"/>
                <w:szCs w:val="22"/>
              </w:rPr>
            </w:pPr>
            <w:r w:rsidRPr="003810C5">
              <w:rPr>
                <w:sz w:val="22"/>
                <w:szCs w:val="22"/>
              </w:rPr>
              <w:t>Метод сопоставимых рыночных цен (анализа рынка) (прилагается)</w:t>
            </w:r>
            <w:r w:rsidR="005E4D5E" w:rsidRPr="003810C5">
              <w:rPr>
                <w:sz w:val="22"/>
                <w:szCs w:val="22"/>
              </w:rPr>
              <w:t>*</w:t>
            </w:r>
          </w:p>
        </w:tc>
      </w:tr>
    </w:tbl>
    <w:p w14:paraId="2B9DBE87" w14:textId="77777777" w:rsidR="00361FE4" w:rsidRPr="003810C5" w:rsidRDefault="00361FE4" w:rsidP="00361FE4">
      <w:pPr>
        <w:spacing w:after="0" w:line="276" w:lineRule="auto"/>
        <w:rPr>
          <w:b/>
          <w:i/>
          <w:sz w:val="22"/>
          <w:szCs w:val="22"/>
          <w:u w:val="single"/>
        </w:rPr>
      </w:pPr>
    </w:p>
    <w:p w14:paraId="5DA31DBA" w14:textId="77777777" w:rsidR="00361FE4" w:rsidRPr="003810C5" w:rsidRDefault="00361FE4" w:rsidP="00361FE4">
      <w:pPr>
        <w:spacing w:after="0" w:line="276" w:lineRule="auto"/>
        <w:rPr>
          <w:b/>
          <w:i/>
          <w:sz w:val="22"/>
          <w:szCs w:val="22"/>
          <w:u w:val="single"/>
        </w:rPr>
      </w:pPr>
    </w:p>
    <w:p w14:paraId="55B85CDC" w14:textId="77777777" w:rsidR="005E4D5E" w:rsidRPr="003810C5" w:rsidRDefault="005E4D5E" w:rsidP="005E4D5E">
      <w:pPr>
        <w:autoSpaceDE w:val="0"/>
        <w:autoSpaceDN w:val="0"/>
        <w:ind w:firstLine="567"/>
        <w:rPr>
          <w:i/>
          <w:iCs/>
          <w:sz w:val="22"/>
          <w:szCs w:val="22"/>
        </w:rPr>
      </w:pPr>
      <w:r w:rsidRPr="003810C5">
        <w:rPr>
          <w:b/>
          <w:bCs/>
          <w:i/>
          <w:iCs/>
          <w:sz w:val="22"/>
          <w:szCs w:val="22"/>
          <w:u w:val="single"/>
        </w:rPr>
        <w:t>*</w:t>
      </w:r>
      <w:r w:rsidRPr="003810C5">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r w:rsidR="00FC2729" w:rsidRPr="003810C5">
        <w:rPr>
          <w:sz w:val="22"/>
          <w:szCs w:val="22"/>
        </w:rPr>
        <w:t>В случае отсутствия указанного количества предложений рынка</w:t>
      </w:r>
      <w:r w:rsidRPr="003810C5">
        <w:rPr>
          <w:sz w:val="22"/>
          <w:szCs w:val="22"/>
        </w:rPr>
        <w:t xml:space="preserve"> </w:t>
      </w:r>
      <w:r w:rsidRPr="003810C5">
        <w:rPr>
          <w:i/>
          <w:iCs/>
          <w:sz w:val="22"/>
          <w:szCs w:val="22"/>
        </w:rPr>
        <w:t>Заказчик вправе учесть единственное полученное предложение.</w:t>
      </w:r>
    </w:p>
    <w:p w14:paraId="1CCF3A2B" w14:textId="77777777" w:rsidR="00481E48" w:rsidRPr="003810C5" w:rsidRDefault="00481E48" w:rsidP="005E4D5E">
      <w:pPr>
        <w:autoSpaceDE w:val="0"/>
        <w:autoSpaceDN w:val="0"/>
        <w:ind w:firstLine="567"/>
        <w:rPr>
          <w:sz w:val="22"/>
          <w:szCs w:val="22"/>
        </w:rPr>
      </w:pPr>
    </w:p>
    <w:p w14:paraId="54F739B8" w14:textId="77777777" w:rsidR="00481E48" w:rsidRPr="003810C5" w:rsidRDefault="00481E48" w:rsidP="00481E48">
      <w:pPr>
        <w:pStyle w:val="ad"/>
        <w:tabs>
          <w:tab w:val="left" w:pos="993"/>
        </w:tabs>
        <w:spacing w:after="0" w:line="240" w:lineRule="auto"/>
        <w:ind w:left="0" w:firstLine="709"/>
        <w:jc w:val="both"/>
        <w:rPr>
          <w:rFonts w:ascii="Times New Roman" w:hAnsi="Times New Roman"/>
          <w:b/>
          <w:color w:val="FF0000"/>
        </w:rPr>
      </w:pPr>
      <w:r w:rsidRPr="003810C5">
        <w:rPr>
          <w:rFonts w:ascii="Times New Roman" w:hAnsi="Times New Roman"/>
          <w:b/>
          <w:color w:val="FF0000"/>
        </w:rPr>
        <w:t xml:space="preserve">Неотъемлемой частью настоящей Документации является: </w:t>
      </w:r>
      <w:r w:rsidRPr="003810C5">
        <w:rPr>
          <w:rFonts w:ascii="Times New Roman" w:hAnsi="Times New Roman"/>
          <w:b/>
          <w:bCs/>
          <w:color w:val="FF0000"/>
        </w:rPr>
        <w:t>rar- архив</w:t>
      </w:r>
      <w:r w:rsidRPr="003810C5">
        <w:rPr>
          <w:rFonts w:ascii="Times New Roman" w:hAnsi="Times New Roman"/>
          <w:color w:val="FF0000"/>
        </w:rPr>
        <w:t xml:space="preserve"> – приложение к настоящей Документации о закупке</w:t>
      </w:r>
      <w:r w:rsidRPr="003810C5">
        <w:rPr>
          <w:rFonts w:ascii="Times New Roman" w:hAnsi="Times New Roman"/>
        </w:rPr>
        <w:t>.</w:t>
      </w:r>
    </w:p>
    <w:p w14:paraId="2B6E273B" w14:textId="77777777" w:rsidR="002C5C64" w:rsidRPr="003810C5" w:rsidRDefault="002C5C64" w:rsidP="009F0F4E">
      <w:pPr>
        <w:autoSpaceDE w:val="0"/>
        <w:autoSpaceDN w:val="0"/>
        <w:adjustRightInd w:val="0"/>
        <w:spacing w:after="0" w:line="276" w:lineRule="auto"/>
        <w:jc w:val="center"/>
        <w:rPr>
          <w:sz w:val="22"/>
          <w:szCs w:val="22"/>
        </w:rPr>
      </w:pPr>
    </w:p>
    <w:p w14:paraId="3BE3BEAD" w14:textId="77777777" w:rsidR="002C5C64" w:rsidRPr="003810C5" w:rsidRDefault="002C5C64" w:rsidP="009F0F4E">
      <w:pPr>
        <w:autoSpaceDE w:val="0"/>
        <w:autoSpaceDN w:val="0"/>
        <w:adjustRightInd w:val="0"/>
        <w:spacing w:after="0" w:line="276" w:lineRule="auto"/>
        <w:jc w:val="center"/>
        <w:rPr>
          <w:sz w:val="22"/>
          <w:szCs w:val="22"/>
        </w:rPr>
      </w:pPr>
    </w:p>
    <w:p w14:paraId="2B16CE30" w14:textId="77777777" w:rsidR="002C5C64" w:rsidRPr="003810C5" w:rsidRDefault="002C5C64" w:rsidP="009F0F4E">
      <w:pPr>
        <w:autoSpaceDE w:val="0"/>
        <w:autoSpaceDN w:val="0"/>
        <w:adjustRightInd w:val="0"/>
        <w:spacing w:after="0" w:line="276" w:lineRule="auto"/>
        <w:jc w:val="center"/>
        <w:rPr>
          <w:sz w:val="22"/>
          <w:szCs w:val="22"/>
        </w:rPr>
      </w:pPr>
    </w:p>
    <w:p w14:paraId="24F0CB06" w14:textId="77777777" w:rsidR="002C5C64" w:rsidRPr="003810C5" w:rsidRDefault="002C5C64" w:rsidP="009F0F4E">
      <w:pPr>
        <w:autoSpaceDE w:val="0"/>
        <w:autoSpaceDN w:val="0"/>
        <w:adjustRightInd w:val="0"/>
        <w:spacing w:after="0" w:line="276" w:lineRule="auto"/>
        <w:jc w:val="center"/>
        <w:rPr>
          <w:sz w:val="22"/>
          <w:szCs w:val="22"/>
        </w:rPr>
      </w:pPr>
    </w:p>
    <w:p w14:paraId="44A978E0" w14:textId="77777777" w:rsidR="002C5C64" w:rsidRPr="003810C5" w:rsidRDefault="002C5C64" w:rsidP="009F0F4E">
      <w:pPr>
        <w:autoSpaceDE w:val="0"/>
        <w:autoSpaceDN w:val="0"/>
        <w:adjustRightInd w:val="0"/>
        <w:spacing w:after="0" w:line="276" w:lineRule="auto"/>
        <w:jc w:val="center"/>
        <w:rPr>
          <w:sz w:val="22"/>
          <w:szCs w:val="22"/>
        </w:rPr>
      </w:pPr>
    </w:p>
    <w:p w14:paraId="348EFF18" w14:textId="77777777" w:rsidR="002C5C64" w:rsidRPr="003810C5" w:rsidRDefault="002C5C64" w:rsidP="009F0F4E">
      <w:pPr>
        <w:autoSpaceDE w:val="0"/>
        <w:autoSpaceDN w:val="0"/>
        <w:adjustRightInd w:val="0"/>
        <w:spacing w:after="0" w:line="276" w:lineRule="auto"/>
        <w:jc w:val="center"/>
        <w:rPr>
          <w:sz w:val="22"/>
          <w:szCs w:val="22"/>
        </w:rPr>
      </w:pPr>
    </w:p>
    <w:p w14:paraId="6CDD0DC3" w14:textId="77777777" w:rsidR="002C5C64" w:rsidRPr="003810C5" w:rsidRDefault="002C5C64" w:rsidP="009F0F4E">
      <w:pPr>
        <w:autoSpaceDE w:val="0"/>
        <w:autoSpaceDN w:val="0"/>
        <w:adjustRightInd w:val="0"/>
        <w:spacing w:after="0" w:line="276" w:lineRule="auto"/>
        <w:jc w:val="center"/>
        <w:rPr>
          <w:sz w:val="22"/>
          <w:szCs w:val="22"/>
        </w:rPr>
      </w:pPr>
    </w:p>
    <w:p w14:paraId="7765EE11" w14:textId="77777777" w:rsidR="002C5C64" w:rsidRPr="003810C5" w:rsidRDefault="002C5C64" w:rsidP="009F0F4E">
      <w:pPr>
        <w:autoSpaceDE w:val="0"/>
        <w:autoSpaceDN w:val="0"/>
        <w:adjustRightInd w:val="0"/>
        <w:spacing w:after="0" w:line="276" w:lineRule="auto"/>
        <w:jc w:val="center"/>
        <w:rPr>
          <w:sz w:val="22"/>
          <w:szCs w:val="22"/>
        </w:rPr>
      </w:pPr>
    </w:p>
    <w:p w14:paraId="1C6B08AD" w14:textId="77777777" w:rsidR="002C5C64" w:rsidRPr="003810C5" w:rsidRDefault="002C5C64" w:rsidP="009F0F4E">
      <w:pPr>
        <w:autoSpaceDE w:val="0"/>
        <w:autoSpaceDN w:val="0"/>
        <w:adjustRightInd w:val="0"/>
        <w:spacing w:after="0" w:line="276" w:lineRule="auto"/>
        <w:jc w:val="center"/>
        <w:rPr>
          <w:sz w:val="22"/>
          <w:szCs w:val="22"/>
        </w:rPr>
      </w:pPr>
    </w:p>
    <w:p w14:paraId="51388A1F" w14:textId="77777777" w:rsidR="002C5C64" w:rsidRPr="003810C5" w:rsidRDefault="002C5C64" w:rsidP="009F0F4E">
      <w:pPr>
        <w:autoSpaceDE w:val="0"/>
        <w:autoSpaceDN w:val="0"/>
        <w:adjustRightInd w:val="0"/>
        <w:spacing w:after="0" w:line="276" w:lineRule="auto"/>
        <w:jc w:val="center"/>
        <w:rPr>
          <w:sz w:val="22"/>
          <w:szCs w:val="22"/>
        </w:rPr>
      </w:pPr>
    </w:p>
    <w:p w14:paraId="0117A6B9" w14:textId="77777777" w:rsidR="002C5C64" w:rsidRPr="003810C5" w:rsidRDefault="002C5C64" w:rsidP="009F0F4E">
      <w:pPr>
        <w:autoSpaceDE w:val="0"/>
        <w:autoSpaceDN w:val="0"/>
        <w:adjustRightInd w:val="0"/>
        <w:spacing w:after="0" w:line="276" w:lineRule="auto"/>
        <w:jc w:val="center"/>
        <w:rPr>
          <w:sz w:val="22"/>
          <w:szCs w:val="22"/>
        </w:rPr>
      </w:pPr>
    </w:p>
    <w:p w14:paraId="0363CA6C" w14:textId="77777777" w:rsidR="002C5C64" w:rsidRPr="003810C5" w:rsidRDefault="002C5C64" w:rsidP="009F0F4E">
      <w:pPr>
        <w:autoSpaceDE w:val="0"/>
        <w:autoSpaceDN w:val="0"/>
        <w:adjustRightInd w:val="0"/>
        <w:spacing w:after="0" w:line="276" w:lineRule="auto"/>
        <w:jc w:val="center"/>
        <w:rPr>
          <w:sz w:val="22"/>
          <w:szCs w:val="22"/>
        </w:rPr>
      </w:pPr>
    </w:p>
    <w:p w14:paraId="26594217" w14:textId="77777777" w:rsidR="002C5C64" w:rsidRPr="003810C5" w:rsidRDefault="002C5C64" w:rsidP="009F0F4E">
      <w:pPr>
        <w:autoSpaceDE w:val="0"/>
        <w:autoSpaceDN w:val="0"/>
        <w:adjustRightInd w:val="0"/>
        <w:spacing w:after="0" w:line="276" w:lineRule="auto"/>
        <w:jc w:val="center"/>
        <w:rPr>
          <w:sz w:val="22"/>
          <w:szCs w:val="22"/>
        </w:rPr>
      </w:pPr>
    </w:p>
    <w:p w14:paraId="49493BD0" w14:textId="77777777" w:rsidR="002C5C64" w:rsidRPr="003810C5" w:rsidRDefault="002C5C64" w:rsidP="009F0F4E">
      <w:pPr>
        <w:autoSpaceDE w:val="0"/>
        <w:autoSpaceDN w:val="0"/>
        <w:adjustRightInd w:val="0"/>
        <w:spacing w:after="0" w:line="276" w:lineRule="auto"/>
        <w:jc w:val="center"/>
        <w:rPr>
          <w:sz w:val="22"/>
          <w:szCs w:val="22"/>
        </w:rPr>
      </w:pPr>
    </w:p>
    <w:p w14:paraId="198871BF" w14:textId="77777777" w:rsidR="002C5C64" w:rsidRPr="003810C5" w:rsidRDefault="002C5C64" w:rsidP="009F0F4E">
      <w:pPr>
        <w:autoSpaceDE w:val="0"/>
        <w:autoSpaceDN w:val="0"/>
        <w:adjustRightInd w:val="0"/>
        <w:spacing w:after="0" w:line="276" w:lineRule="auto"/>
        <w:jc w:val="center"/>
        <w:rPr>
          <w:sz w:val="22"/>
          <w:szCs w:val="22"/>
        </w:rPr>
      </w:pPr>
    </w:p>
    <w:p w14:paraId="228059A5" w14:textId="77777777" w:rsidR="002C5C64" w:rsidRPr="003810C5" w:rsidRDefault="002C5C64" w:rsidP="009F0F4E">
      <w:pPr>
        <w:autoSpaceDE w:val="0"/>
        <w:autoSpaceDN w:val="0"/>
        <w:adjustRightInd w:val="0"/>
        <w:spacing w:after="0" w:line="276" w:lineRule="auto"/>
        <w:jc w:val="center"/>
        <w:rPr>
          <w:sz w:val="22"/>
          <w:szCs w:val="22"/>
        </w:rPr>
      </w:pPr>
    </w:p>
    <w:p w14:paraId="30FBDDB1" w14:textId="77777777" w:rsidR="002C5C64" w:rsidRPr="003810C5" w:rsidRDefault="002C5C64" w:rsidP="009F0F4E">
      <w:pPr>
        <w:autoSpaceDE w:val="0"/>
        <w:autoSpaceDN w:val="0"/>
        <w:adjustRightInd w:val="0"/>
        <w:spacing w:after="0" w:line="276" w:lineRule="auto"/>
        <w:jc w:val="center"/>
        <w:rPr>
          <w:sz w:val="22"/>
          <w:szCs w:val="22"/>
        </w:rPr>
      </w:pPr>
    </w:p>
    <w:p w14:paraId="4974A578" w14:textId="77777777" w:rsidR="002C5C64" w:rsidRPr="003810C5" w:rsidRDefault="002C5C64" w:rsidP="009F0F4E">
      <w:pPr>
        <w:autoSpaceDE w:val="0"/>
        <w:autoSpaceDN w:val="0"/>
        <w:adjustRightInd w:val="0"/>
        <w:spacing w:after="0" w:line="276" w:lineRule="auto"/>
        <w:jc w:val="center"/>
        <w:rPr>
          <w:sz w:val="22"/>
          <w:szCs w:val="22"/>
        </w:rPr>
      </w:pPr>
    </w:p>
    <w:p w14:paraId="1AFCC217" w14:textId="77777777" w:rsidR="009F07A4" w:rsidRPr="003810C5" w:rsidRDefault="009F07A4" w:rsidP="005E4D5E">
      <w:pPr>
        <w:autoSpaceDE w:val="0"/>
        <w:autoSpaceDN w:val="0"/>
        <w:adjustRightInd w:val="0"/>
        <w:spacing w:after="0"/>
        <w:rPr>
          <w:b/>
          <w:sz w:val="22"/>
          <w:szCs w:val="22"/>
        </w:rPr>
        <w:sectPr w:rsidR="009F07A4" w:rsidRPr="003810C5" w:rsidSect="00BA12E9">
          <w:headerReference w:type="default" r:id="rId50"/>
          <w:footerReference w:type="even" r:id="rId51"/>
          <w:footerReference w:type="default" r:id="rId52"/>
          <w:headerReference w:type="first" r:id="rId53"/>
          <w:pgSz w:w="11906" w:h="16838" w:code="9"/>
          <w:pgMar w:top="1135" w:right="707" w:bottom="709" w:left="1134" w:header="0" w:footer="91" w:gutter="0"/>
          <w:cols w:space="708"/>
          <w:titlePg/>
          <w:docGrid w:linePitch="360"/>
        </w:sectPr>
      </w:pPr>
    </w:p>
    <w:p w14:paraId="6DAEA97F" w14:textId="13A3A1A3" w:rsidR="00CA3A8D" w:rsidRPr="003810C5" w:rsidRDefault="00CA3A8D" w:rsidP="00CA3A8D">
      <w:pPr>
        <w:autoSpaceDE w:val="0"/>
        <w:autoSpaceDN w:val="0"/>
        <w:adjustRightInd w:val="0"/>
        <w:spacing w:after="0"/>
        <w:ind w:firstLine="540"/>
        <w:jc w:val="center"/>
        <w:rPr>
          <w:b/>
          <w:sz w:val="22"/>
          <w:szCs w:val="22"/>
        </w:rPr>
      </w:pPr>
      <w:r w:rsidRPr="003810C5">
        <w:rPr>
          <w:b/>
          <w:sz w:val="22"/>
          <w:szCs w:val="22"/>
        </w:rPr>
        <w:lastRenderedPageBreak/>
        <w:t>Обоснование НМЦД при выборе метода сопоставимых рыночных цен (анализа рынка).</w:t>
      </w:r>
    </w:p>
    <w:p w14:paraId="66E4F384" w14:textId="70265A35" w:rsidR="009D379D" w:rsidRPr="003810C5" w:rsidRDefault="009D379D" w:rsidP="009D379D">
      <w:pPr>
        <w:autoSpaceDE w:val="0"/>
        <w:autoSpaceDN w:val="0"/>
        <w:adjustRightInd w:val="0"/>
        <w:spacing w:after="0"/>
        <w:rPr>
          <w:b/>
          <w:sz w:val="22"/>
          <w:szCs w:val="22"/>
        </w:rPr>
      </w:pPr>
    </w:p>
    <w:p w14:paraId="57D033F4" w14:textId="77777777" w:rsidR="009D379D" w:rsidRPr="003810C5" w:rsidRDefault="009D379D" w:rsidP="00CA3A8D">
      <w:pPr>
        <w:autoSpaceDE w:val="0"/>
        <w:autoSpaceDN w:val="0"/>
        <w:adjustRightInd w:val="0"/>
        <w:spacing w:after="0"/>
        <w:ind w:firstLine="540"/>
        <w:jc w:val="center"/>
        <w:rPr>
          <w:b/>
          <w:sz w:val="22"/>
          <w:szCs w:val="22"/>
        </w:rPr>
      </w:pPr>
    </w:p>
    <w:tbl>
      <w:tblPr>
        <w:tblW w:w="15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715"/>
        <w:gridCol w:w="689"/>
        <w:gridCol w:w="515"/>
        <w:gridCol w:w="1655"/>
        <w:gridCol w:w="1664"/>
        <w:gridCol w:w="1502"/>
        <w:gridCol w:w="1837"/>
        <w:gridCol w:w="1517"/>
      </w:tblGrid>
      <w:tr w:rsidR="009D379D" w:rsidRPr="003810C5" w14:paraId="5DAA8D74" w14:textId="77777777" w:rsidTr="009D379D">
        <w:tc>
          <w:tcPr>
            <w:tcW w:w="457" w:type="dxa"/>
            <w:vMerge w:val="restart"/>
            <w:vAlign w:val="center"/>
          </w:tcPr>
          <w:p w14:paraId="60A94F5E" w14:textId="77777777" w:rsidR="009D379D" w:rsidRPr="003810C5" w:rsidRDefault="009D379D" w:rsidP="000F05DD">
            <w:pPr>
              <w:widowControl w:val="0"/>
              <w:autoSpaceDE w:val="0"/>
              <w:autoSpaceDN w:val="0"/>
              <w:adjustRightInd w:val="0"/>
              <w:spacing w:after="0"/>
              <w:ind w:firstLine="30"/>
              <w:jc w:val="center"/>
              <w:rPr>
                <w:bCs/>
                <w:sz w:val="22"/>
                <w:szCs w:val="22"/>
              </w:rPr>
            </w:pPr>
            <w:r w:rsidRPr="003810C5">
              <w:rPr>
                <w:bCs/>
                <w:sz w:val="22"/>
                <w:szCs w:val="22"/>
              </w:rPr>
              <w:t>№</w:t>
            </w:r>
          </w:p>
        </w:tc>
        <w:tc>
          <w:tcPr>
            <w:tcW w:w="5715" w:type="dxa"/>
            <w:vMerge w:val="restart"/>
            <w:vAlign w:val="center"/>
          </w:tcPr>
          <w:p w14:paraId="5A56A815" w14:textId="77777777" w:rsidR="009D379D" w:rsidRPr="003810C5" w:rsidRDefault="009D379D" w:rsidP="00254436">
            <w:pPr>
              <w:widowControl w:val="0"/>
              <w:autoSpaceDE w:val="0"/>
              <w:autoSpaceDN w:val="0"/>
              <w:adjustRightInd w:val="0"/>
              <w:spacing w:after="0"/>
              <w:jc w:val="left"/>
              <w:rPr>
                <w:bCs/>
                <w:sz w:val="22"/>
                <w:szCs w:val="22"/>
              </w:rPr>
            </w:pPr>
            <w:r w:rsidRPr="003810C5">
              <w:rPr>
                <w:bCs/>
                <w:sz w:val="22"/>
                <w:szCs w:val="22"/>
              </w:rPr>
              <w:t>Наименование товара, работы, услуги (предмет закупки)</w:t>
            </w:r>
          </w:p>
        </w:tc>
        <w:tc>
          <w:tcPr>
            <w:tcW w:w="689" w:type="dxa"/>
            <w:vMerge w:val="restart"/>
            <w:textDirection w:val="btLr"/>
            <w:vAlign w:val="center"/>
          </w:tcPr>
          <w:p w14:paraId="497B0CCA" w14:textId="77777777" w:rsidR="009D379D" w:rsidRPr="003810C5" w:rsidRDefault="009D379D" w:rsidP="000F05DD">
            <w:pPr>
              <w:widowControl w:val="0"/>
              <w:autoSpaceDE w:val="0"/>
              <w:autoSpaceDN w:val="0"/>
              <w:adjustRightInd w:val="0"/>
              <w:spacing w:after="0"/>
              <w:ind w:left="113" w:right="113"/>
              <w:jc w:val="center"/>
              <w:rPr>
                <w:bCs/>
                <w:sz w:val="22"/>
                <w:szCs w:val="22"/>
              </w:rPr>
            </w:pPr>
            <w:r w:rsidRPr="003810C5">
              <w:rPr>
                <w:bCs/>
                <w:sz w:val="22"/>
                <w:szCs w:val="22"/>
              </w:rPr>
              <w:t>Единица измерения</w:t>
            </w:r>
          </w:p>
        </w:tc>
        <w:tc>
          <w:tcPr>
            <w:tcW w:w="515" w:type="dxa"/>
            <w:vMerge w:val="restart"/>
            <w:textDirection w:val="btLr"/>
            <w:vAlign w:val="center"/>
          </w:tcPr>
          <w:p w14:paraId="10A66F16" w14:textId="77777777" w:rsidR="009D379D" w:rsidRPr="003810C5" w:rsidRDefault="009D379D" w:rsidP="000F05DD">
            <w:pPr>
              <w:widowControl w:val="0"/>
              <w:autoSpaceDE w:val="0"/>
              <w:autoSpaceDN w:val="0"/>
              <w:adjustRightInd w:val="0"/>
              <w:spacing w:after="0"/>
              <w:ind w:left="113" w:right="113"/>
              <w:jc w:val="center"/>
              <w:rPr>
                <w:bCs/>
                <w:sz w:val="22"/>
                <w:szCs w:val="22"/>
              </w:rPr>
            </w:pPr>
            <w:r w:rsidRPr="003810C5">
              <w:rPr>
                <w:bCs/>
                <w:sz w:val="22"/>
                <w:szCs w:val="22"/>
              </w:rPr>
              <w:t>Количество</w:t>
            </w:r>
          </w:p>
        </w:tc>
        <w:tc>
          <w:tcPr>
            <w:tcW w:w="4821" w:type="dxa"/>
            <w:gridSpan w:val="3"/>
            <w:vAlign w:val="center"/>
          </w:tcPr>
          <w:p w14:paraId="689B076A" w14:textId="36DFDEAE"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Ценовая информация, руб. без НДС</w:t>
            </w:r>
          </w:p>
        </w:tc>
        <w:tc>
          <w:tcPr>
            <w:tcW w:w="1837" w:type="dxa"/>
            <w:vMerge w:val="restart"/>
            <w:vAlign w:val="center"/>
          </w:tcPr>
          <w:p w14:paraId="157C5F58" w14:textId="6C57350C"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Начальная максимальная цена по позиции, руб. без НДС</w:t>
            </w:r>
          </w:p>
        </w:tc>
        <w:tc>
          <w:tcPr>
            <w:tcW w:w="1517" w:type="dxa"/>
            <w:vMerge w:val="restart"/>
            <w:vAlign w:val="center"/>
          </w:tcPr>
          <w:p w14:paraId="5F626ADD" w14:textId="77777777"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Примечание</w:t>
            </w:r>
          </w:p>
        </w:tc>
      </w:tr>
      <w:tr w:rsidR="009D379D" w:rsidRPr="003810C5" w14:paraId="38D7C91D" w14:textId="77777777" w:rsidTr="009D379D">
        <w:trPr>
          <w:trHeight w:val="1240"/>
        </w:trPr>
        <w:tc>
          <w:tcPr>
            <w:tcW w:w="457" w:type="dxa"/>
            <w:vMerge/>
            <w:vAlign w:val="center"/>
          </w:tcPr>
          <w:p w14:paraId="73018DEE" w14:textId="77777777" w:rsidR="009D379D" w:rsidRPr="003810C5" w:rsidRDefault="009D379D" w:rsidP="000F05DD">
            <w:pPr>
              <w:widowControl w:val="0"/>
              <w:autoSpaceDE w:val="0"/>
              <w:autoSpaceDN w:val="0"/>
              <w:adjustRightInd w:val="0"/>
              <w:spacing w:after="0"/>
              <w:jc w:val="center"/>
              <w:rPr>
                <w:bCs/>
                <w:sz w:val="22"/>
                <w:szCs w:val="22"/>
              </w:rPr>
            </w:pPr>
          </w:p>
        </w:tc>
        <w:tc>
          <w:tcPr>
            <w:tcW w:w="5715" w:type="dxa"/>
            <w:vMerge/>
            <w:vAlign w:val="center"/>
          </w:tcPr>
          <w:p w14:paraId="1DAEC7CB" w14:textId="77777777" w:rsidR="009D379D" w:rsidRPr="003810C5" w:rsidRDefault="009D379D" w:rsidP="000F05DD">
            <w:pPr>
              <w:widowControl w:val="0"/>
              <w:autoSpaceDE w:val="0"/>
              <w:autoSpaceDN w:val="0"/>
              <w:adjustRightInd w:val="0"/>
              <w:spacing w:after="0"/>
              <w:jc w:val="center"/>
              <w:rPr>
                <w:bCs/>
                <w:sz w:val="22"/>
                <w:szCs w:val="22"/>
              </w:rPr>
            </w:pPr>
          </w:p>
        </w:tc>
        <w:tc>
          <w:tcPr>
            <w:tcW w:w="689" w:type="dxa"/>
            <w:vMerge/>
            <w:vAlign w:val="center"/>
          </w:tcPr>
          <w:p w14:paraId="5533729D" w14:textId="77777777" w:rsidR="009D379D" w:rsidRPr="003810C5" w:rsidRDefault="009D379D" w:rsidP="000F05DD">
            <w:pPr>
              <w:widowControl w:val="0"/>
              <w:autoSpaceDE w:val="0"/>
              <w:autoSpaceDN w:val="0"/>
              <w:adjustRightInd w:val="0"/>
              <w:spacing w:after="0"/>
              <w:jc w:val="center"/>
              <w:rPr>
                <w:bCs/>
                <w:sz w:val="22"/>
                <w:szCs w:val="22"/>
              </w:rPr>
            </w:pPr>
          </w:p>
        </w:tc>
        <w:tc>
          <w:tcPr>
            <w:tcW w:w="515" w:type="dxa"/>
            <w:vMerge/>
            <w:vAlign w:val="center"/>
          </w:tcPr>
          <w:p w14:paraId="31C0CFE5" w14:textId="77777777" w:rsidR="009D379D" w:rsidRPr="003810C5" w:rsidRDefault="009D379D" w:rsidP="000F05DD">
            <w:pPr>
              <w:widowControl w:val="0"/>
              <w:autoSpaceDE w:val="0"/>
              <w:autoSpaceDN w:val="0"/>
              <w:adjustRightInd w:val="0"/>
              <w:spacing w:after="0"/>
              <w:jc w:val="center"/>
              <w:rPr>
                <w:bCs/>
                <w:sz w:val="22"/>
                <w:szCs w:val="22"/>
              </w:rPr>
            </w:pPr>
          </w:p>
        </w:tc>
        <w:tc>
          <w:tcPr>
            <w:tcW w:w="1655" w:type="dxa"/>
            <w:vAlign w:val="center"/>
          </w:tcPr>
          <w:p w14:paraId="4CF45C62" w14:textId="77777777"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Предложение № 1</w:t>
            </w:r>
          </w:p>
        </w:tc>
        <w:tc>
          <w:tcPr>
            <w:tcW w:w="1664" w:type="dxa"/>
            <w:vAlign w:val="center"/>
          </w:tcPr>
          <w:p w14:paraId="5588ED6C" w14:textId="77777777" w:rsidR="009D379D" w:rsidRPr="003810C5" w:rsidRDefault="009D379D" w:rsidP="00F823A6">
            <w:pPr>
              <w:widowControl w:val="0"/>
              <w:autoSpaceDE w:val="0"/>
              <w:autoSpaceDN w:val="0"/>
              <w:adjustRightInd w:val="0"/>
              <w:spacing w:after="0"/>
              <w:jc w:val="center"/>
              <w:rPr>
                <w:bCs/>
                <w:sz w:val="22"/>
                <w:szCs w:val="22"/>
              </w:rPr>
            </w:pPr>
            <w:r w:rsidRPr="003810C5">
              <w:rPr>
                <w:bCs/>
                <w:sz w:val="22"/>
                <w:szCs w:val="22"/>
              </w:rPr>
              <w:t xml:space="preserve">Предложение № 2  </w:t>
            </w:r>
          </w:p>
        </w:tc>
        <w:tc>
          <w:tcPr>
            <w:tcW w:w="1502" w:type="dxa"/>
            <w:vAlign w:val="center"/>
          </w:tcPr>
          <w:p w14:paraId="0C7A77C7" w14:textId="6E49FCF8"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Предложение № 3</w:t>
            </w:r>
          </w:p>
        </w:tc>
        <w:tc>
          <w:tcPr>
            <w:tcW w:w="1837" w:type="dxa"/>
            <w:vMerge/>
            <w:vAlign w:val="center"/>
          </w:tcPr>
          <w:p w14:paraId="01092F91" w14:textId="1E7869AB" w:rsidR="009D379D" w:rsidRPr="003810C5" w:rsidRDefault="009D379D" w:rsidP="000F05DD">
            <w:pPr>
              <w:widowControl w:val="0"/>
              <w:autoSpaceDE w:val="0"/>
              <w:autoSpaceDN w:val="0"/>
              <w:adjustRightInd w:val="0"/>
              <w:spacing w:after="0"/>
              <w:jc w:val="center"/>
              <w:rPr>
                <w:bCs/>
                <w:sz w:val="22"/>
                <w:szCs w:val="22"/>
              </w:rPr>
            </w:pPr>
          </w:p>
        </w:tc>
        <w:tc>
          <w:tcPr>
            <w:tcW w:w="1517" w:type="dxa"/>
            <w:vMerge/>
            <w:vAlign w:val="center"/>
          </w:tcPr>
          <w:p w14:paraId="58726D4B" w14:textId="77777777" w:rsidR="009D379D" w:rsidRPr="003810C5" w:rsidRDefault="009D379D" w:rsidP="000F05DD">
            <w:pPr>
              <w:widowControl w:val="0"/>
              <w:autoSpaceDE w:val="0"/>
              <w:autoSpaceDN w:val="0"/>
              <w:adjustRightInd w:val="0"/>
              <w:spacing w:after="0"/>
              <w:jc w:val="center"/>
              <w:rPr>
                <w:bCs/>
                <w:sz w:val="22"/>
                <w:szCs w:val="22"/>
              </w:rPr>
            </w:pPr>
          </w:p>
        </w:tc>
      </w:tr>
      <w:tr w:rsidR="009D379D" w:rsidRPr="003810C5" w14:paraId="43AABAA6" w14:textId="77777777" w:rsidTr="009D379D">
        <w:tc>
          <w:tcPr>
            <w:tcW w:w="457" w:type="dxa"/>
            <w:vAlign w:val="center"/>
          </w:tcPr>
          <w:p w14:paraId="494B2DEF" w14:textId="77777777"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1</w:t>
            </w:r>
          </w:p>
        </w:tc>
        <w:tc>
          <w:tcPr>
            <w:tcW w:w="5715" w:type="dxa"/>
            <w:vAlign w:val="center"/>
          </w:tcPr>
          <w:p w14:paraId="642DFFD7" w14:textId="36C38D93" w:rsidR="009D379D" w:rsidRPr="003810C5" w:rsidRDefault="00F41DA4" w:rsidP="00254436">
            <w:pPr>
              <w:suppressAutoHyphens/>
              <w:spacing w:after="0"/>
              <w:rPr>
                <w:b/>
                <w:sz w:val="22"/>
                <w:szCs w:val="22"/>
              </w:rPr>
            </w:pPr>
            <w:r>
              <w:rPr>
                <w:bCs/>
                <w:sz w:val="22"/>
                <w:szCs w:val="22"/>
              </w:rPr>
              <w:t>Выполнение работ</w:t>
            </w:r>
            <w:r w:rsidR="009D379D" w:rsidRPr="003810C5">
              <w:rPr>
                <w:bCs/>
                <w:sz w:val="22"/>
                <w:szCs w:val="22"/>
              </w:rPr>
              <w:t xml:space="preserve"> по техническому обслуживанию и планово-предупредительному ремонту системы пожарной сигнализации, системы оповещения и управления эвакуацией, автоматических систем пожаротушения на объектах</w:t>
            </w:r>
            <w:r w:rsidR="000E089B">
              <w:rPr>
                <w:bCs/>
                <w:sz w:val="22"/>
                <w:szCs w:val="22"/>
              </w:rPr>
              <w:t xml:space="preserve">, </w:t>
            </w:r>
            <w:r w:rsidR="009D379D" w:rsidRPr="003810C5">
              <w:rPr>
                <w:bCs/>
                <w:sz w:val="22"/>
                <w:szCs w:val="22"/>
              </w:rPr>
              <w:t>сроком на 1 год</w:t>
            </w:r>
            <w:r w:rsidR="000E089B">
              <w:rPr>
                <w:bCs/>
                <w:sz w:val="22"/>
                <w:szCs w:val="22"/>
              </w:rPr>
              <w:t>.</w:t>
            </w:r>
          </w:p>
        </w:tc>
        <w:tc>
          <w:tcPr>
            <w:tcW w:w="689" w:type="dxa"/>
            <w:vAlign w:val="center"/>
          </w:tcPr>
          <w:p w14:paraId="53BCC906" w14:textId="2579F896" w:rsidR="009D379D" w:rsidRPr="003810C5" w:rsidRDefault="00BA22E7" w:rsidP="000F05DD">
            <w:pPr>
              <w:widowControl w:val="0"/>
              <w:autoSpaceDE w:val="0"/>
              <w:autoSpaceDN w:val="0"/>
              <w:adjustRightInd w:val="0"/>
              <w:spacing w:after="0"/>
              <w:jc w:val="center"/>
              <w:rPr>
                <w:bCs/>
                <w:sz w:val="22"/>
                <w:szCs w:val="22"/>
              </w:rPr>
            </w:pPr>
            <w:r>
              <w:rPr>
                <w:bCs/>
                <w:sz w:val="22"/>
                <w:szCs w:val="22"/>
              </w:rPr>
              <w:t>мес.</w:t>
            </w:r>
          </w:p>
        </w:tc>
        <w:tc>
          <w:tcPr>
            <w:tcW w:w="515" w:type="dxa"/>
            <w:vAlign w:val="center"/>
          </w:tcPr>
          <w:p w14:paraId="0C78D6EE" w14:textId="2CE8998F" w:rsidR="009D379D" w:rsidRPr="003810C5" w:rsidRDefault="009D379D" w:rsidP="000F05DD">
            <w:pPr>
              <w:widowControl w:val="0"/>
              <w:autoSpaceDE w:val="0"/>
              <w:autoSpaceDN w:val="0"/>
              <w:adjustRightInd w:val="0"/>
              <w:spacing w:after="0"/>
              <w:jc w:val="center"/>
              <w:rPr>
                <w:bCs/>
                <w:sz w:val="22"/>
                <w:szCs w:val="22"/>
              </w:rPr>
            </w:pPr>
            <w:r w:rsidRPr="003810C5">
              <w:rPr>
                <w:bCs/>
                <w:sz w:val="22"/>
                <w:szCs w:val="22"/>
              </w:rPr>
              <w:t>1</w:t>
            </w:r>
            <w:r w:rsidR="00BA22E7">
              <w:rPr>
                <w:bCs/>
                <w:sz w:val="22"/>
                <w:szCs w:val="22"/>
              </w:rPr>
              <w:t>2</w:t>
            </w:r>
          </w:p>
        </w:tc>
        <w:tc>
          <w:tcPr>
            <w:tcW w:w="1655" w:type="dxa"/>
            <w:vAlign w:val="center"/>
          </w:tcPr>
          <w:p w14:paraId="12DA2395" w14:textId="6E3F4F06" w:rsidR="009D379D" w:rsidRPr="003810C5" w:rsidRDefault="009D379D" w:rsidP="00EE4E98">
            <w:pPr>
              <w:widowControl w:val="0"/>
              <w:autoSpaceDE w:val="0"/>
              <w:autoSpaceDN w:val="0"/>
              <w:adjustRightInd w:val="0"/>
              <w:spacing w:after="0"/>
              <w:jc w:val="center"/>
              <w:rPr>
                <w:bCs/>
                <w:sz w:val="22"/>
                <w:szCs w:val="22"/>
              </w:rPr>
            </w:pPr>
            <w:r w:rsidRPr="003810C5">
              <w:rPr>
                <w:bCs/>
                <w:sz w:val="22"/>
                <w:szCs w:val="22"/>
              </w:rPr>
              <w:t>1 634 220,00</w:t>
            </w:r>
          </w:p>
        </w:tc>
        <w:tc>
          <w:tcPr>
            <w:tcW w:w="1664" w:type="dxa"/>
            <w:vAlign w:val="center"/>
          </w:tcPr>
          <w:p w14:paraId="5593CAAB" w14:textId="1648CEA1" w:rsidR="009D379D" w:rsidRPr="003810C5" w:rsidRDefault="009D379D" w:rsidP="00F823A6">
            <w:pPr>
              <w:widowControl w:val="0"/>
              <w:autoSpaceDE w:val="0"/>
              <w:autoSpaceDN w:val="0"/>
              <w:adjustRightInd w:val="0"/>
              <w:spacing w:after="0"/>
              <w:jc w:val="center"/>
              <w:rPr>
                <w:bCs/>
                <w:sz w:val="22"/>
                <w:szCs w:val="22"/>
              </w:rPr>
            </w:pPr>
            <w:r w:rsidRPr="003810C5">
              <w:rPr>
                <w:bCs/>
                <w:sz w:val="22"/>
                <w:szCs w:val="22"/>
              </w:rPr>
              <w:t>1 888 704,00</w:t>
            </w:r>
          </w:p>
        </w:tc>
        <w:tc>
          <w:tcPr>
            <w:tcW w:w="1502" w:type="dxa"/>
            <w:vAlign w:val="center"/>
          </w:tcPr>
          <w:p w14:paraId="4726A535" w14:textId="07410EB0" w:rsidR="009D379D" w:rsidRPr="003810C5" w:rsidRDefault="009D379D" w:rsidP="00EE4E98">
            <w:pPr>
              <w:widowControl w:val="0"/>
              <w:autoSpaceDE w:val="0"/>
              <w:autoSpaceDN w:val="0"/>
              <w:adjustRightInd w:val="0"/>
              <w:spacing w:after="0"/>
              <w:jc w:val="center"/>
              <w:rPr>
                <w:bCs/>
                <w:sz w:val="22"/>
                <w:szCs w:val="22"/>
              </w:rPr>
            </w:pPr>
            <w:r w:rsidRPr="003810C5">
              <w:rPr>
                <w:bCs/>
                <w:sz w:val="22"/>
                <w:szCs w:val="22"/>
              </w:rPr>
              <w:t>1 954 044,00</w:t>
            </w:r>
          </w:p>
        </w:tc>
        <w:tc>
          <w:tcPr>
            <w:tcW w:w="1837" w:type="dxa"/>
            <w:vAlign w:val="center"/>
          </w:tcPr>
          <w:p w14:paraId="21D2DD29" w14:textId="79B9D21E" w:rsidR="009D379D" w:rsidRPr="00BA22E7" w:rsidRDefault="00BA22E7" w:rsidP="00EE4E98">
            <w:pPr>
              <w:widowControl w:val="0"/>
              <w:autoSpaceDE w:val="0"/>
              <w:autoSpaceDN w:val="0"/>
              <w:adjustRightInd w:val="0"/>
              <w:spacing w:after="0"/>
              <w:jc w:val="center"/>
              <w:rPr>
                <w:bCs/>
                <w:sz w:val="22"/>
                <w:szCs w:val="22"/>
              </w:rPr>
            </w:pPr>
            <w:r w:rsidRPr="00BA22E7">
              <w:rPr>
                <w:bCs/>
                <w:sz w:val="22"/>
                <w:szCs w:val="22"/>
              </w:rPr>
              <w:t>1 825 656,00</w:t>
            </w:r>
          </w:p>
        </w:tc>
        <w:tc>
          <w:tcPr>
            <w:tcW w:w="1517" w:type="dxa"/>
            <w:vAlign w:val="center"/>
          </w:tcPr>
          <w:p w14:paraId="317B3BF9" w14:textId="66B3054F" w:rsidR="009D379D" w:rsidRPr="003810C5" w:rsidRDefault="009D379D" w:rsidP="00254436">
            <w:pPr>
              <w:tabs>
                <w:tab w:val="left" w:pos="-142"/>
                <w:tab w:val="left" w:pos="0"/>
                <w:tab w:val="left" w:pos="142"/>
              </w:tabs>
              <w:spacing w:after="0"/>
              <w:outlineLvl w:val="0"/>
              <w:rPr>
                <w:kern w:val="28"/>
                <w:sz w:val="22"/>
                <w:szCs w:val="22"/>
              </w:rPr>
            </w:pPr>
            <w:r w:rsidRPr="003810C5">
              <w:rPr>
                <w:kern w:val="28"/>
                <w:sz w:val="22"/>
                <w:szCs w:val="22"/>
              </w:rPr>
              <w:t>Коэффициент вариации цены:</w:t>
            </w:r>
            <w:r w:rsidRPr="003810C5">
              <w:rPr>
                <w:sz w:val="22"/>
                <w:szCs w:val="22"/>
              </w:rPr>
              <w:t xml:space="preserve"> </w:t>
            </w:r>
            <w:r w:rsidR="00BA22E7">
              <w:rPr>
                <w:kern w:val="28"/>
                <w:sz w:val="22"/>
                <w:szCs w:val="22"/>
              </w:rPr>
              <w:t>9.26</w:t>
            </w:r>
            <w:r w:rsidRPr="003810C5">
              <w:rPr>
                <w:kern w:val="28"/>
                <w:sz w:val="22"/>
                <w:szCs w:val="22"/>
              </w:rPr>
              <w:t>%</w:t>
            </w:r>
          </w:p>
          <w:p w14:paraId="5FB87D45" w14:textId="77777777" w:rsidR="009D379D" w:rsidRPr="003810C5" w:rsidRDefault="009D379D" w:rsidP="000F05DD">
            <w:pPr>
              <w:widowControl w:val="0"/>
              <w:autoSpaceDE w:val="0"/>
              <w:autoSpaceDN w:val="0"/>
              <w:adjustRightInd w:val="0"/>
              <w:spacing w:after="0"/>
              <w:jc w:val="center"/>
              <w:rPr>
                <w:bCs/>
                <w:sz w:val="22"/>
                <w:szCs w:val="22"/>
              </w:rPr>
            </w:pPr>
          </w:p>
        </w:tc>
      </w:tr>
    </w:tbl>
    <w:p w14:paraId="3C46DF72" w14:textId="77777777" w:rsidR="009D379D" w:rsidRPr="003810C5" w:rsidRDefault="009D379D" w:rsidP="00CA3A8D">
      <w:pPr>
        <w:widowControl w:val="0"/>
        <w:shd w:val="clear" w:color="auto" w:fill="FFFFFF"/>
        <w:autoSpaceDE w:val="0"/>
        <w:autoSpaceDN w:val="0"/>
        <w:adjustRightInd w:val="0"/>
        <w:spacing w:after="0"/>
        <w:rPr>
          <w:b/>
          <w:bCs/>
          <w:sz w:val="22"/>
          <w:szCs w:val="22"/>
        </w:rPr>
      </w:pPr>
    </w:p>
    <w:p w14:paraId="07C75271" w14:textId="3FC67030" w:rsidR="00504F1C" w:rsidRPr="003810C5" w:rsidRDefault="00425C08" w:rsidP="00CA3A8D">
      <w:pPr>
        <w:widowControl w:val="0"/>
        <w:shd w:val="clear" w:color="auto" w:fill="FFFFFF"/>
        <w:autoSpaceDE w:val="0"/>
        <w:autoSpaceDN w:val="0"/>
        <w:adjustRightInd w:val="0"/>
        <w:spacing w:after="0"/>
        <w:rPr>
          <w:b/>
          <w:bCs/>
          <w:sz w:val="22"/>
          <w:szCs w:val="22"/>
        </w:rPr>
      </w:pPr>
      <w:r>
        <w:rPr>
          <w:b/>
          <w:bCs/>
          <w:sz w:val="22"/>
          <w:szCs w:val="22"/>
        </w:rPr>
        <w:t>Начальная максимальная цена Д</w:t>
      </w:r>
      <w:r w:rsidR="00504F1C" w:rsidRPr="003810C5">
        <w:rPr>
          <w:b/>
          <w:bCs/>
          <w:sz w:val="22"/>
          <w:szCs w:val="22"/>
        </w:rPr>
        <w:t xml:space="preserve">оговора </w:t>
      </w:r>
      <w:r w:rsidR="00647CAA" w:rsidRPr="003810C5">
        <w:rPr>
          <w:b/>
          <w:bCs/>
          <w:sz w:val="22"/>
          <w:szCs w:val="22"/>
        </w:rPr>
        <w:t>составляет:</w:t>
      </w:r>
      <w:r w:rsidR="00647CAA" w:rsidRPr="003810C5">
        <w:rPr>
          <w:sz w:val="22"/>
          <w:szCs w:val="22"/>
        </w:rPr>
        <w:t xml:space="preserve"> </w:t>
      </w:r>
      <w:r w:rsidR="009D379D" w:rsidRPr="003810C5">
        <w:rPr>
          <w:b/>
          <w:bCs/>
          <w:sz w:val="22"/>
          <w:szCs w:val="22"/>
        </w:rPr>
        <w:t xml:space="preserve">1 825 656,00 </w:t>
      </w:r>
      <w:r w:rsidR="00ED2D8D" w:rsidRPr="003810C5">
        <w:rPr>
          <w:sz w:val="22"/>
          <w:szCs w:val="22"/>
        </w:rPr>
        <w:t xml:space="preserve">рублей </w:t>
      </w:r>
      <w:r w:rsidR="00504F1C" w:rsidRPr="003810C5">
        <w:rPr>
          <w:sz w:val="22"/>
          <w:szCs w:val="22"/>
        </w:rPr>
        <w:t>без учета НДС.</w:t>
      </w:r>
    </w:p>
    <w:p w14:paraId="04B26E41" w14:textId="0A2A8672" w:rsidR="00CA3A8D" w:rsidRPr="003810C5" w:rsidRDefault="00CA3A8D" w:rsidP="00CA3A8D">
      <w:pPr>
        <w:autoSpaceDE w:val="0"/>
        <w:autoSpaceDN w:val="0"/>
        <w:adjustRightInd w:val="0"/>
        <w:spacing w:before="260" w:after="0"/>
        <w:rPr>
          <w:sz w:val="22"/>
          <w:szCs w:val="22"/>
        </w:rPr>
      </w:pPr>
      <w:r w:rsidRPr="003810C5">
        <w:rPr>
          <w:sz w:val="22"/>
          <w:szCs w:val="22"/>
        </w:rPr>
        <w:t>* Расчет</w:t>
      </w:r>
      <w:r w:rsidR="00425C08">
        <w:rPr>
          <w:sz w:val="22"/>
          <w:szCs w:val="22"/>
        </w:rPr>
        <w:t xml:space="preserve"> начальной (максимальной) цены Д</w:t>
      </w:r>
      <w:r w:rsidRPr="003810C5">
        <w:rPr>
          <w:sz w:val="22"/>
          <w:szCs w:val="22"/>
        </w:rPr>
        <w:t xml:space="preserve">оговора производится путем сложения начальных максимальных цен по позициям. </w:t>
      </w:r>
    </w:p>
    <w:p w14:paraId="4C3C65BD" w14:textId="77777777" w:rsidR="00CA3A8D" w:rsidRPr="003810C5" w:rsidRDefault="00CA3A8D" w:rsidP="00CA3A8D">
      <w:pPr>
        <w:autoSpaceDE w:val="0"/>
        <w:autoSpaceDN w:val="0"/>
        <w:adjustRightInd w:val="0"/>
        <w:spacing w:before="260" w:after="0"/>
        <w:rPr>
          <w:sz w:val="22"/>
          <w:szCs w:val="22"/>
        </w:rPr>
      </w:pPr>
      <w:r w:rsidRPr="003810C5">
        <w:rPr>
          <w:sz w:val="22"/>
          <w:szCs w:val="22"/>
        </w:rPr>
        <w:t xml:space="preserve">Расчет НМЦД производится по формуле: </w:t>
      </w:r>
    </w:p>
    <w:p w14:paraId="4417F15B" w14:textId="77777777" w:rsidR="00CA3A8D" w:rsidRPr="003810C5" w:rsidRDefault="00000000" w:rsidP="00CA3A8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659306E6" w14:textId="77777777" w:rsidR="00CA3A8D" w:rsidRPr="003810C5" w:rsidRDefault="00CA3A8D" w:rsidP="00CA3A8D">
      <w:pPr>
        <w:autoSpaceDE w:val="0"/>
        <w:autoSpaceDN w:val="0"/>
        <w:adjustRightInd w:val="0"/>
        <w:spacing w:after="0"/>
        <w:rPr>
          <w:sz w:val="22"/>
          <w:szCs w:val="22"/>
        </w:rPr>
      </w:pPr>
      <w:r w:rsidRPr="003810C5">
        <w:rPr>
          <w:sz w:val="22"/>
          <w:szCs w:val="22"/>
        </w:rPr>
        <w:t>Где:</w:t>
      </w:r>
    </w:p>
    <w:p w14:paraId="547C9366" w14:textId="77777777" w:rsidR="00CA3A8D" w:rsidRPr="003810C5" w:rsidRDefault="00CA3A8D" w:rsidP="00CA3A8D">
      <w:pPr>
        <w:autoSpaceDE w:val="0"/>
        <w:autoSpaceDN w:val="0"/>
        <w:adjustRightInd w:val="0"/>
        <w:spacing w:after="0"/>
        <w:rPr>
          <w:sz w:val="22"/>
          <w:szCs w:val="22"/>
        </w:rPr>
      </w:pPr>
      <w:r w:rsidRPr="003810C5">
        <w:rPr>
          <w:sz w:val="22"/>
          <w:szCs w:val="22"/>
          <w:lang w:val="en-US"/>
        </w:rPr>
        <w:t>v</w:t>
      </w:r>
      <w:r w:rsidRPr="003810C5">
        <w:rPr>
          <w:sz w:val="22"/>
          <w:szCs w:val="22"/>
        </w:rPr>
        <w:t xml:space="preserve"> – количество (объем) закупаемого товара (работы, </w:t>
      </w:r>
      <w:r w:rsidR="00647CAA" w:rsidRPr="003810C5">
        <w:rPr>
          <w:sz w:val="22"/>
          <w:szCs w:val="22"/>
        </w:rPr>
        <w:t>услуги).</w:t>
      </w:r>
    </w:p>
    <w:p w14:paraId="4A2F94D5" w14:textId="77777777" w:rsidR="00CA3A8D" w:rsidRPr="003810C5" w:rsidRDefault="00CA3A8D" w:rsidP="00CA3A8D">
      <w:pPr>
        <w:autoSpaceDE w:val="0"/>
        <w:autoSpaceDN w:val="0"/>
        <w:adjustRightInd w:val="0"/>
        <w:spacing w:after="0"/>
        <w:rPr>
          <w:sz w:val="22"/>
          <w:szCs w:val="22"/>
        </w:rPr>
      </w:pPr>
      <w:r w:rsidRPr="003810C5">
        <w:rPr>
          <w:sz w:val="22"/>
          <w:szCs w:val="22"/>
          <w:lang w:val="en-US"/>
        </w:rPr>
        <w:t>n</w:t>
      </w:r>
      <w:r w:rsidRPr="003810C5">
        <w:rPr>
          <w:sz w:val="22"/>
          <w:szCs w:val="22"/>
        </w:rPr>
        <w:t xml:space="preserve"> – количество значений используемых в </w:t>
      </w:r>
      <w:r w:rsidR="00647CAA" w:rsidRPr="003810C5">
        <w:rPr>
          <w:sz w:val="22"/>
          <w:szCs w:val="22"/>
        </w:rPr>
        <w:t>расчете.</w:t>
      </w:r>
    </w:p>
    <w:p w14:paraId="1E6D94FC" w14:textId="77777777" w:rsidR="00CA3A8D" w:rsidRPr="003810C5" w:rsidRDefault="00CA3A8D" w:rsidP="00CA3A8D">
      <w:pPr>
        <w:autoSpaceDE w:val="0"/>
        <w:autoSpaceDN w:val="0"/>
        <w:adjustRightInd w:val="0"/>
        <w:spacing w:after="0"/>
        <w:rPr>
          <w:sz w:val="22"/>
          <w:szCs w:val="22"/>
        </w:rPr>
      </w:pPr>
      <w:r w:rsidRPr="003810C5">
        <w:rPr>
          <w:sz w:val="22"/>
          <w:szCs w:val="22"/>
          <w:lang w:val="en-US"/>
        </w:rPr>
        <w:t>i</w:t>
      </w:r>
      <w:r w:rsidRPr="003810C5">
        <w:rPr>
          <w:sz w:val="22"/>
          <w:szCs w:val="22"/>
        </w:rPr>
        <w:t xml:space="preserve"> –  номер источника ценовой информации;</w:t>
      </w:r>
    </w:p>
    <w:p w14:paraId="6CF946B6" w14:textId="77777777" w:rsidR="00CA3A8D" w:rsidRPr="003810C5" w:rsidRDefault="00CA3A8D" w:rsidP="00CA3A8D">
      <w:pPr>
        <w:autoSpaceDE w:val="0"/>
        <w:autoSpaceDN w:val="0"/>
        <w:adjustRightInd w:val="0"/>
        <w:spacing w:after="0"/>
        <w:rPr>
          <w:sz w:val="22"/>
          <w:szCs w:val="22"/>
        </w:rPr>
      </w:pPr>
      <w:r w:rsidRPr="003810C5">
        <w:rPr>
          <w:sz w:val="22"/>
          <w:szCs w:val="22"/>
        </w:rPr>
        <w:t>ц</w:t>
      </w:r>
      <w:r w:rsidRPr="003810C5">
        <w:rPr>
          <w:sz w:val="22"/>
          <w:szCs w:val="22"/>
          <w:vertAlign w:val="subscript"/>
          <w:lang w:val="en-US"/>
        </w:rPr>
        <w:t>i</w:t>
      </w:r>
      <w:r w:rsidRPr="003810C5">
        <w:rPr>
          <w:sz w:val="22"/>
          <w:szCs w:val="22"/>
        </w:rPr>
        <w:t xml:space="preserve"> – цена единицы товара (работы, </w:t>
      </w:r>
      <w:r w:rsidR="00647CAA" w:rsidRPr="003810C5">
        <w:rPr>
          <w:sz w:val="22"/>
          <w:szCs w:val="22"/>
        </w:rPr>
        <w:t>услуги</w:t>
      </w:r>
      <w:r w:rsidRPr="003810C5">
        <w:rPr>
          <w:sz w:val="22"/>
          <w:szCs w:val="22"/>
        </w:rPr>
        <w:t xml:space="preserve">), предоставленная в источнике с номером </w:t>
      </w:r>
      <w:r w:rsidRPr="003810C5">
        <w:rPr>
          <w:sz w:val="22"/>
          <w:szCs w:val="22"/>
          <w:lang w:val="en-US"/>
        </w:rPr>
        <w:t>i</w:t>
      </w:r>
      <w:r w:rsidRPr="003810C5">
        <w:rPr>
          <w:sz w:val="22"/>
          <w:szCs w:val="22"/>
        </w:rPr>
        <w:t xml:space="preserve">, скорректированная с учетом коэффициентов (индексов), применяемых для пересчета цен товаров (работ, </w:t>
      </w:r>
      <w:r w:rsidR="00F07E75" w:rsidRPr="003810C5">
        <w:rPr>
          <w:sz w:val="22"/>
          <w:szCs w:val="22"/>
        </w:rPr>
        <w:t>р</w:t>
      </w:r>
      <w:r w:rsidR="000B5148" w:rsidRPr="003810C5">
        <w:rPr>
          <w:sz w:val="22"/>
          <w:szCs w:val="22"/>
        </w:rPr>
        <w:t>абот</w:t>
      </w:r>
      <w:r w:rsidRPr="003810C5">
        <w:rPr>
          <w:sz w:val="22"/>
          <w:szCs w:val="22"/>
        </w:rPr>
        <w:t xml:space="preserve">) с учетом различий в характеристиках товаров, коммерческих и (или) финансовых условий поставок товаров (выполнения работ, </w:t>
      </w:r>
      <w:r w:rsidR="0093469C" w:rsidRPr="003810C5">
        <w:rPr>
          <w:sz w:val="22"/>
          <w:szCs w:val="22"/>
        </w:rPr>
        <w:t>выполнения</w:t>
      </w:r>
      <w:r w:rsidRPr="003810C5">
        <w:rPr>
          <w:sz w:val="22"/>
          <w:szCs w:val="22"/>
        </w:rPr>
        <w:t xml:space="preserve"> </w:t>
      </w:r>
      <w:r w:rsidR="00F07E75" w:rsidRPr="003810C5">
        <w:rPr>
          <w:sz w:val="22"/>
          <w:szCs w:val="22"/>
        </w:rPr>
        <w:t>р</w:t>
      </w:r>
      <w:r w:rsidR="000B5148" w:rsidRPr="003810C5">
        <w:rPr>
          <w:sz w:val="22"/>
          <w:szCs w:val="22"/>
        </w:rPr>
        <w:t>абот</w:t>
      </w:r>
      <w:r w:rsidRPr="003810C5">
        <w:rPr>
          <w:sz w:val="22"/>
          <w:szCs w:val="22"/>
        </w:rPr>
        <w:t>)</w:t>
      </w:r>
    </w:p>
    <w:tbl>
      <w:tblPr>
        <w:tblW w:w="0" w:type="auto"/>
        <w:tblLook w:val="00A0" w:firstRow="1" w:lastRow="0" w:firstColumn="1" w:lastColumn="0" w:noHBand="0" w:noVBand="0"/>
      </w:tblPr>
      <w:tblGrid>
        <w:gridCol w:w="9606"/>
        <w:gridCol w:w="4168"/>
      </w:tblGrid>
      <w:tr w:rsidR="002F37EE" w:rsidRPr="003810C5" w14:paraId="7AF2C4B6" w14:textId="77777777" w:rsidTr="00726080">
        <w:tc>
          <w:tcPr>
            <w:tcW w:w="9606" w:type="dxa"/>
          </w:tcPr>
          <w:p w14:paraId="321A92AE" w14:textId="77777777" w:rsidR="002F37EE" w:rsidRPr="003810C5" w:rsidRDefault="002F37EE" w:rsidP="00726080">
            <w:pPr>
              <w:tabs>
                <w:tab w:val="left" w:pos="6795"/>
              </w:tabs>
              <w:spacing w:line="276" w:lineRule="auto"/>
              <w:rPr>
                <w:bCs/>
                <w:sz w:val="22"/>
                <w:szCs w:val="22"/>
              </w:rPr>
            </w:pPr>
          </w:p>
          <w:p w14:paraId="4079D9AE" w14:textId="77777777" w:rsidR="002F37EE" w:rsidRPr="003810C5" w:rsidRDefault="002F37EE" w:rsidP="002F37EE">
            <w:pPr>
              <w:tabs>
                <w:tab w:val="left" w:pos="6795"/>
              </w:tabs>
              <w:spacing w:after="0" w:line="276" w:lineRule="auto"/>
              <w:rPr>
                <w:sz w:val="22"/>
                <w:szCs w:val="22"/>
              </w:rPr>
            </w:pPr>
            <w:r w:rsidRPr="003810C5">
              <w:rPr>
                <w:bCs/>
                <w:sz w:val="22"/>
                <w:szCs w:val="22"/>
              </w:rPr>
              <w:t xml:space="preserve">Документ подготовил: заместитель </w:t>
            </w:r>
            <w:r w:rsidRPr="003810C5">
              <w:rPr>
                <w:sz w:val="22"/>
                <w:szCs w:val="22"/>
              </w:rPr>
              <w:t>начальника службы информационных технологий</w:t>
            </w:r>
          </w:p>
          <w:p w14:paraId="1DA0B218" w14:textId="77777777" w:rsidR="002F37EE" w:rsidRPr="003810C5" w:rsidRDefault="002F37EE" w:rsidP="002F37EE">
            <w:pPr>
              <w:widowControl w:val="0"/>
              <w:autoSpaceDE w:val="0"/>
              <w:autoSpaceDN w:val="0"/>
              <w:adjustRightInd w:val="0"/>
              <w:spacing w:after="0"/>
              <w:rPr>
                <w:bCs/>
                <w:sz w:val="22"/>
                <w:szCs w:val="22"/>
              </w:rPr>
            </w:pPr>
            <w:r w:rsidRPr="003810C5">
              <w:rPr>
                <w:bCs/>
                <w:sz w:val="22"/>
                <w:szCs w:val="22"/>
              </w:rPr>
              <w:t xml:space="preserve">АО «Аэропорт Сургут» </w:t>
            </w:r>
          </w:p>
        </w:tc>
        <w:tc>
          <w:tcPr>
            <w:tcW w:w="4168" w:type="dxa"/>
          </w:tcPr>
          <w:p w14:paraId="38DCF9F1" w14:textId="77777777" w:rsidR="002F37EE" w:rsidRPr="003810C5" w:rsidRDefault="002F37EE" w:rsidP="00726080">
            <w:pPr>
              <w:widowControl w:val="0"/>
              <w:autoSpaceDE w:val="0"/>
              <w:autoSpaceDN w:val="0"/>
              <w:adjustRightInd w:val="0"/>
              <w:spacing w:after="0"/>
              <w:rPr>
                <w:bCs/>
                <w:sz w:val="22"/>
                <w:szCs w:val="22"/>
              </w:rPr>
            </w:pPr>
          </w:p>
          <w:p w14:paraId="106D675F" w14:textId="77777777" w:rsidR="002F37EE" w:rsidRPr="003810C5" w:rsidRDefault="002F37EE" w:rsidP="00726080">
            <w:pPr>
              <w:widowControl w:val="0"/>
              <w:autoSpaceDE w:val="0"/>
              <w:autoSpaceDN w:val="0"/>
              <w:adjustRightInd w:val="0"/>
              <w:spacing w:after="0"/>
              <w:rPr>
                <w:bCs/>
                <w:sz w:val="22"/>
                <w:szCs w:val="22"/>
              </w:rPr>
            </w:pPr>
          </w:p>
          <w:p w14:paraId="502372AA" w14:textId="77777777" w:rsidR="002F37EE" w:rsidRPr="003810C5" w:rsidRDefault="002F37EE" w:rsidP="00726080">
            <w:pPr>
              <w:widowControl w:val="0"/>
              <w:autoSpaceDE w:val="0"/>
              <w:autoSpaceDN w:val="0"/>
              <w:adjustRightInd w:val="0"/>
              <w:spacing w:after="0"/>
              <w:rPr>
                <w:bCs/>
                <w:sz w:val="22"/>
                <w:szCs w:val="22"/>
              </w:rPr>
            </w:pPr>
            <w:r w:rsidRPr="003810C5">
              <w:rPr>
                <w:bCs/>
                <w:sz w:val="22"/>
                <w:szCs w:val="22"/>
              </w:rPr>
              <w:t xml:space="preserve">              В.А. Карачев</w:t>
            </w:r>
          </w:p>
        </w:tc>
      </w:tr>
    </w:tbl>
    <w:p w14:paraId="4E717BF8" w14:textId="77777777" w:rsidR="002F37EE" w:rsidRPr="003810C5" w:rsidRDefault="002F37EE" w:rsidP="00CA3A8D">
      <w:pPr>
        <w:autoSpaceDE w:val="0"/>
        <w:autoSpaceDN w:val="0"/>
        <w:adjustRightInd w:val="0"/>
        <w:spacing w:after="0"/>
        <w:rPr>
          <w:sz w:val="22"/>
          <w:szCs w:val="22"/>
        </w:rPr>
      </w:pPr>
    </w:p>
    <w:p w14:paraId="72ADAAB0" w14:textId="77777777" w:rsidR="00CA3A8D" w:rsidRPr="003810C5" w:rsidRDefault="00CA3A8D" w:rsidP="00CA3A8D">
      <w:pPr>
        <w:autoSpaceDE w:val="0"/>
        <w:autoSpaceDN w:val="0"/>
        <w:adjustRightInd w:val="0"/>
        <w:spacing w:after="0"/>
        <w:rPr>
          <w:b/>
          <w:color w:val="FF0000"/>
          <w:sz w:val="22"/>
          <w:szCs w:val="22"/>
        </w:rPr>
      </w:pPr>
    </w:p>
    <w:p w14:paraId="0B7A1ABA" w14:textId="77777777" w:rsidR="0051029A" w:rsidRPr="003810C5" w:rsidRDefault="0051029A" w:rsidP="0051029A">
      <w:pPr>
        <w:rPr>
          <w:b/>
          <w:color w:val="FF0000"/>
          <w:sz w:val="22"/>
          <w:szCs w:val="22"/>
          <w:u w:val="single"/>
        </w:rPr>
      </w:pPr>
      <w:r w:rsidRPr="003810C5">
        <w:rPr>
          <w:b/>
          <w:color w:val="FF0000"/>
          <w:sz w:val="22"/>
          <w:szCs w:val="22"/>
          <w:u w:val="single"/>
        </w:rPr>
        <w:t>Примечание:</w:t>
      </w:r>
    </w:p>
    <w:p w14:paraId="665FFD8D" w14:textId="77777777" w:rsidR="0051029A" w:rsidRPr="003810C5" w:rsidRDefault="0051029A" w:rsidP="0051029A">
      <w:pPr>
        <w:rPr>
          <w:sz w:val="22"/>
          <w:szCs w:val="22"/>
          <w:u w:val="single"/>
        </w:rPr>
      </w:pPr>
      <w:r w:rsidRPr="003810C5">
        <w:rPr>
          <w:sz w:val="22"/>
          <w:szCs w:val="22"/>
        </w:rPr>
        <w:t>Однородность совокупности значений выявленных цен - коэффициент вариации не превышает 33%.</w:t>
      </w:r>
    </w:p>
    <w:p w14:paraId="0B8EFBF8" w14:textId="77777777" w:rsidR="0051029A" w:rsidRPr="003810C5" w:rsidRDefault="0051029A" w:rsidP="0051029A">
      <w:pPr>
        <w:widowControl w:val="0"/>
        <w:autoSpaceDE w:val="0"/>
        <w:autoSpaceDN w:val="0"/>
        <w:adjustRightInd w:val="0"/>
        <w:spacing w:after="0"/>
        <w:ind w:firstLine="540"/>
        <w:rPr>
          <w:sz w:val="22"/>
          <w:szCs w:val="22"/>
        </w:rPr>
      </w:pPr>
      <w:r w:rsidRPr="003810C5">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вариации. </w:t>
      </w:r>
      <w:r w:rsidRPr="003810C5">
        <w:rPr>
          <w:sz w:val="22"/>
          <w:szCs w:val="22"/>
        </w:rPr>
        <w:lastRenderedPageBreak/>
        <w:t>Коэффициент вариации цены определяется по следующей формуле:</w:t>
      </w:r>
    </w:p>
    <w:p w14:paraId="0765023C" w14:textId="77777777" w:rsidR="0051029A" w:rsidRPr="003810C5" w:rsidRDefault="0051029A" w:rsidP="0051029A">
      <w:pPr>
        <w:widowControl w:val="0"/>
        <w:autoSpaceDE w:val="0"/>
        <w:autoSpaceDN w:val="0"/>
        <w:adjustRightInd w:val="0"/>
        <w:spacing w:after="0"/>
        <w:ind w:firstLine="540"/>
        <w:rPr>
          <w:sz w:val="22"/>
          <w:szCs w:val="22"/>
        </w:rPr>
      </w:pPr>
    </w:p>
    <w:p w14:paraId="4913608F" w14:textId="77777777" w:rsidR="0051029A" w:rsidRPr="003810C5" w:rsidRDefault="0051029A" w:rsidP="0051029A">
      <w:pPr>
        <w:widowControl w:val="0"/>
        <w:autoSpaceDE w:val="0"/>
        <w:autoSpaceDN w:val="0"/>
        <w:adjustRightInd w:val="0"/>
        <w:spacing w:after="0"/>
        <w:jc w:val="center"/>
        <w:rPr>
          <w:sz w:val="22"/>
          <w:szCs w:val="22"/>
        </w:rPr>
      </w:pPr>
      <w:r w:rsidRPr="003810C5">
        <w:rPr>
          <w:noProof/>
          <w:position w:val="-28"/>
          <w:sz w:val="22"/>
          <w:szCs w:val="22"/>
        </w:rPr>
        <w:drawing>
          <wp:inline distT="0" distB="0" distL="0" distR="0" wp14:anchorId="1D77FCF0" wp14:editId="1F2F46A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3810C5">
        <w:rPr>
          <w:sz w:val="22"/>
          <w:szCs w:val="22"/>
        </w:rPr>
        <w:t>,</w:t>
      </w:r>
    </w:p>
    <w:p w14:paraId="076C2099" w14:textId="77777777" w:rsidR="0051029A" w:rsidRPr="003810C5" w:rsidRDefault="0051029A" w:rsidP="0051029A">
      <w:pPr>
        <w:widowControl w:val="0"/>
        <w:autoSpaceDE w:val="0"/>
        <w:autoSpaceDN w:val="0"/>
        <w:adjustRightInd w:val="0"/>
        <w:spacing w:after="0"/>
        <w:ind w:firstLine="540"/>
        <w:rPr>
          <w:sz w:val="22"/>
          <w:szCs w:val="22"/>
        </w:rPr>
      </w:pPr>
    </w:p>
    <w:p w14:paraId="5A2B4E78" w14:textId="77777777" w:rsidR="0051029A" w:rsidRPr="003810C5" w:rsidRDefault="0051029A" w:rsidP="0051029A">
      <w:pPr>
        <w:widowControl w:val="0"/>
        <w:autoSpaceDE w:val="0"/>
        <w:autoSpaceDN w:val="0"/>
        <w:adjustRightInd w:val="0"/>
        <w:spacing w:after="0"/>
        <w:ind w:firstLine="540"/>
        <w:rPr>
          <w:sz w:val="22"/>
          <w:szCs w:val="22"/>
        </w:rPr>
      </w:pPr>
      <w:r w:rsidRPr="003810C5">
        <w:rPr>
          <w:sz w:val="22"/>
          <w:szCs w:val="22"/>
        </w:rPr>
        <w:t>где:</w:t>
      </w:r>
    </w:p>
    <w:p w14:paraId="4A6E36F9" w14:textId="77777777" w:rsidR="0051029A" w:rsidRPr="003810C5" w:rsidRDefault="0051029A" w:rsidP="0051029A">
      <w:pPr>
        <w:widowControl w:val="0"/>
        <w:autoSpaceDE w:val="0"/>
        <w:autoSpaceDN w:val="0"/>
        <w:adjustRightInd w:val="0"/>
        <w:spacing w:after="0"/>
        <w:ind w:firstLine="540"/>
        <w:rPr>
          <w:sz w:val="22"/>
          <w:szCs w:val="22"/>
        </w:rPr>
      </w:pPr>
      <w:r w:rsidRPr="003810C5">
        <w:rPr>
          <w:sz w:val="22"/>
          <w:szCs w:val="22"/>
        </w:rPr>
        <w:t>V - коэффициент вариации;</w:t>
      </w:r>
    </w:p>
    <w:p w14:paraId="013FBF16" w14:textId="77777777" w:rsidR="0051029A" w:rsidRPr="003810C5" w:rsidRDefault="0051029A" w:rsidP="0051029A">
      <w:pPr>
        <w:widowControl w:val="0"/>
        <w:autoSpaceDE w:val="0"/>
        <w:autoSpaceDN w:val="0"/>
        <w:adjustRightInd w:val="0"/>
        <w:spacing w:after="0"/>
        <w:ind w:firstLine="540"/>
        <w:rPr>
          <w:sz w:val="22"/>
          <w:szCs w:val="22"/>
        </w:rPr>
      </w:pPr>
      <w:r w:rsidRPr="003810C5">
        <w:rPr>
          <w:noProof/>
          <w:position w:val="-39"/>
          <w:sz w:val="22"/>
          <w:szCs w:val="22"/>
        </w:rPr>
        <w:drawing>
          <wp:inline distT="0" distB="0" distL="0" distR="0" wp14:anchorId="73B52DE1" wp14:editId="08AE1511">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3810C5">
        <w:rPr>
          <w:sz w:val="22"/>
          <w:szCs w:val="22"/>
        </w:rPr>
        <w:t xml:space="preserve"> - среднее квадратичное отклонение;</w:t>
      </w:r>
    </w:p>
    <w:p w14:paraId="05924D31" w14:textId="77777777" w:rsidR="0051029A" w:rsidRPr="003810C5" w:rsidRDefault="0051029A" w:rsidP="0051029A">
      <w:pPr>
        <w:widowControl w:val="0"/>
        <w:autoSpaceDE w:val="0"/>
        <w:autoSpaceDN w:val="0"/>
        <w:adjustRightInd w:val="0"/>
        <w:spacing w:after="0"/>
        <w:ind w:firstLine="540"/>
        <w:rPr>
          <w:sz w:val="22"/>
          <w:szCs w:val="22"/>
        </w:rPr>
      </w:pPr>
      <w:r w:rsidRPr="003810C5">
        <w:rPr>
          <w:noProof/>
          <w:position w:val="-9"/>
          <w:sz w:val="22"/>
          <w:szCs w:val="22"/>
        </w:rPr>
        <w:drawing>
          <wp:inline distT="0" distB="0" distL="0" distR="0" wp14:anchorId="196AD843" wp14:editId="32F746D3">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3810C5">
        <w:rPr>
          <w:sz w:val="22"/>
          <w:szCs w:val="22"/>
        </w:rPr>
        <w:t xml:space="preserve"> - цена единицы товара, работы,</w:t>
      </w:r>
      <w:r w:rsidR="00647CAA" w:rsidRPr="003810C5">
        <w:rPr>
          <w:sz w:val="22"/>
          <w:szCs w:val="22"/>
        </w:rPr>
        <w:t xml:space="preserve"> услуги</w:t>
      </w:r>
      <w:r w:rsidRPr="003810C5">
        <w:rPr>
          <w:sz w:val="22"/>
          <w:szCs w:val="22"/>
        </w:rPr>
        <w:t>, указанная в источнике с номером i;</w:t>
      </w:r>
    </w:p>
    <w:p w14:paraId="58A80BFE" w14:textId="77777777" w:rsidR="0051029A" w:rsidRPr="003810C5" w:rsidRDefault="0051029A" w:rsidP="0051029A">
      <w:pPr>
        <w:widowControl w:val="0"/>
        <w:autoSpaceDE w:val="0"/>
        <w:autoSpaceDN w:val="0"/>
        <w:adjustRightInd w:val="0"/>
        <w:spacing w:after="0"/>
        <w:ind w:firstLine="540"/>
        <w:rPr>
          <w:sz w:val="22"/>
          <w:szCs w:val="22"/>
        </w:rPr>
      </w:pPr>
      <w:r w:rsidRPr="003810C5">
        <w:rPr>
          <w:sz w:val="22"/>
          <w:szCs w:val="22"/>
        </w:rPr>
        <w:t xml:space="preserve">&lt;ц&gt; - средняя арифметическая величина цены единицы товара, работы, </w:t>
      </w:r>
      <w:r w:rsidR="00647CAA" w:rsidRPr="003810C5">
        <w:rPr>
          <w:sz w:val="22"/>
          <w:szCs w:val="22"/>
        </w:rPr>
        <w:t>услуги</w:t>
      </w:r>
      <w:r w:rsidRPr="003810C5">
        <w:rPr>
          <w:sz w:val="22"/>
          <w:szCs w:val="22"/>
        </w:rPr>
        <w:t>;</w:t>
      </w:r>
    </w:p>
    <w:p w14:paraId="41E107A4" w14:textId="77777777" w:rsidR="0051029A" w:rsidRPr="003810C5" w:rsidRDefault="0051029A" w:rsidP="0051029A">
      <w:pPr>
        <w:widowControl w:val="0"/>
        <w:autoSpaceDE w:val="0"/>
        <w:autoSpaceDN w:val="0"/>
        <w:adjustRightInd w:val="0"/>
        <w:spacing w:after="0"/>
        <w:ind w:firstLine="540"/>
        <w:rPr>
          <w:sz w:val="22"/>
          <w:szCs w:val="22"/>
        </w:rPr>
      </w:pPr>
      <w:r w:rsidRPr="003810C5">
        <w:rPr>
          <w:sz w:val="22"/>
          <w:szCs w:val="22"/>
        </w:rPr>
        <w:t>n - количество значений, используемых в расчете.</w:t>
      </w:r>
    </w:p>
    <w:p w14:paraId="70EEFC89" w14:textId="77777777" w:rsidR="009F0F4E" w:rsidRPr="003810C5" w:rsidRDefault="0051029A" w:rsidP="00072468">
      <w:pPr>
        <w:widowControl w:val="0"/>
        <w:autoSpaceDE w:val="0"/>
        <w:autoSpaceDN w:val="0"/>
        <w:adjustRightInd w:val="0"/>
        <w:spacing w:after="0"/>
        <w:ind w:firstLine="540"/>
        <w:rPr>
          <w:sz w:val="22"/>
          <w:szCs w:val="22"/>
        </w:rPr>
      </w:pPr>
      <w:r w:rsidRPr="003810C5">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B5B0B6F" w14:textId="77777777" w:rsidR="00304E2A" w:rsidRPr="003810C5" w:rsidRDefault="00304E2A" w:rsidP="00304E2A">
      <w:pPr>
        <w:tabs>
          <w:tab w:val="left" w:pos="-142"/>
          <w:tab w:val="left" w:pos="0"/>
          <w:tab w:val="left" w:pos="142"/>
        </w:tabs>
        <w:spacing w:after="0"/>
        <w:outlineLvl w:val="0"/>
        <w:rPr>
          <w:b/>
          <w:kern w:val="28"/>
          <w:sz w:val="22"/>
          <w:szCs w:val="22"/>
        </w:rPr>
      </w:pPr>
    </w:p>
    <w:p w14:paraId="0ED257F3" w14:textId="77777777" w:rsidR="00304E2A" w:rsidRPr="003810C5" w:rsidRDefault="00304E2A" w:rsidP="00072468">
      <w:pPr>
        <w:widowControl w:val="0"/>
        <w:autoSpaceDE w:val="0"/>
        <w:autoSpaceDN w:val="0"/>
        <w:adjustRightInd w:val="0"/>
        <w:spacing w:after="0"/>
        <w:ind w:firstLine="540"/>
        <w:rPr>
          <w:sz w:val="22"/>
          <w:szCs w:val="22"/>
        </w:rPr>
      </w:pPr>
    </w:p>
    <w:sectPr w:rsidR="00304E2A" w:rsidRPr="003810C5" w:rsidSect="009F07A4">
      <w:pgSz w:w="16838" w:h="11906" w:orient="landscape" w:code="9"/>
      <w:pgMar w:top="1134" w:right="568" w:bottom="567" w:left="709"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8369B" w14:textId="77777777" w:rsidR="00A25AEB" w:rsidRDefault="00A25AEB">
      <w:pPr>
        <w:spacing w:after="0"/>
      </w:pPr>
      <w:r>
        <w:separator/>
      </w:r>
    </w:p>
  </w:endnote>
  <w:endnote w:type="continuationSeparator" w:id="0">
    <w:p w14:paraId="43A2A178" w14:textId="77777777" w:rsidR="00A25AEB" w:rsidRDefault="00A25A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DACF5" w14:textId="77777777" w:rsidR="007A187F" w:rsidRPr="00D52443" w:rsidRDefault="007A187F"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Pr>
        <w:rStyle w:val="af5"/>
        <w:sz w:val="23"/>
        <w:szCs w:val="23"/>
      </w:rPr>
      <w:t>16</w:t>
    </w:r>
    <w:r w:rsidRPr="00D52443">
      <w:rPr>
        <w:rStyle w:val="af5"/>
        <w:sz w:val="23"/>
        <w:szCs w:val="23"/>
      </w:rPr>
      <w:fldChar w:fldCharType="end"/>
    </w:r>
  </w:p>
  <w:p w14:paraId="4CA0E894" w14:textId="77777777" w:rsidR="007A187F" w:rsidRPr="00D52443" w:rsidRDefault="007A187F" w:rsidP="00001F79">
    <w:pPr>
      <w:pStyle w:val="af1"/>
      <w:ind w:firstLine="360"/>
      <w:rPr>
        <w:sz w:val="23"/>
        <w:szCs w:val="23"/>
      </w:rPr>
    </w:pPr>
  </w:p>
  <w:p w14:paraId="54074ABC" w14:textId="77777777" w:rsidR="007A187F" w:rsidRPr="00D52443" w:rsidRDefault="007A187F">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DCB08" w14:textId="419EAC6E" w:rsidR="007A187F" w:rsidRDefault="007A187F">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14:paraId="6132CEF7" w14:textId="77777777" w:rsidR="007A187F" w:rsidRDefault="007A187F">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1CE6F" w14:textId="77777777" w:rsidR="007A187F" w:rsidRPr="00D52443" w:rsidRDefault="007A187F"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156930F9" w14:textId="77777777" w:rsidR="007A187F" w:rsidRPr="00D52443" w:rsidRDefault="007A187F" w:rsidP="00001F79">
    <w:pPr>
      <w:pStyle w:val="af1"/>
      <w:ind w:firstLine="360"/>
      <w:rPr>
        <w:sz w:val="23"/>
        <w:szCs w:val="23"/>
      </w:rPr>
    </w:pPr>
  </w:p>
  <w:p w14:paraId="7F888038" w14:textId="77777777" w:rsidR="007A187F" w:rsidRPr="00D52443" w:rsidRDefault="007A187F">
    <w:pPr>
      <w:rPr>
        <w:sz w:val="23"/>
        <w:szCs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BDCC0" w14:textId="2813448A" w:rsidR="007A187F" w:rsidRPr="00FD4A64" w:rsidRDefault="007A187F">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35</w:t>
    </w:r>
    <w:r w:rsidRPr="00FD4A64">
      <w:rPr>
        <w:rFonts w:ascii="Arial" w:hAnsi="Arial" w:cs="Arial"/>
        <w:sz w:val="16"/>
        <w:szCs w:val="16"/>
      </w:rPr>
      <w:fldChar w:fldCharType="end"/>
    </w:r>
  </w:p>
  <w:p w14:paraId="4D505843" w14:textId="77777777" w:rsidR="007A187F" w:rsidRDefault="007A187F">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0311"/>
      <w:docPartObj>
        <w:docPartGallery w:val="Page Numbers (Bottom of Page)"/>
        <w:docPartUnique/>
      </w:docPartObj>
    </w:sdtPr>
    <w:sdtContent>
      <w:p w14:paraId="211B99AF" w14:textId="343444BB" w:rsidR="007A187F" w:rsidRDefault="007A187F">
        <w:pPr>
          <w:pStyle w:val="af1"/>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Pr>
            <w:rFonts w:ascii="Arial" w:hAnsi="Arial" w:cs="Arial"/>
            <w:sz w:val="16"/>
            <w:szCs w:val="16"/>
          </w:rPr>
          <w:t>9</w:t>
        </w:r>
        <w:r w:rsidRPr="00F956D2">
          <w:rPr>
            <w:rFonts w:ascii="Arial" w:hAnsi="Arial" w:cs="Arial"/>
            <w:sz w:val="16"/>
            <w:szCs w:val="16"/>
          </w:rPr>
          <w:fldChar w:fldCharType="end"/>
        </w:r>
      </w:p>
    </w:sdtContent>
  </w:sdt>
  <w:p w14:paraId="3AE38473" w14:textId="77777777" w:rsidR="007A187F" w:rsidRDefault="007A187F">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8904363"/>
      <w:docPartObj>
        <w:docPartGallery w:val="Page Numbers (Bottom of Page)"/>
        <w:docPartUnique/>
      </w:docPartObj>
    </w:sdtPr>
    <w:sdtContent>
      <w:p w14:paraId="119FA21F" w14:textId="440390AE" w:rsidR="007A187F" w:rsidRDefault="007A187F">
        <w:pPr>
          <w:pStyle w:val="af1"/>
          <w:jc w:val="center"/>
        </w:pPr>
        <w:r>
          <w:fldChar w:fldCharType="begin"/>
        </w:r>
        <w:r>
          <w:instrText xml:space="preserve"> PAGE   \* MERGEFORMAT </w:instrText>
        </w:r>
        <w:r>
          <w:fldChar w:fldCharType="separate"/>
        </w:r>
        <w:r>
          <w:t>24</w:t>
        </w:r>
        <w:r>
          <w:fldChar w:fldCharType="end"/>
        </w:r>
      </w:p>
    </w:sdtContent>
  </w:sdt>
  <w:p w14:paraId="341B441F" w14:textId="77777777" w:rsidR="007A187F" w:rsidRDefault="007A187F" w:rsidP="00361FE4">
    <w:pPr>
      <w:pStyle w:val="af1"/>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7265995"/>
      <w:docPartObj>
        <w:docPartGallery w:val="Page Numbers (Bottom of Page)"/>
        <w:docPartUnique/>
      </w:docPartObj>
    </w:sdtPr>
    <w:sdtContent>
      <w:p w14:paraId="4F77E2E7" w14:textId="25F2FB9F" w:rsidR="007A187F" w:rsidRDefault="007A187F">
        <w:pPr>
          <w:pStyle w:val="af1"/>
          <w:jc w:val="center"/>
        </w:pPr>
        <w:r>
          <w:fldChar w:fldCharType="begin"/>
        </w:r>
        <w:r>
          <w:instrText xml:space="preserve"> PAGE   \* MERGEFORMAT </w:instrText>
        </w:r>
        <w:r>
          <w:fldChar w:fldCharType="separate"/>
        </w:r>
        <w:r>
          <w:t>32</w:t>
        </w:r>
        <w:r>
          <w:fldChar w:fldCharType="end"/>
        </w:r>
      </w:p>
    </w:sdtContent>
  </w:sdt>
  <w:p w14:paraId="45489055" w14:textId="77777777" w:rsidR="007A187F" w:rsidRDefault="007A187F">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5C46" w14:textId="77777777" w:rsidR="007A187F" w:rsidRDefault="007A187F">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33</w:t>
    </w:r>
    <w:r>
      <w:rPr>
        <w:rStyle w:val="af5"/>
        <w:sz w:val="23"/>
      </w:rPr>
      <w:fldChar w:fldCharType="end"/>
    </w:r>
  </w:p>
  <w:p w14:paraId="5EB3B089" w14:textId="77777777" w:rsidR="007A187F" w:rsidRDefault="007A187F">
    <w:pPr>
      <w:pStyle w:val="af1"/>
      <w:ind w:firstLine="360"/>
      <w:rPr>
        <w:sz w:val="23"/>
      </w:rPr>
    </w:pPr>
  </w:p>
  <w:p w14:paraId="2E886012" w14:textId="77777777" w:rsidR="007A187F" w:rsidRDefault="007A187F">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6A142" w14:textId="77777777" w:rsidR="007A187F" w:rsidRDefault="007A187F">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25</w:t>
    </w:r>
    <w:r>
      <w:rPr>
        <w:rFonts w:ascii="Arial" w:hAnsi="Arial"/>
        <w:sz w:val="16"/>
      </w:rPr>
      <w:fldChar w:fldCharType="end"/>
    </w:r>
  </w:p>
  <w:p w14:paraId="4EB52AC8" w14:textId="77777777" w:rsidR="007A187F" w:rsidRDefault="007A187F">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F615D" w14:textId="77777777" w:rsidR="007A187F" w:rsidRDefault="007A187F">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7E6F697" w14:textId="77777777" w:rsidR="007A187F" w:rsidRDefault="007A187F">
    <w:pPr>
      <w:pStyle w:val="af1"/>
      <w:ind w:firstLine="360"/>
      <w:rPr>
        <w:sz w:val="23"/>
      </w:rPr>
    </w:pPr>
  </w:p>
  <w:p w14:paraId="528ED579" w14:textId="77777777" w:rsidR="007A187F" w:rsidRDefault="007A187F">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5155" w14:textId="7CF4C2ED" w:rsidR="007A187F" w:rsidRDefault="007A187F">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26</w:t>
    </w:r>
    <w:r>
      <w:rPr>
        <w:rFonts w:ascii="Arial" w:hAnsi="Arial"/>
        <w:sz w:val="16"/>
      </w:rPr>
      <w:fldChar w:fldCharType="end"/>
    </w:r>
  </w:p>
  <w:p w14:paraId="71270E5B" w14:textId="77777777" w:rsidR="007A187F" w:rsidRDefault="007A187F">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4ED4E" w14:textId="77777777" w:rsidR="007A187F" w:rsidRDefault="007A187F">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3070BF61" w14:textId="77777777" w:rsidR="007A187F" w:rsidRDefault="007A187F">
    <w:pPr>
      <w:pStyle w:val="af1"/>
      <w:ind w:firstLine="360"/>
      <w:rPr>
        <w:sz w:val="23"/>
      </w:rPr>
    </w:pPr>
  </w:p>
  <w:p w14:paraId="706AAA5A" w14:textId="77777777" w:rsidR="007A187F" w:rsidRDefault="007A187F">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961D6" w14:textId="77777777" w:rsidR="00A25AEB" w:rsidRDefault="00A25AEB">
      <w:pPr>
        <w:spacing w:after="0"/>
      </w:pPr>
      <w:r>
        <w:separator/>
      </w:r>
    </w:p>
  </w:footnote>
  <w:footnote w:type="continuationSeparator" w:id="0">
    <w:p w14:paraId="632092D8" w14:textId="77777777" w:rsidR="00A25AEB" w:rsidRDefault="00A25AE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97E96" w14:textId="77777777" w:rsidR="007A187F" w:rsidRPr="00D52443" w:rsidRDefault="007A187F">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835F" w14:textId="77777777" w:rsidR="007A187F" w:rsidRDefault="007A187F">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0CD2" w14:textId="77777777" w:rsidR="007A187F" w:rsidRDefault="007A187F">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75223" w14:textId="77777777" w:rsidR="007A187F" w:rsidRDefault="007A187F">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AAB93" w14:textId="77777777" w:rsidR="007A187F" w:rsidRDefault="007A187F">
    <w:pPr>
      <w:pStyle w:val="af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04A55" w14:textId="77777777" w:rsidR="007A187F" w:rsidRPr="00D52443" w:rsidRDefault="007A187F">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CC28166"/>
    <w:lvl w:ilvl="0">
      <w:numFmt w:val="bullet"/>
      <w:lvlText w:val="*"/>
      <w:lvlJc w:val="left"/>
    </w:lvl>
  </w:abstractNum>
  <w:abstractNum w:abstractNumId="1" w15:restartNumberingAfterBreak="0">
    <w:nsid w:val="08235FBA"/>
    <w:multiLevelType w:val="hybridMultilevel"/>
    <w:tmpl w:val="01E899E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A952C2"/>
    <w:multiLevelType w:val="hybridMultilevel"/>
    <w:tmpl w:val="B6FEAAAE"/>
    <w:lvl w:ilvl="0" w:tplc="12E67E3C">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255241"/>
    <w:multiLevelType w:val="hybridMultilevel"/>
    <w:tmpl w:val="E8EE78B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6" w15:restartNumberingAfterBreak="0">
    <w:nsid w:val="1B9548FD"/>
    <w:multiLevelType w:val="hybridMultilevel"/>
    <w:tmpl w:val="F07EA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6B5F94"/>
    <w:multiLevelType w:val="multilevel"/>
    <w:tmpl w:val="0BAC22D8"/>
    <w:lvl w:ilvl="0">
      <w:start w:val="3"/>
      <w:numFmt w:val="decimal"/>
      <w:lvlText w:val="%1."/>
      <w:lvlJc w:val="left"/>
      <w:pPr>
        <w:ind w:left="390" w:hanging="390"/>
      </w:pPr>
      <w:rPr>
        <w:rFonts w:hint="default"/>
        <w:b/>
      </w:rPr>
    </w:lvl>
    <w:lvl w:ilvl="1">
      <w:start w:val="1"/>
      <w:numFmt w:val="decimal"/>
      <w:lvlText w:val="%1.%2."/>
      <w:lvlJc w:val="left"/>
      <w:pPr>
        <w:ind w:left="1920" w:hanging="720"/>
      </w:pPr>
      <w:rPr>
        <w:rFonts w:hint="default"/>
        <w:b/>
      </w:rPr>
    </w:lvl>
    <w:lvl w:ilvl="2">
      <w:start w:val="1"/>
      <w:numFmt w:val="decimal"/>
      <w:lvlText w:val="%1.%2.%3."/>
      <w:lvlJc w:val="left"/>
      <w:pPr>
        <w:ind w:left="3120" w:hanging="720"/>
      </w:pPr>
      <w:rPr>
        <w:rFonts w:hint="default"/>
        <w:b/>
      </w:rPr>
    </w:lvl>
    <w:lvl w:ilvl="3">
      <w:start w:val="1"/>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400" w:hanging="180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21E20931"/>
    <w:multiLevelType w:val="hybridMultilevel"/>
    <w:tmpl w:val="A6301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630F16"/>
    <w:multiLevelType w:val="hybridMultilevel"/>
    <w:tmpl w:val="D3029612"/>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A07F3D"/>
    <w:multiLevelType w:val="hybridMultilevel"/>
    <w:tmpl w:val="A63A7904"/>
    <w:lvl w:ilvl="0" w:tplc="21146166">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F034B48"/>
    <w:multiLevelType w:val="hybridMultilevel"/>
    <w:tmpl w:val="BBBA4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9F7CD6"/>
    <w:multiLevelType w:val="hybridMultilevel"/>
    <w:tmpl w:val="1C288598"/>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7" w15:restartNumberingAfterBreak="0">
    <w:nsid w:val="313A41B0"/>
    <w:multiLevelType w:val="hybridMultilevel"/>
    <w:tmpl w:val="670463DA"/>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8"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C7A53E2"/>
    <w:multiLevelType w:val="hybridMultilevel"/>
    <w:tmpl w:val="8A80CEC0"/>
    <w:lvl w:ilvl="0" w:tplc="6B26F4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03F9C"/>
    <w:multiLevelType w:val="hybridMultilevel"/>
    <w:tmpl w:val="853CE24C"/>
    <w:lvl w:ilvl="0" w:tplc="6C9AD898">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2"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31F3A20"/>
    <w:multiLevelType w:val="hybridMultilevel"/>
    <w:tmpl w:val="69B23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6866D3"/>
    <w:multiLevelType w:val="hybridMultilevel"/>
    <w:tmpl w:val="F5E60F0E"/>
    <w:lvl w:ilvl="0" w:tplc="7BC237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8" w15:restartNumberingAfterBreak="0">
    <w:nsid w:val="4C440455"/>
    <w:multiLevelType w:val="hybridMultilevel"/>
    <w:tmpl w:val="B1D26690"/>
    <w:lvl w:ilvl="0" w:tplc="2C60E33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4E57314D"/>
    <w:multiLevelType w:val="hybridMultilevel"/>
    <w:tmpl w:val="DF2C1474"/>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1" w15:restartNumberingAfterBreak="0">
    <w:nsid w:val="53AA7959"/>
    <w:multiLevelType w:val="hybridMultilevel"/>
    <w:tmpl w:val="F850C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4C2D5A"/>
    <w:multiLevelType w:val="hybridMultilevel"/>
    <w:tmpl w:val="8DAA4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1F5F97"/>
    <w:multiLevelType w:val="hybridMultilevel"/>
    <w:tmpl w:val="D5603AF4"/>
    <w:lvl w:ilvl="0" w:tplc="B6569FDA">
      <w:start w:val="1"/>
      <w:numFmt w:val="decimal"/>
      <w:lvlText w:val="%1."/>
      <w:lvlJc w:val="left"/>
      <w:pPr>
        <w:tabs>
          <w:tab w:val="num" w:pos="720"/>
        </w:tabs>
        <w:ind w:left="720" w:hanging="360"/>
      </w:pPr>
      <w:rPr>
        <w:rFonts w:hint="default"/>
      </w:rPr>
    </w:lvl>
    <w:lvl w:ilvl="1" w:tplc="6B26F486">
      <w:numFmt w:val="bullet"/>
      <w:lvlText w:val="-"/>
      <w:lvlJc w:val="left"/>
      <w:pPr>
        <w:tabs>
          <w:tab w:val="num" w:pos="1440"/>
        </w:tabs>
        <w:ind w:left="1440" w:hanging="360"/>
      </w:pPr>
      <w:rPr>
        <w:rFonts w:ascii="Times New Roman" w:eastAsia="Times New Roman" w:hAnsi="Times New Roman" w:cs="Times New Roman" w:hint="default"/>
      </w:rPr>
    </w:lvl>
    <w:lvl w:ilvl="2" w:tplc="FBD257CC">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44D1826"/>
    <w:multiLevelType w:val="hybridMultilevel"/>
    <w:tmpl w:val="E58A9834"/>
    <w:lvl w:ilvl="0" w:tplc="668EF23E">
      <w:start w:val="20"/>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5" w15:restartNumberingAfterBreak="0">
    <w:nsid w:val="6A7E1F10"/>
    <w:multiLevelType w:val="hybridMultilevel"/>
    <w:tmpl w:val="BDC6CEBE"/>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5522BAB"/>
    <w:multiLevelType w:val="multilevel"/>
    <w:tmpl w:val="D0223C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75F227FE"/>
    <w:multiLevelType w:val="hybridMultilevel"/>
    <w:tmpl w:val="AB267C50"/>
    <w:lvl w:ilvl="0" w:tplc="A976C846">
      <w:start w:val="7"/>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9"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7147FF7"/>
    <w:multiLevelType w:val="hybridMultilevel"/>
    <w:tmpl w:val="03F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BB6517"/>
    <w:multiLevelType w:val="hybridMultilevel"/>
    <w:tmpl w:val="F13A04CA"/>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1">
      <w:start w:val="1"/>
      <w:numFmt w:val="bullet"/>
      <w:lvlText w:val=""/>
      <w:lvlJc w:val="left"/>
      <w:pPr>
        <w:ind w:left="2514" w:hanging="360"/>
      </w:pPr>
      <w:rPr>
        <w:rFonts w:ascii="Symbol" w:hAnsi="Symbol"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42" w15:restartNumberingAfterBreak="0">
    <w:nsid w:val="7AA14298"/>
    <w:multiLevelType w:val="hybridMultilevel"/>
    <w:tmpl w:val="737257E4"/>
    <w:lvl w:ilvl="0" w:tplc="E9FE581A">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B7B739F"/>
    <w:multiLevelType w:val="hybridMultilevel"/>
    <w:tmpl w:val="D7DCC23E"/>
    <w:lvl w:ilvl="0" w:tplc="DA3609E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062A40"/>
    <w:multiLevelType w:val="hybridMultilevel"/>
    <w:tmpl w:val="FD843FF8"/>
    <w:lvl w:ilvl="0" w:tplc="9B94184C">
      <w:start w:val="1"/>
      <w:numFmt w:val="decimal"/>
      <w:lvlText w:val="%1."/>
      <w:lvlJc w:val="left"/>
      <w:pPr>
        <w:ind w:left="720" w:hanging="360"/>
      </w:pPr>
      <w:rPr>
        <w:rFonts w:hint="default"/>
        <w:i w:val="0"/>
        <w:iCs/>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3078D1"/>
    <w:multiLevelType w:val="hybridMultilevel"/>
    <w:tmpl w:val="FD843FF8"/>
    <w:lvl w:ilvl="0" w:tplc="9B94184C">
      <w:start w:val="1"/>
      <w:numFmt w:val="decimal"/>
      <w:lvlText w:val="%1."/>
      <w:lvlJc w:val="left"/>
      <w:pPr>
        <w:ind w:left="720" w:hanging="360"/>
      </w:pPr>
      <w:rPr>
        <w:rFonts w:hint="default"/>
        <w:i w:val="0"/>
        <w:iCs/>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FF6EC5"/>
    <w:multiLevelType w:val="hybridMultilevel"/>
    <w:tmpl w:val="4ADAF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658242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433261">
    <w:abstractNumId w:val="8"/>
  </w:num>
  <w:num w:numId="3" w16cid:durableId="1073939456">
    <w:abstractNumId w:val="4"/>
  </w:num>
  <w:num w:numId="4" w16cid:durableId="1645114882">
    <w:abstractNumId w:val="5"/>
  </w:num>
  <w:num w:numId="5" w16cid:durableId="1322077458">
    <w:abstractNumId w:val="27"/>
  </w:num>
  <w:num w:numId="6" w16cid:durableId="546332059">
    <w:abstractNumId w:val="22"/>
  </w:num>
  <w:num w:numId="7" w16cid:durableId="1290480094">
    <w:abstractNumId w:val="18"/>
  </w:num>
  <w:num w:numId="8" w16cid:durableId="1450929145">
    <w:abstractNumId w:val="15"/>
  </w:num>
  <w:num w:numId="9" w16cid:durableId="647439047">
    <w:abstractNumId w:val="19"/>
  </w:num>
  <w:num w:numId="10" w16cid:durableId="1799639528">
    <w:abstractNumId w:val="26"/>
  </w:num>
  <w:num w:numId="11" w16cid:durableId="1902017981">
    <w:abstractNumId w:val="39"/>
  </w:num>
  <w:num w:numId="12" w16cid:durableId="376199705">
    <w:abstractNumId w:val="13"/>
  </w:num>
  <w:num w:numId="13" w16cid:durableId="424771214">
    <w:abstractNumId w:val="21"/>
  </w:num>
  <w:num w:numId="14" w16cid:durableId="1068504001">
    <w:abstractNumId w:val="17"/>
  </w:num>
  <w:num w:numId="15" w16cid:durableId="2065181821">
    <w:abstractNumId w:val="10"/>
  </w:num>
  <w:num w:numId="16" w16cid:durableId="1582838269">
    <w:abstractNumId w:val="38"/>
  </w:num>
  <w:num w:numId="17" w16cid:durableId="605774080">
    <w:abstractNumId w:val="44"/>
  </w:num>
  <w:num w:numId="18" w16cid:durableId="1220897752">
    <w:abstractNumId w:val="1"/>
  </w:num>
  <w:num w:numId="19" w16cid:durableId="1890798517">
    <w:abstractNumId w:val="43"/>
  </w:num>
  <w:num w:numId="20" w16cid:durableId="2023622409">
    <w:abstractNumId w:val="33"/>
  </w:num>
  <w:num w:numId="21" w16cid:durableId="1933933002">
    <w:abstractNumId w:val="0"/>
    <w:lvlOverride w:ilvl="0">
      <w:lvl w:ilvl="0">
        <w:numFmt w:val="bullet"/>
        <w:lvlText w:val=""/>
        <w:legacy w:legacy="1" w:legacySpace="0" w:legacyIndent="211"/>
        <w:lvlJc w:val="left"/>
        <w:rPr>
          <w:rFonts w:ascii="Symbol" w:hAnsi="Symbol" w:hint="default"/>
        </w:rPr>
      </w:lvl>
    </w:lvlOverride>
  </w:num>
  <w:num w:numId="22" w16cid:durableId="72899187">
    <w:abstractNumId w:val="20"/>
  </w:num>
  <w:num w:numId="23" w16cid:durableId="1048335677">
    <w:abstractNumId w:val="11"/>
  </w:num>
  <w:num w:numId="24" w16cid:durableId="828978002">
    <w:abstractNumId w:val="35"/>
  </w:num>
  <w:num w:numId="25" w16cid:durableId="1412435272">
    <w:abstractNumId w:val="40"/>
  </w:num>
  <w:num w:numId="26" w16cid:durableId="1212427172">
    <w:abstractNumId w:val="41"/>
  </w:num>
  <w:num w:numId="27" w16cid:durableId="1460732221">
    <w:abstractNumId w:val="37"/>
  </w:num>
  <w:num w:numId="28" w16cid:durableId="1572613244">
    <w:abstractNumId w:val="28"/>
  </w:num>
  <w:num w:numId="29" w16cid:durableId="1490095716">
    <w:abstractNumId w:val="34"/>
  </w:num>
  <w:num w:numId="30" w16cid:durableId="1085031488">
    <w:abstractNumId w:val="29"/>
  </w:num>
  <w:num w:numId="31" w16cid:durableId="1181049400">
    <w:abstractNumId w:val="24"/>
  </w:num>
  <w:num w:numId="32" w16cid:durableId="2004502244">
    <w:abstractNumId w:val="36"/>
  </w:num>
  <w:num w:numId="33" w16cid:durableId="209147489">
    <w:abstractNumId w:val="25"/>
  </w:num>
  <w:num w:numId="34" w16cid:durableId="1861308495">
    <w:abstractNumId w:val="2"/>
  </w:num>
  <w:num w:numId="35" w16cid:durableId="673800986">
    <w:abstractNumId w:val="32"/>
  </w:num>
  <w:num w:numId="36" w16cid:durableId="427048779">
    <w:abstractNumId w:val="9"/>
  </w:num>
  <w:num w:numId="37" w16cid:durableId="1363824614">
    <w:abstractNumId w:val="6"/>
  </w:num>
  <w:num w:numId="38" w16cid:durableId="1823934297">
    <w:abstractNumId w:val="14"/>
  </w:num>
  <w:num w:numId="39" w16cid:durableId="948245630">
    <w:abstractNumId w:val="16"/>
  </w:num>
  <w:num w:numId="40" w16cid:durableId="1292789076">
    <w:abstractNumId w:val="47"/>
  </w:num>
  <w:num w:numId="41" w16cid:durableId="68580297">
    <w:abstractNumId w:val="46"/>
  </w:num>
  <w:num w:numId="42" w16cid:durableId="1859076985">
    <w:abstractNumId w:val="23"/>
  </w:num>
  <w:num w:numId="43" w16cid:durableId="417405675">
    <w:abstractNumId w:val="12"/>
  </w:num>
  <w:num w:numId="44" w16cid:durableId="1169753625">
    <w:abstractNumId w:val="31"/>
  </w:num>
  <w:num w:numId="45" w16cid:durableId="676078086">
    <w:abstractNumId w:val="45"/>
  </w:num>
  <w:num w:numId="46" w16cid:durableId="19246074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2352407">
    <w:abstractNumId w:val="42"/>
  </w:num>
  <w:num w:numId="48" w16cid:durableId="488325345">
    <w:abstractNumId w:val="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Никитина Екатерина Александровна">
    <w15:presenceInfo w15:providerId="AD" w15:userId="S-1-5-21-356871174-2302325726-2269772540-4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69A"/>
    <w:rsid w:val="00000664"/>
    <w:rsid w:val="00001F79"/>
    <w:rsid w:val="00007FF6"/>
    <w:rsid w:val="00011ED9"/>
    <w:rsid w:val="000125DF"/>
    <w:rsid w:val="00013FCD"/>
    <w:rsid w:val="000143F9"/>
    <w:rsid w:val="000151ED"/>
    <w:rsid w:val="0002031E"/>
    <w:rsid w:val="000228ED"/>
    <w:rsid w:val="000256E2"/>
    <w:rsid w:val="0002573D"/>
    <w:rsid w:val="00027116"/>
    <w:rsid w:val="00032999"/>
    <w:rsid w:val="00032B9D"/>
    <w:rsid w:val="000423C6"/>
    <w:rsid w:val="00042F21"/>
    <w:rsid w:val="00050C22"/>
    <w:rsid w:val="000520C3"/>
    <w:rsid w:val="00052538"/>
    <w:rsid w:val="00055EE4"/>
    <w:rsid w:val="000575F0"/>
    <w:rsid w:val="00063118"/>
    <w:rsid w:val="00066AD0"/>
    <w:rsid w:val="00070281"/>
    <w:rsid w:val="00072468"/>
    <w:rsid w:val="00093085"/>
    <w:rsid w:val="0009523E"/>
    <w:rsid w:val="00095775"/>
    <w:rsid w:val="000960C5"/>
    <w:rsid w:val="00096195"/>
    <w:rsid w:val="00096E83"/>
    <w:rsid w:val="000A43A0"/>
    <w:rsid w:val="000A6ACE"/>
    <w:rsid w:val="000B5148"/>
    <w:rsid w:val="000B56EF"/>
    <w:rsid w:val="000B6472"/>
    <w:rsid w:val="000C025F"/>
    <w:rsid w:val="000C319D"/>
    <w:rsid w:val="000C37A9"/>
    <w:rsid w:val="000C7C95"/>
    <w:rsid w:val="000D1230"/>
    <w:rsid w:val="000D3CB1"/>
    <w:rsid w:val="000D6449"/>
    <w:rsid w:val="000E0677"/>
    <w:rsid w:val="000E089B"/>
    <w:rsid w:val="000E235D"/>
    <w:rsid w:val="000E31E4"/>
    <w:rsid w:val="000E498F"/>
    <w:rsid w:val="000E6932"/>
    <w:rsid w:val="000F05DD"/>
    <w:rsid w:val="000F0BB2"/>
    <w:rsid w:val="000F221E"/>
    <w:rsid w:val="000F700C"/>
    <w:rsid w:val="00100766"/>
    <w:rsid w:val="00120E41"/>
    <w:rsid w:val="0013203A"/>
    <w:rsid w:val="00132E29"/>
    <w:rsid w:val="001350CD"/>
    <w:rsid w:val="001350ED"/>
    <w:rsid w:val="00140462"/>
    <w:rsid w:val="00140C97"/>
    <w:rsid w:val="00142C49"/>
    <w:rsid w:val="00143AC3"/>
    <w:rsid w:val="00143BCB"/>
    <w:rsid w:val="00144BF1"/>
    <w:rsid w:val="00144FF1"/>
    <w:rsid w:val="00145053"/>
    <w:rsid w:val="00145EE3"/>
    <w:rsid w:val="0014769F"/>
    <w:rsid w:val="00150A70"/>
    <w:rsid w:val="001541E3"/>
    <w:rsid w:val="001624A4"/>
    <w:rsid w:val="00164B47"/>
    <w:rsid w:val="00166239"/>
    <w:rsid w:val="0016673A"/>
    <w:rsid w:val="001768D7"/>
    <w:rsid w:val="00177F2C"/>
    <w:rsid w:val="00181896"/>
    <w:rsid w:val="00182060"/>
    <w:rsid w:val="00194B2C"/>
    <w:rsid w:val="00197243"/>
    <w:rsid w:val="001A2FDE"/>
    <w:rsid w:val="001A5EBD"/>
    <w:rsid w:val="001C17F2"/>
    <w:rsid w:val="001C5BAC"/>
    <w:rsid w:val="001D011D"/>
    <w:rsid w:val="001D0282"/>
    <w:rsid w:val="001D7294"/>
    <w:rsid w:val="001D7C91"/>
    <w:rsid w:val="001D7F6D"/>
    <w:rsid w:val="001E46F0"/>
    <w:rsid w:val="001E5070"/>
    <w:rsid w:val="001E7B23"/>
    <w:rsid w:val="001F0719"/>
    <w:rsid w:val="001F4561"/>
    <w:rsid w:val="001F5227"/>
    <w:rsid w:val="002014AE"/>
    <w:rsid w:val="00210371"/>
    <w:rsid w:val="00211746"/>
    <w:rsid w:val="002117D3"/>
    <w:rsid w:val="00215B36"/>
    <w:rsid w:val="002160B5"/>
    <w:rsid w:val="00217642"/>
    <w:rsid w:val="00217F36"/>
    <w:rsid w:val="00222E23"/>
    <w:rsid w:val="002243C6"/>
    <w:rsid w:val="00224711"/>
    <w:rsid w:val="002261A5"/>
    <w:rsid w:val="00232A61"/>
    <w:rsid w:val="002416B4"/>
    <w:rsid w:val="002437F9"/>
    <w:rsid w:val="002461BF"/>
    <w:rsid w:val="002470FF"/>
    <w:rsid w:val="002476AD"/>
    <w:rsid w:val="00254436"/>
    <w:rsid w:val="00255008"/>
    <w:rsid w:val="002564E0"/>
    <w:rsid w:val="00257C73"/>
    <w:rsid w:val="0026082A"/>
    <w:rsid w:val="00263A26"/>
    <w:rsid w:val="00280227"/>
    <w:rsid w:val="00281956"/>
    <w:rsid w:val="00292E61"/>
    <w:rsid w:val="002A64DC"/>
    <w:rsid w:val="002A79B5"/>
    <w:rsid w:val="002B129B"/>
    <w:rsid w:val="002B3119"/>
    <w:rsid w:val="002B424C"/>
    <w:rsid w:val="002C01DB"/>
    <w:rsid w:val="002C3239"/>
    <w:rsid w:val="002C3E4D"/>
    <w:rsid w:val="002C5C64"/>
    <w:rsid w:val="002C78B3"/>
    <w:rsid w:val="002C7EAD"/>
    <w:rsid w:val="002D0E00"/>
    <w:rsid w:val="002E09B8"/>
    <w:rsid w:val="002E5018"/>
    <w:rsid w:val="002F37EE"/>
    <w:rsid w:val="002F419C"/>
    <w:rsid w:val="00300AC3"/>
    <w:rsid w:val="00303A96"/>
    <w:rsid w:val="00304E2A"/>
    <w:rsid w:val="003054CE"/>
    <w:rsid w:val="00307E20"/>
    <w:rsid w:val="003257E6"/>
    <w:rsid w:val="003260CC"/>
    <w:rsid w:val="00330458"/>
    <w:rsid w:val="003313D6"/>
    <w:rsid w:val="0033332B"/>
    <w:rsid w:val="003356EC"/>
    <w:rsid w:val="00342917"/>
    <w:rsid w:val="00346768"/>
    <w:rsid w:val="0035003B"/>
    <w:rsid w:val="00351DEB"/>
    <w:rsid w:val="00352E33"/>
    <w:rsid w:val="003532AD"/>
    <w:rsid w:val="0035664C"/>
    <w:rsid w:val="0035669D"/>
    <w:rsid w:val="003577EE"/>
    <w:rsid w:val="00361FE4"/>
    <w:rsid w:val="00364072"/>
    <w:rsid w:val="00364357"/>
    <w:rsid w:val="003729B7"/>
    <w:rsid w:val="003769A0"/>
    <w:rsid w:val="003810C5"/>
    <w:rsid w:val="00386DEE"/>
    <w:rsid w:val="00390CD3"/>
    <w:rsid w:val="00390D54"/>
    <w:rsid w:val="003913F6"/>
    <w:rsid w:val="003A2760"/>
    <w:rsid w:val="003A2853"/>
    <w:rsid w:val="003B0581"/>
    <w:rsid w:val="003B2D24"/>
    <w:rsid w:val="003B4C82"/>
    <w:rsid w:val="003B5C49"/>
    <w:rsid w:val="003B796F"/>
    <w:rsid w:val="003C3C60"/>
    <w:rsid w:val="003C3F84"/>
    <w:rsid w:val="003C5A61"/>
    <w:rsid w:val="003D043F"/>
    <w:rsid w:val="003D16BE"/>
    <w:rsid w:val="003D3487"/>
    <w:rsid w:val="003E1832"/>
    <w:rsid w:val="003E2FCF"/>
    <w:rsid w:val="003E639C"/>
    <w:rsid w:val="003E6FC7"/>
    <w:rsid w:val="003F07F1"/>
    <w:rsid w:val="003F3A25"/>
    <w:rsid w:val="003F3FF0"/>
    <w:rsid w:val="003F4419"/>
    <w:rsid w:val="003F643B"/>
    <w:rsid w:val="00405B25"/>
    <w:rsid w:val="00406B07"/>
    <w:rsid w:val="00411391"/>
    <w:rsid w:val="00415D32"/>
    <w:rsid w:val="00421FF6"/>
    <w:rsid w:val="00425C08"/>
    <w:rsid w:val="00433EB8"/>
    <w:rsid w:val="0043441A"/>
    <w:rsid w:val="00434D03"/>
    <w:rsid w:val="00441750"/>
    <w:rsid w:val="00442C75"/>
    <w:rsid w:val="00447F44"/>
    <w:rsid w:val="00450BF7"/>
    <w:rsid w:val="00463659"/>
    <w:rsid w:val="004654B1"/>
    <w:rsid w:val="00472686"/>
    <w:rsid w:val="00480818"/>
    <w:rsid w:val="00481E48"/>
    <w:rsid w:val="00481FAD"/>
    <w:rsid w:val="0048299C"/>
    <w:rsid w:val="00483977"/>
    <w:rsid w:val="00486D66"/>
    <w:rsid w:val="004927F4"/>
    <w:rsid w:val="004958F1"/>
    <w:rsid w:val="004A4237"/>
    <w:rsid w:val="004A4CD8"/>
    <w:rsid w:val="004B1412"/>
    <w:rsid w:val="004B20C4"/>
    <w:rsid w:val="004B227B"/>
    <w:rsid w:val="004B252A"/>
    <w:rsid w:val="004B5F19"/>
    <w:rsid w:val="004C18FC"/>
    <w:rsid w:val="004C4BFA"/>
    <w:rsid w:val="004C7110"/>
    <w:rsid w:val="004D0D2F"/>
    <w:rsid w:val="004D1148"/>
    <w:rsid w:val="004D14A9"/>
    <w:rsid w:val="004D1F80"/>
    <w:rsid w:val="004D4617"/>
    <w:rsid w:val="004D5386"/>
    <w:rsid w:val="004D6297"/>
    <w:rsid w:val="004E17D1"/>
    <w:rsid w:val="004E225F"/>
    <w:rsid w:val="004E24BF"/>
    <w:rsid w:val="004E3473"/>
    <w:rsid w:val="004F0010"/>
    <w:rsid w:val="004F1D51"/>
    <w:rsid w:val="004F26C2"/>
    <w:rsid w:val="004F39F5"/>
    <w:rsid w:val="004F6C0B"/>
    <w:rsid w:val="00501FCB"/>
    <w:rsid w:val="00504979"/>
    <w:rsid w:val="00504F1C"/>
    <w:rsid w:val="0051029A"/>
    <w:rsid w:val="00511C41"/>
    <w:rsid w:val="00512BE2"/>
    <w:rsid w:val="00516BD4"/>
    <w:rsid w:val="005248DF"/>
    <w:rsid w:val="005250AD"/>
    <w:rsid w:val="005272E8"/>
    <w:rsid w:val="00533819"/>
    <w:rsid w:val="0053521F"/>
    <w:rsid w:val="00536A80"/>
    <w:rsid w:val="00536F83"/>
    <w:rsid w:val="00540DC8"/>
    <w:rsid w:val="00541FC7"/>
    <w:rsid w:val="00541FDE"/>
    <w:rsid w:val="00544A85"/>
    <w:rsid w:val="00551E4C"/>
    <w:rsid w:val="00562CA6"/>
    <w:rsid w:val="00571B4A"/>
    <w:rsid w:val="00580E25"/>
    <w:rsid w:val="0058331E"/>
    <w:rsid w:val="00583849"/>
    <w:rsid w:val="005927D3"/>
    <w:rsid w:val="005932FC"/>
    <w:rsid w:val="005A0624"/>
    <w:rsid w:val="005A18FA"/>
    <w:rsid w:val="005A3C1C"/>
    <w:rsid w:val="005A7D33"/>
    <w:rsid w:val="005B0ECD"/>
    <w:rsid w:val="005B1641"/>
    <w:rsid w:val="005B1835"/>
    <w:rsid w:val="005C2C7D"/>
    <w:rsid w:val="005C54C5"/>
    <w:rsid w:val="005D1285"/>
    <w:rsid w:val="005D2668"/>
    <w:rsid w:val="005D2A75"/>
    <w:rsid w:val="005D31DB"/>
    <w:rsid w:val="005D6727"/>
    <w:rsid w:val="005E4D5E"/>
    <w:rsid w:val="005F02B1"/>
    <w:rsid w:val="005F0440"/>
    <w:rsid w:val="005F6DC3"/>
    <w:rsid w:val="00600005"/>
    <w:rsid w:val="006008BB"/>
    <w:rsid w:val="00602142"/>
    <w:rsid w:val="00606162"/>
    <w:rsid w:val="0061245F"/>
    <w:rsid w:val="00615F5F"/>
    <w:rsid w:val="00622DE3"/>
    <w:rsid w:val="00622E28"/>
    <w:rsid w:val="00622FDB"/>
    <w:rsid w:val="006247F5"/>
    <w:rsid w:val="006264CC"/>
    <w:rsid w:val="00635236"/>
    <w:rsid w:val="00636EA8"/>
    <w:rsid w:val="0063774C"/>
    <w:rsid w:val="00640359"/>
    <w:rsid w:val="00643BD1"/>
    <w:rsid w:val="00647CAA"/>
    <w:rsid w:val="00654106"/>
    <w:rsid w:val="0065424D"/>
    <w:rsid w:val="0065498B"/>
    <w:rsid w:val="00654C77"/>
    <w:rsid w:val="006561E4"/>
    <w:rsid w:val="00656305"/>
    <w:rsid w:val="00660302"/>
    <w:rsid w:val="00660972"/>
    <w:rsid w:val="00663493"/>
    <w:rsid w:val="00666B6E"/>
    <w:rsid w:val="00672DA4"/>
    <w:rsid w:val="00676F92"/>
    <w:rsid w:val="00680AA6"/>
    <w:rsid w:val="00684C0E"/>
    <w:rsid w:val="00685AA1"/>
    <w:rsid w:val="006905F3"/>
    <w:rsid w:val="006910A8"/>
    <w:rsid w:val="00693D78"/>
    <w:rsid w:val="0069508E"/>
    <w:rsid w:val="00697D57"/>
    <w:rsid w:val="00697FC4"/>
    <w:rsid w:val="006A2614"/>
    <w:rsid w:val="006B298B"/>
    <w:rsid w:val="006C1BC0"/>
    <w:rsid w:val="006C50D3"/>
    <w:rsid w:val="006C6E8B"/>
    <w:rsid w:val="006C7002"/>
    <w:rsid w:val="006D37DA"/>
    <w:rsid w:val="006D39BF"/>
    <w:rsid w:val="006D78E0"/>
    <w:rsid w:val="006E1D41"/>
    <w:rsid w:val="006E1F76"/>
    <w:rsid w:val="006E60A9"/>
    <w:rsid w:val="006F1BBD"/>
    <w:rsid w:val="006F3E57"/>
    <w:rsid w:val="006F4C4E"/>
    <w:rsid w:val="006F6474"/>
    <w:rsid w:val="0070073D"/>
    <w:rsid w:val="00701684"/>
    <w:rsid w:val="00701996"/>
    <w:rsid w:val="007022AF"/>
    <w:rsid w:val="00702D4A"/>
    <w:rsid w:val="0070393B"/>
    <w:rsid w:val="00703F67"/>
    <w:rsid w:val="0070736D"/>
    <w:rsid w:val="007162AC"/>
    <w:rsid w:val="00716AFC"/>
    <w:rsid w:val="007172C5"/>
    <w:rsid w:val="00723B1A"/>
    <w:rsid w:val="00726080"/>
    <w:rsid w:val="007269A8"/>
    <w:rsid w:val="00730706"/>
    <w:rsid w:val="0074098A"/>
    <w:rsid w:val="00740EF8"/>
    <w:rsid w:val="007410F5"/>
    <w:rsid w:val="007423FC"/>
    <w:rsid w:val="007445E2"/>
    <w:rsid w:val="00750C9E"/>
    <w:rsid w:val="00752220"/>
    <w:rsid w:val="007567DE"/>
    <w:rsid w:val="00761A3F"/>
    <w:rsid w:val="0076304E"/>
    <w:rsid w:val="00770F41"/>
    <w:rsid w:val="00785019"/>
    <w:rsid w:val="00786A7B"/>
    <w:rsid w:val="0078709A"/>
    <w:rsid w:val="0078749F"/>
    <w:rsid w:val="00794254"/>
    <w:rsid w:val="00797C3B"/>
    <w:rsid w:val="007A187F"/>
    <w:rsid w:val="007A37A3"/>
    <w:rsid w:val="007A4582"/>
    <w:rsid w:val="007A4CF6"/>
    <w:rsid w:val="007B333F"/>
    <w:rsid w:val="007B55AD"/>
    <w:rsid w:val="007B6303"/>
    <w:rsid w:val="007B6BCD"/>
    <w:rsid w:val="007C0313"/>
    <w:rsid w:val="007C0A56"/>
    <w:rsid w:val="007C1F01"/>
    <w:rsid w:val="007C369B"/>
    <w:rsid w:val="007C5219"/>
    <w:rsid w:val="007C5E45"/>
    <w:rsid w:val="007D47BF"/>
    <w:rsid w:val="007D6501"/>
    <w:rsid w:val="007E47B3"/>
    <w:rsid w:val="007F0EFE"/>
    <w:rsid w:val="007F79DF"/>
    <w:rsid w:val="00801633"/>
    <w:rsid w:val="00801898"/>
    <w:rsid w:val="00803A3E"/>
    <w:rsid w:val="008044EE"/>
    <w:rsid w:val="00804CFF"/>
    <w:rsid w:val="0080573C"/>
    <w:rsid w:val="00811E39"/>
    <w:rsid w:val="00813EBC"/>
    <w:rsid w:val="00814FF5"/>
    <w:rsid w:val="00816817"/>
    <w:rsid w:val="00816C46"/>
    <w:rsid w:val="00817417"/>
    <w:rsid w:val="00817585"/>
    <w:rsid w:val="008176EA"/>
    <w:rsid w:val="00820383"/>
    <w:rsid w:val="0082150F"/>
    <w:rsid w:val="00823CA5"/>
    <w:rsid w:val="00824523"/>
    <w:rsid w:val="00831CEC"/>
    <w:rsid w:val="0083523F"/>
    <w:rsid w:val="008354A6"/>
    <w:rsid w:val="0083784D"/>
    <w:rsid w:val="00843386"/>
    <w:rsid w:val="00851B24"/>
    <w:rsid w:val="00860A67"/>
    <w:rsid w:val="00866A87"/>
    <w:rsid w:val="00872CA0"/>
    <w:rsid w:val="00881C5E"/>
    <w:rsid w:val="008824F2"/>
    <w:rsid w:val="00883672"/>
    <w:rsid w:val="00895163"/>
    <w:rsid w:val="008A2A46"/>
    <w:rsid w:val="008A470F"/>
    <w:rsid w:val="008A7FFE"/>
    <w:rsid w:val="008B03D0"/>
    <w:rsid w:val="008C03E9"/>
    <w:rsid w:val="008C3200"/>
    <w:rsid w:val="008C70A5"/>
    <w:rsid w:val="008D2F22"/>
    <w:rsid w:val="008D2F3A"/>
    <w:rsid w:val="008E05CB"/>
    <w:rsid w:val="008E16E2"/>
    <w:rsid w:val="008E1CA7"/>
    <w:rsid w:val="008E2D21"/>
    <w:rsid w:val="008E4DFB"/>
    <w:rsid w:val="008E7AF4"/>
    <w:rsid w:val="008F0DB5"/>
    <w:rsid w:val="008F1207"/>
    <w:rsid w:val="008F2EC1"/>
    <w:rsid w:val="008F5299"/>
    <w:rsid w:val="008F782B"/>
    <w:rsid w:val="00900469"/>
    <w:rsid w:val="0090776B"/>
    <w:rsid w:val="0091450E"/>
    <w:rsid w:val="00914FD3"/>
    <w:rsid w:val="009157D4"/>
    <w:rsid w:val="00917638"/>
    <w:rsid w:val="00921F8B"/>
    <w:rsid w:val="00925D1C"/>
    <w:rsid w:val="00926F7E"/>
    <w:rsid w:val="009334C6"/>
    <w:rsid w:val="0093469C"/>
    <w:rsid w:val="00942B19"/>
    <w:rsid w:val="00943175"/>
    <w:rsid w:val="00947C78"/>
    <w:rsid w:val="00950173"/>
    <w:rsid w:val="0095308D"/>
    <w:rsid w:val="0096091C"/>
    <w:rsid w:val="00962130"/>
    <w:rsid w:val="009645C3"/>
    <w:rsid w:val="00965361"/>
    <w:rsid w:val="009760DD"/>
    <w:rsid w:val="009818DB"/>
    <w:rsid w:val="009914B2"/>
    <w:rsid w:val="009935BD"/>
    <w:rsid w:val="009950EB"/>
    <w:rsid w:val="00995B9B"/>
    <w:rsid w:val="009A08E6"/>
    <w:rsid w:val="009B2F0D"/>
    <w:rsid w:val="009B3AD1"/>
    <w:rsid w:val="009B60C6"/>
    <w:rsid w:val="009C418F"/>
    <w:rsid w:val="009C4B26"/>
    <w:rsid w:val="009C5007"/>
    <w:rsid w:val="009D0942"/>
    <w:rsid w:val="009D131C"/>
    <w:rsid w:val="009D379D"/>
    <w:rsid w:val="009D6765"/>
    <w:rsid w:val="009D7179"/>
    <w:rsid w:val="009D77D6"/>
    <w:rsid w:val="009E4D23"/>
    <w:rsid w:val="009F0706"/>
    <w:rsid w:val="009F07A4"/>
    <w:rsid w:val="009F0F4E"/>
    <w:rsid w:val="009F236A"/>
    <w:rsid w:val="009F2C44"/>
    <w:rsid w:val="00A00097"/>
    <w:rsid w:val="00A044F6"/>
    <w:rsid w:val="00A04EF1"/>
    <w:rsid w:val="00A07223"/>
    <w:rsid w:val="00A07FBF"/>
    <w:rsid w:val="00A13181"/>
    <w:rsid w:val="00A13655"/>
    <w:rsid w:val="00A15436"/>
    <w:rsid w:val="00A25AEB"/>
    <w:rsid w:val="00A26004"/>
    <w:rsid w:val="00A27756"/>
    <w:rsid w:val="00A30D91"/>
    <w:rsid w:val="00A31339"/>
    <w:rsid w:val="00A31867"/>
    <w:rsid w:val="00A33F98"/>
    <w:rsid w:val="00A3774C"/>
    <w:rsid w:val="00A37834"/>
    <w:rsid w:val="00A459F6"/>
    <w:rsid w:val="00A53A37"/>
    <w:rsid w:val="00A552BC"/>
    <w:rsid w:val="00A56664"/>
    <w:rsid w:val="00A60409"/>
    <w:rsid w:val="00A674FE"/>
    <w:rsid w:val="00A67FCD"/>
    <w:rsid w:val="00A70A1F"/>
    <w:rsid w:val="00A72E35"/>
    <w:rsid w:val="00A761A2"/>
    <w:rsid w:val="00A76B20"/>
    <w:rsid w:val="00A81DA5"/>
    <w:rsid w:val="00A84B26"/>
    <w:rsid w:val="00A93CAC"/>
    <w:rsid w:val="00A94709"/>
    <w:rsid w:val="00A94D47"/>
    <w:rsid w:val="00A9681B"/>
    <w:rsid w:val="00AA0135"/>
    <w:rsid w:val="00AA0531"/>
    <w:rsid w:val="00AA1F3D"/>
    <w:rsid w:val="00AB20AB"/>
    <w:rsid w:val="00AB2D6E"/>
    <w:rsid w:val="00AB6F3F"/>
    <w:rsid w:val="00AC10FB"/>
    <w:rsid w:val="00AC19B5"/>
    <w:rsid w:val="00AC2E48"/>
    <w:rsid w:val="00AC3EAC"/>
    <w:rsid w:val="00AC626A"/>
    <w:rsid w:val="00AD31FF"/>
    <w:rsid w:val="00AD3529"/>
    <w:rsid w:val="00AD5ECA"/>
    <w:rsid w:val="00AD75CF"/>
    <w:rsid w:val="00AE6E65"/>
    <w:rsid w:val="00AF1EAF"/>
    <w:rsid w:val="00AF20AF"/>
    <w:rsid w:val="00AF2F6C"/>
    <w:rsid w:val="00AF44CB"/>
    <w:rsid w:val="00B042E1"/>
    <w:rsid w:val="00B04FEC"/>
    <w:rsid w:val="00B070BF"/>
    <w:rsid w:val="00B10397"/>
    <w:rsid w:val="00B12B60"/>
    <w:rsid w:val="00B14D74"/>
    <w:rsid w:val="00B158B0"/>
    <w:rsid w:val="00B2015C"/>
    <w:rsid w:val="00B2299B"/>
    <w:rsid w:val="00B27870"/>
    <w:rsid w:val="00B31340"/>
    <w:rsid w:val="00B32473"/>
    <w:rsid w:val="00B32D29"/>
    <w:rsid w:val="00B3735F"/>
    <w:rsid w:val="00B473F5"/>
    <w:rsid w:val="00B47DB3"/>
    <w:rsid w:val="00B66205"/>
    <w:rsid w:val="00B66867"/>
    <w:rsid w:val="00B71053"/>
    <w:rsid w:val="00B71345"/>
    <w:rsid w:val="00B737F6"/>
    <w:rsid w:val="00B778C8"/>
    <w:rsid w:val="00B8040D"/>
    <w:rsid w:val="00B83564"/>
    <w:rsid w:val="00B86B68"/>
    <w:rsid w:val="00B924E9"/>
    <w:rsid w:val="00B95482"/>
    <w:rsid w:val="00B97045"/>
    <w:rsid w:val="00BA0479"/>
    <w:rsid w:val="00BA12E9"/>
    <w:rsid w:val="00BA1372"/>
    <w:rsid w:val="00BA22E7"/>
    <w:rsid w:val="00BA48C6"/>
    <w:rsid w:val="00BA73B9"/>
    <w:rsid w:val="00BB03AC"/>
    <w:rsid w:val="00BB74B9"/>
    <w:rsid w:val="00BD0C12"/>
    <w:rsid w:val="00BD5DD4"/>
    <w:rsid w:val="00BE43F3"/>
    <w:rsid w:val="00BE4B35"/>
    <w:rsid w:val="00BE6C3C"/>
    <w:rsid w:val="00BF108D"/>
    <w:rsid w:val="00BF19C0"/>
    <w:rsid w:val="00BF1AC6"/>
    <w:rsid w:val="00C00BFE"/>
    <w:rsid w:val="00C06116"/>
    <w:rsid w:val="00C07849"/>
    <w:rsid w:val="00C1236A"/>
    <w:rsid w:val="00C1402E"/>
    <w:rsid w:val="00C1720F"/>
    <w:rsid w:val="00C177FF"/>
    <w:rsid w:val="00C178F5"/>
    <w:rsid w:val="00C21E08"/>
    <w:rsid w:val="00C21FAD"/>
    <w:rsid w:val="00C25FF6"/>
    <w:rsid w:val="00C320DD"/>
    <w:rsid w:val="00C3309F"/>
    <w:rsid w:val="00C37413"/>
    <w:rsid w:val="00C42C22"/>
    <w:rsid w:val="00C44CC4"/>
    <w:rsid w:val="00C4606C"/>
    <w:rsid w:val="00C47BAF"/>
    <w:rsid w:val="00C538AD"/>
    <w:rsid w:val="00C60C4C"/>
    <w:rsid w:val="00C6750E"/>
    <w:rsid w:val="00C712EC"/>
    <w:rsid w:val="00C72CEB"/>
    <w:rsid w:val="00C748AB"/>
    <w:rsid w:val="00C8049A"/>
    <w:rsid w:val="00C904AA"/>
    <w:rsid w:val="00C90A3A"/>
    <w:rsid w:val="00C91523"/>
    <w:rsid w:val="00C91B40"/>
    <w:rsid w:val="00C96DFB"/>
    <w:rsid w:val="00C97BF2"/>
    <w:rsid w:val="00CA246B"/>
    <w:rsid w:val="00CA3A8D"/>
    <w:rsid w:val="00CA4F7B"/>
    <w:rsid w:val="00CA66C0"/>
    <w:rsid w:val="00CA6F34"/>
    <w:rsid w:val="00CB13F4"/>
    <w:rsid w:val="00CB220E"/>
    <w:rsid w:val="00CB3242"/>
    <w:rsid w:val="00CB4313"/>
    <w:rsid w:val="00CB53CE"/>
    <w:rsid w:val="00CB59A7"/>
    <w:rsid w:val="00CB6DE6"/>
    <w:rsid w:val="00CC1380"/>
    <w:rsid w:val="00CD0DE8"/>
    <w:rsid w:val="00CE642F"/>
    <w:rsid w:val="00CF20C1"/>
    <w:rsid w:val="00CF6DF6"/>
    <w:rsid w:val="00CF70B4"/>
    <w:rsid w:val="00D0201F"/>
    <w:rsid w:val="00D02C83"/>
    <w:rsid w:val="00D03497"/>
    <w:rsid w:val="00D05B96"/>
    <w:rsid w:val="00D113F3"/>
    <w:rsid w:val="00D12928"/>
    <w:rsid w:val="00D140A4"/>
    <w:rsid w:val="00D1425E"/>
    <w:rsid w:val="00D1472A"/>
    <w:rsid w:val="00D15AE8"/>
    <w:rsid w:val="00D2086A"/>
    <w:rsid w:val="00D21969"/>
    <w:rsid w:val="00D305CF"/>
    <w:rsid w:val="00D36890"/>
    <w:rsid w:val="00D458B6"/>
    <w:rsid w:val="00D52263"/>
    <w:rsid w:val="00D625AE"/>
    <w:rsid w:val="00D64521"/>
    <w:rsid w:val="00D6579F"/>
    <w:rsid w:val="00D667CB"/>
    <w:rsid w:val="00D66D4C"/>
    <w:rsid w:val="00D676BA"/>
    <w:rsid w:val="00D707BE"/>
    <w:rsid w:val="00D726A1"/>
    <w:rsid w:val="00D73705"/>
    <w:rsid w:val="00D73CE7"/>
    <w:rsid w:val="00D75B52"/>
    <w:rsid w:val="00D75EEF"/>
    <w:rsid w:val="00D80C82"/>
    <w:rsid w:val="00D81698"/>
    <w:rsid w:val="00D92668"/>
    <w:rsid w:val="00DA0223"/>
    <w:rsid w:val="00DA2F40"/>
    <w:rsid w:val="00DA4056"/>
    <w:rsid w:val="00DA432B"/>
    <w:rsid w:val="00DB1C1F"/>
    <w:rsid w:val="00DB318E"/>
    <w:rsid w:val="00DB6AFF"/>
    <w:rsid w:val="00DB7B49"/>
    <w:rsid w:val="00DC18E3"/>
    <w:rsid w:val="00DC2942"/>
    <w:rsid w:val="00DC3D75"/>
    <w:rsid w:val="00DD14DE"/>
    <w:rsid w:val="00DD166F"/>
    <w:rsid w:val="00DD5DC5"/>
    <w:rsid w:val="00DE2068"/>
    <w:rsid w:val="00DE2604"/>
    <w:rsid w:val="00DE62AB"/>
    <w:rsid w:val="00DE651E"/>
    <w:rsid w:val="00DE6591"/>
    <w:rsid w:val="00DF04F6"/>
    <w:rsid w:val="00DF2CF7"/>
    <w:rsid w:val="00DF43CE"/>
    <w:rsid w:val="00DF6330"/>
    <w:rsid w:val="00DF6606"/>
    <w:rsid w:val="00E00B79"/>
    <w:rsid w:val="00E040AA"/>
    <w:rsid w:val="00E05106"/>
    <w:rsid w:val="00E06224"/>
    <w:rsid w:val="00E062EA"/>
    <w:rsid w:val="00E06FE9"/>
    <w:rsid w:val="00E07C6B"/>
    <w:rsid w:val="00E12B1B"/>
    <w:rsid w:val="00E176C0"/>
    <w:rsid w:val="00E24B6D"/>
    <w:rsid w:val="00E24C50"/>
    <w:rsid w:val="00E30000"/>
    <w:rsid w:val="00E34B8B"/>
    <w:rsid w:val="00E409D0"/>
    <w:rsid w:val="00E424BF"/>
    <w:rsid w:val="00E4372E"/>
    <w:rsid w:val="00E43762"/>
    <w:rsid w:val="00E5250E"/>
    <w:rsid w:val="00E551C2"/>
    <w:rsid w:val="00E5619D"/>
    <w:rsid w:val="00E569F1"/>
    <w:rsid w:val="00E573D3"/>
    <w:rsid w:val="00E600BE"/>
    <w:rsid w:val="00E63725"/>
    <w:rsid w:val="00E642F5"/>
    <w:rsid w:val="00E661AB"/>
    <w:rsid w:val="00E666AC"/>
    <w:rsid w:val="00E70EAF"/>
    <w:rsid w:val="00E778EB"/>
    <w:rsid w:val="00E80EC2"/>
    <w:rsid w:val="00E80FBF"/>
    <w:rsid w:val="00E85154"/>
    <w:rsid w:val="00E9173F"/>
    <w:rsid w:val="00E92F75"/>
    <w:rsid w:val="00E93A1E"/>
    <w:rsid w:val="00E93DC5"/>
    <w:rsid w:val="00E97593"/>
    <w:rsid w:val="00EA55AD"/>
    <w:rsid w:val="00EA740B"/>
    <w:rsid w:val="00EB1C5B"/>
    <w:rsid w:val="00EB232B"/>
    <w:rsid w:val="00EB39B0"/>
    <w:rsid w:val="00EB3B8C"/>
    <w:rsid w:val="00EB608B"/>
    <w:rsid w:val="00EC00A2"/>
    <w:rsid w:val="00EC104A"/>
    <w:rsid w:val="00EC1A3C"/>
    <w:rsid w:val="00EC25D4"/>
    <w:rsid w:val="00EC2A47"/>
    <w:rsid w:val="00EC4CE4"/>
    <w:rsid w:val="00EC5562"/>
    <w:rsid w:val="00ED14E6"/>
    <w:rsid w:val="00ED2D8D"/>
    <w:rsid w:val="00ED6916"/>
    <w:rsid w:val="00EE0AB4"/>
    <w:rsid w:val="00EE2624"/>
    <w:rsid w:val="00EE436D"/>
    <w:rsid w:val="00EE4E98"/>
    <w:rsid w:val="00EF0EEF"/>
    <w:rsid w:val="00EF15DA"/>
    <w:rsid w:val="00EF3F2F"/>
    <w:rsid w:val="00EF5085"/>
    <w:rsid w:val="00EF606A"/>
    <w:rsid w:val="00F0302E"/>
    <w:rsid w:val="00F05A79"/>
    <w:rsid w:val="00F07E75"/>
    <w:rsid w:val="00F13501"/>
    <w:rsid w:val="00F13A14"/>
    <w:rsid w:val="00F242F2"/>
    <w:rsid w:val="00F24D8A"/>
    <w:rsid w:val="00F25BE6"/>
    <w:rsid w:val="00F310A5"/>
    <w:rsid w:val="00F354E5"/>
    <w:rsid w:val="00F36BFE"/>
    <w:rsid w:val="00F36DD7"/>
    <w:rsid w:val="00F41DA4"/>
    <w:rsid w:val="00F55C2F"/>
    <w:rsid w:val="00F602C2"/>
    <w:rsid w:val="00F625A0"/>
    <w:rsid w:val="00F655E2"/>
    <w:rsid w:val="00F66A40"/>
    <w:rsid w:val="00F76B97"/>
    <w:rsid w:val="00F77F22"/>
    <w:rsid w:val="00F8069A"/>
    <w:rsid w:val="00F823A6"/>
    <w:rsid w:val="00F8257D"/>
    <w:rsid w:val="00F82BB6"/>
    <w:rsid w:val="00F9222E"/>
    <w:rsid w:val="00F94014"/>
    <w:rsid w:val="00F9456B"/>
    <w:rsid w:val="00F9486D"/>
    <w:rsid w:val="00FA5E43"/>
    <w:rsid w:val="00FA650B"/>
    <w:rsid w:val="00FB1917"/>
    <w:rsid w:val="00FB2B8A"/>
    <w:rsid w:val="00FB43CE"/>
    <w:rsid w:val="00FB48AC"/>
    <w:rsid w:val="00FB5AEE"/>
    <w:rsid w:val="00FC2729"/>
    <w:rsid w:val="00FC3F6B"/>
    <w:rsid w:val="00FD1B68"/>
    <w:rsid w:val="00FE726B"/>
    <w:rsid w:val="00FF0C5A"/>
    <w:rsid w:val="00FF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3031"/>
  <w15:docId w15:val="{76B09BFA-1DD0-4EC9-A63B-2CB9B015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001F79"/>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semiHidden/>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Bullet 1"/>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9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uiPriority w:val="99"/>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uiPriority w:val="99"/>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uiPriority w:val="99"/>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uiPriority w:val="99"/>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uiPriority w:val="99"/>
    <w:rsid w:val="00001F79"/>
    <w:rPr>
      <w:b/>
      <w:bCs/>
      <w:sz w:val="26"/>
      <w:szCs w:val="26"/>
      <w:shd w:val="clear" w:color="auto" w:fill="FFFFFF"/>
    </w:rPr>
  </w:style>
  <w:style w:type="character" w:customStyle="1" w:styleId="44">
    <w:name w:val="Основной текст (4) + Полужирный"/>
    <w:uiPriority w:val="99"/>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uiPriority w:val="99"/>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uiPriority w:val="99"/>
    <w:rsid w:val="00001F79"/>
    <w:rPr>
      <w:shd w:val="clear" w:color="auto" w:fill="FFFFFF"/>
    </w:rPr>
  </w:style>
  <w:style w:type="character" w:customStyle="1" w:styleId="afffb">
    <w:name w:val="Подпись к таблице"/>
    <w:uiPriority w:val="99"/>
    <w:rsid w:val="00001F79"/>
    <w:rPr>
      <w:sz w:val="22"/>
      <w:szCs w:val="22"/>
      <w:u w:val="single"/>
      <w:shd w:val="clear" w:color="auto" w:fill="FFFFFF"/>
    </w:rPr>
  </w:style>
  <w:style w:type="character" w:customStyle="1" w:styleId="71">
    <w:name w:val="Основной текст (7)_"/>
    <w:link w:val="710"/>
    <w:uiPriority w:val="99"/>
    <w:rsid w:val="00001F79"/>
    <w:rPr>
      <w:shd w:val="clear" w:color="auto" w:fill="FFFFFF"/>
    </w:rPr>
  </w:style>
  <w:style w:type="character" w:customStyle="1" w:styleId="72">
    <w:name w:val="Основной текст (7)"/>
    <w:basedOn w:val="71"/>
    <w:uiPriority w:val="99"/>
    <w:rsid w:val="00001F79"/>
    <w:rPr>
      <w:shd w:val="clear" w:color="auto" w:fill="FFFFFF"/>
    </w:rPr>
  </w:style>
  <w:style w:type="paragraph" w:customStyle="1" w:styleId="1f">
    <w:name w:val="Подпись к таблице1"/>
    <w:basedOn w:val="a3"/>
    <w:link w:val="afffa"/>
    <w:uiPriority w:val="99"/>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uiPriority w:val="99"/>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uiPriority w:val="59"/>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uiPriority w:val="99"/>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uiPriority w:val="99"/>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uiPriority w:val="99"/>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locked/>
    <w:rsid w:val="00001F79"/>
    <w:rPr>
      <w:rFonts w:ascii="Calibri" w:eastAsia="Calibri" w:hAnsi="Calibri" w:cs="Times New Roman"/>
    </w:rPr>
  </w:style>
  <w:style w:type="paragraph" w:customStyle="1" w:styleId="ListParagraph1">
    <w:name w:val="List Paragraph1"/>
    <w:basedOn w:val="a3"/>
    <w:uiPriority w:val="99"/>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uiPriority w:val="99"/>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character" w:customStyle="1" w:styleId="af0">
    <w:name w:val="Без интервала Знак"/>
    <w:aliases w:val="Бес интервала Знак"/>
    <w:link w:val="af"/>
    <w:uiPriority w:val="1"/>
    <w:locked/>
    <w:rsid w:val="00361FE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CA3A8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5"/>
    <w:next w:val="af6"/>
    <w:uiPriority w:val="39"/>
    <w:rsid w:val="00B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258178552">
      <w:bodyDiv w:val="1"/>
      <w:marLeft w:val="0"/>
      <w:marRight w:val="0"/>
      <w:marTop w:val="0"/>
      <w:marBottom w:val="0"/>
      <w:divBdr>
        <w:top w:val="none" w:sz="0" w:space="0" w:color="auto"/>
        <w:left w:val="none" w:sz="0" w:space="0" w:color="auto"/>
        <w:bottom w:val="none" w:sz="0" w:space="0" w:color="auto"/>
        <w:right w:val="none" w:sz="0" w:space="0" w:color="auto"/>
      </w:divBdr>
    </w:div>
    <w:div w:id="483354503">
      <w:bodyDiv w:val="1"/>
      <w:marLeft w:val="0"/>
      <w:marRight w:val="0"/>
      <w:marTop w:val="0"/>
      <w:marBottom w:val="0"/>
      <w:divBdr>
        <w:top w:val="none" w:sz="0" w:space="0" w:color="auto"/>
        <w:left w:val="none" w:sz="0" w:space="0" w:color="auto"/>
        <w:bottom w:val="none" w:sz="0" w:space="0" w:color="auto"/>
        <w:right w:val="none" w:sz="0" w:space="0" w:color="auto"/>
      </w:divBdr>
    </w:div>
    <w:div w:id="494032466">
      <w:bodyDiv w:val="1"/>
      <w:marLeft w:val="0"/>
      <w:marRight w:val="0"/>
      <w:marTop w:val="0"/>
      <w:marBottom w:val="0"/>
      <w:divBdr>
        <w:top w:val="none" w:sz="0" w:space="0" w:color="auto"/>
        <w:left w:val="none" w:sz="0" w:space="0" w:color="auto"/>
        <w:bottom w:val="none" w:sz="0" w:space="0" w:color="auto"/>
        <w:right w:val="none" w:sz="0" w:space="0" w:color="auto"/>
      </w:divBdr>
    </w:div>
    <w:div w:id="719284803">
      <w:bodyDiv w:val="1"/>
      <w:marLeft w:val="0"/>
      <w:marRight w:val="0"/>
      <w:marTop w:val="0"/>
      <w:marBottom w:val="0"/>
      <w:divBdr>
        <w:top w:val="none" w:sz="0" w:space="0" w:color="auto"/>
        <w:left w:val="none" w:sz="0" w:space="0" w:color="auto"/>
        <w:bottom w:val="none" w:sz="0" w:space="0" w:color="auto"/>
        <w:right w:val="none" w:sz="0" w:space="0" w:color="auto"/>
      </w:divBdr>
    </w:div>
    <w:div w:id="750930604">
      <w:bodyDiv w:val="1"/>
      <w:marLeft w:val="0"/>
      <w:marRight w:val="0"/>
      <w:marTop w:val="0"/>
      <w:marBottom w:val="0"/>
      <w:divBdr>
        <w:top w:val="none" w:sz="0" w:space="0" w:color="auto"/>
        <w:left w:val="none" w:sz="0" w:space="0" w:color="auto"/>
        <w:bottom w:val="none" w:sz="0" w:space="0" w:color="auto"/>
        <w:right w:val="none" w:sz="0" w:space="0" w:color="auto"/>
      </w:divBdr>
    </w:div>
    <w:div w:id="1012031337">
      <w:bodyDiv w:val="1"/>
      <w:marLeft w:val="0"/>
      <w:marRight w:val="0"/>
      <w:marTop w:val="0"/>
      <w:marBottom w:val="0"/>
      <w:divBdr>
        <w:top w:val="none" w:sz="0" w:space="0" w:color="auto"/>
        <w:left w:val="none" w:sz="0" w:space="0" w:color="auto"/>
        <w:bottom w:val="none" w:sz="0" w:space="0" w:color="auto"/>
        <w:right w:val="none" w:sz="0" w:space="0" w:color="auto"/>
      </w:divBdr>
    </w:div>
    <w:div w:id="1050420085">
      <w:bodyDiv w:val="1"/>
      <w:marLeft w:val="0"/>
      <w:marRight w:val="0"/>
      <w:marTop w:val="0"/>
      <w:marBottom w:val="0"/>
      <w:divBdr>
        <w:top w:val="none" w:sz="0" w:space="0" w:color="auto"/>
        <w:left w:val="none" w:sz="0" w:space="0" w:color="auto"/>
        <w:bottom w:val="none" w:sz="0" w:space="0" w:color="auto"/>
        <w:right w:val="none" w:sz="0" w:space="0" w:color="auto"/>
      </w:divBdr>
    </w:div>
    <w:div w:id="1068696600">
      <w:bodyDiv w:val="1"/>
      <w:marLeft w:val="0"/>
      <w:marRight w:val="0"/>
      <w:marTop w:val="0"/>
      <w:marBottom w:val="0"/>
      <w:divBdr>
        <w:top w:val="none" w:sz="0" w:space="0" w:color="auto"/>
        <w:left w:val="none" w:sz="0" w:space="0" w:color="auto"/>
        <w:bottom w:val="none" w:sz="0" w:space="0" w:color="auto"/>
        <w:right w:val="none" w:sz="0" w:space="0" w:color="auto"/>
      </w:divBdr>
    </w:div>
    <w:div w:id="1330912491">
      <w:bodyDiv w:val="1"/>
      <w:marLeft w:val="0"/>
      <w:marRight w:val="0"/>
      <w:marTop w:val="0"/>
      <w:marBottom w:val="0"/>
      <w:divBdr>
        <w:top w:val="none" w:sz="0" w:space="0" w:color="auto"/>
        <w:left w:val="none" w:sz="0" w:space="0" w:color="auto"/>
        <w:bottom w:val="none" w:sz="0" w:space="0" w:color="auto"/>
        <w:right w:val="none" w:sz="0" w:space="0" w:color="auto"/>
      </w:divBdr>
    </w:div>
    <w:div w:id="1516187041">
      <w:bodyDiv w:val="1"/>
      <w:marLeft w:val="0"/>
      <w:marRight w:val="0"/>
      <w:marTop w:val="0"/>
      <w:marBottom w:val="0"/>
      <w:divBdr>
        <w:top w:val="none" w:sz="0" w:space="0" w:color="auto"/>
        <w:left w:val="none" w:sz="0" w:space="0" w:color="auto"/>
        <w:bottom w:val="none" w:sz="0" w:space="0" w:color="auto"/>
        <w:right w:val="none" w:sz="0" w:space="0" w:color="auto"/>
      </w:divBdr>
    </w:div>
    <w:div w:id="1573930375">
      <w:bodyDiv w:val="1"/>
      <w:marLeft w:val="0"/>
      <w:marRight w:val="0"/>
      <w:marTop w:val="0"/>
      <w:marBottom w:val="0"/>
      <w:divBdr>
        <w:top w:val="none" w:sz="0" w:space="0" w:color="auto"/>
        <w:left w:val="none" w:sz="0" w:space="0" w:color="auto"/>
        <w:bottom w:val="none" w:sz="0" w:space="0" w:color="auto"/>
        <w:right w:val="none" w:sz="0" w:space="0" w:color="auto"/>
      </w:divBdr>
    </w:div>
    <w:div w:id="21246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zakupki.gov.ru" TargetMode="External"/><Relationship Id="rId26" Type="http://schemas.openxmlformats.org/officeDocument/2006/relationships/hyperlink" Target="http://www.zakupki.gov.ru" TargetMode="External"/><Relationship Id="rId39" Type="http://schemas.openxmlformats.org/officeDocument/2006/relationships/footer" Target="footer4.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hyperlink" Target="http://www.zakupki.gov.ru" TargetMode="External"/><Relationship Id="rId42" Type="http://schemas.openxmlformats.org/officeDocument/2006/relationships/header" Target="header2.xml"/><Relationship Id="rId47" Type="http://schemas.openxmlformats.org/officeDocument/2006/relationships/footer" Target="footer10.xml"/><Relationship Id="rId50" Type="http://schemas.openxmlformats.org/officeDocument/2006/relationships/header" Target="header5.xml"/><Relationship Id="rId55" Type="http://schemas.openxmlformats.org/officeDocument/2006/relationships/image" Target="media/image3.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s://pandia.ru/text/category/stroitelmznie_normi_i_pravila/" TargetMode="Externa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hyperlink" Target="https://pandia.ru/text/category/akkumulyatornie_batarei/" TargetMode="External"/><Relationship Id="rId37" Type="http://schemas.openxmlformats.org/officeDocument/2006/relationships/header" Target="header1.xml"/><Relationship Id="rId40" Type="http://schemas.openxmlformats.org/officeDocument/2006/relationships/footer" Target="footer5.xml"/><Relationship Id="rId45" Type="http://schemas.openxmlformats.org/officeDocument/2006/relationships/header" Target="header3.xml"/><Relationship Id="rId53" Type="http://schemas.openxmlformats.org/officeDocument/2006/relationships/header" Target="header6.xml"/><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zakupki.gov.ru" TargetMode="External"/><Relationship Id="rId27" Type="http://schemas.openxmlformats.org/officeDocument/2006/relationships/hyperlink" Target="http://www.roseltorg.ru" TargetMode="External"/><Relationship Id="rId30" Type="http://schemas.openxmlformats.org/officeDocument/2006/relationships/hyperlink" Target="https://pandia.ru/text/category/sanitarnie_normi/" TargetMode="External"/><Relationship Id="rId35" Type="http://schemas.openxmlformats.org/officeDocument/2006/relationships/footer" Target="footer1.xml"/><Relationship Id="rId43" Type="http://schemas.openxmlformats.org/officeDocument/2006/relationships/footer" Target="footer7.xml"/><Relationship Id="rId48" Type="http://schemas.openxmlformats.org/officeDocument/2006/relationships/header" Target="header4.xml"/><Relationship Id="rId56" Type="http://schemas.openxmlformats.org/officeDocument/2006/relationships/image" Target="media/image4.wmf"/><Relationship Id="rId8" Type="http://schemas.openxmlformats.org/officeDocument/2006/relationships/hyperlink" Target="mailto:office@airsurgut.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hyperlink" Target="http://www.airport-surgut.ru" TargetMode="External"/><Relationship Id="rId38" Type="http://schemas.openxmlformats.org/officeDocument/2006/relationships/footer" Target="footer3.xml"/><Relationship Id="rId46" Type="http://schemas.openxmlformats.org/officeDocument/2006/relationships/footer" Target="footer9.xml"/><Relationship Id="rId59" Type="http://schemas.openxmlformats.org/officeDocument/2006/relationships/theme" Target="theme/theme1.xml"/><Relationship Id="rId20" Type="http://schemas.openxmlformats.org/officeDocument/2006/relationships/hyperlink" Target="http://www.airport-surgut.ru" TargetMode="External"/><Relationship Id="rId41" Type="http://schemas.openxmlformats.org/officeDocument/2006/relationships/footer" Target="footer6.xml"/><Relationship Id="rId54"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hyperlink" Target="https://pandia.ru/text/category/gosudarstvennie_standarti/" TargetMode="External"/><Relationship Id="rId36" Type="http://schemas.openxmlformats.org/officeDocument/2006/relationships/footer" Target="footer2.xml"/><Relationship Id="rId49" Type="http://schemas.openxmlformats.org/officeDocument/2006/relationships/image" Target="media/image1.png"/><Relationship Id="rId57" Type="http://schemas.openxmlformats.org/officeDocument/2006/relationships/fontTable" Target="fontTable.xml"/><Relationship Id="rId10" Type="http://schemas.openxmlformats.org/officeDocument/2006/relationships/hyperlink" Target="http://www.airport-surgut.ru" TargetMode="External"/><Relationship Id="rId31" Type="http://schemas.openxmlformats.org/officeDocument/2006/relationships/hyperlink" Target="https://www.consultant.ru/document/cons_doc_LAW_363263/" TargetMode="External"/><Relationship Id="rId44" Type="http://schemas.openxmlformats.org/officeDocument/2006/relationships/footer" Target="footer8.xml"/><Relationship Id="rId52"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B7A5B-A8AE-4153-8CE7-BCCCE538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18836</Words>
  <Characters>107368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5</cp:revision>
  <cp:lastPrinted>2025-04-14T10:09:00Z</cp:lastPrinted>
  <dcterms:created xsi:type="dcterms:W3CDTF">2025-04-14T10:28:00Z</dcterms:created>
  <dcterms:modified xsi:type="dcterms:W3CDTF">2025-04-16T04:49:00Z</dcterms:modified>
</cp:coreProperties>
</file>